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4AD" w:rsidRDefault="00FA34AD" w:rsidP="00FA34AD">
      <w:pPr>
        <w:pStyle w:val="Corpotesto"/>
        <w:spacing w:before="4"/>
        <w:ind w:left="0"/>
        <w:jc w:val="left"/>
        <w:rPr>
          <w:b/>
          <w:i/>
          <w:sz w:val="59"/>
        </w:rPr>
      </w:pPr>
      <w:r>
        <w:rPr>
          <w:noProof/>
          <w:sz w:val="13"/>
          <w:lang w:eastAsia="it-IT"/>
        </w:rPr>
        <w:drawing>
          <wp:anchor distT="0" distB="0" distL="114300" distR="114300" simplePos="0" relativeHeight="251658240" behindDoc="1" locked="0" layoutInCell="1" allowOverlap="0" wp14:anchorId="747EE952" wp14:editId="43C9D956">
            <wp:simplePos x="0" y="0"/>
            <wp:positionH relativeFrom="column">
              <wp:posOffset>-285750</wp:posOffset>
            </wp:positionH>
            <wp:positionV relativeFrom="paragraph">
              <wp:posOffset>300355</wp:posOffset>
            </wp:positionV>
            <wp:extent cx="1339850" cy="1282065"/>
            <wp:effectExtent l="0" t="0" r="0" b="0"/>
            <wp:wrapTight wrapText="bothSides">
              <wp:wrapPolygon edited="0">
                <wp:start x="0" y="0"/>
                <wp:lineTo x="0" y="21183"/>
                <wp:lineTo x="21191" y="21183"/>
                <wp:lineTo x="21191" y="0"/>
                <wp:lineTo x="0" y="0"/>
              </wp:wrapPolygon>
            </wp:wrapTight>
            <wp:docPr id="1" name="Immagine 1" descr="RHO_VERT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HO_VERT_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9850" cy="1282065"/>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6"/>
      </w:tblGrid>
      <w:tr w:rsidR="00FA34AD" w:rsidTr="000A79E5">
        <w:tc>
          <w:tcPr>
            <w:tcW w:w="10340" w:type="dxa"/>
          </w:tcPr>
          <w:p w:rsidR="00FA34AD" w:rsidRPr="00E37785" w:rsidRDefault="00FA34AD" w:rsidP="00FA34AD">
            <w:pPr>
              <w:ind w:right="-353"/>
              <w:jc w:val="center"/>
              <w:rPr>
                <w:rFonts w:ascii="Trebuchet MS" w:eastAsia="Arial Unicode MS" w:hAnsi="Trebuchet MS"/>
                <w:sz w:val="48"/>
              </w:rPr>
            </w:pPr>
            <w:r w:rsidRPr="00E37785">
              <w:rPr>
                <w:rFonts w:ascii="Trebuchet MS" w:hAnsi="Trebuchet MS"/>
                <w:b/>
                <w:bCs/>
                <w:sz w:val="48"/>
              </w:rPr>
              <w:t>COMUNE</w:t>
            </w:r>
            <w:r w:rsidRPr="00E37785">
              <w:rPr>
                <w:rFonts w:ascii="Trebuchet MS" w:hAnsi="Trebuchet MS"/>
                <w:sz w:val="48"/>
              </w:rPr>
              <w:t xml:space="preserve"> </w:t>
            </w:r>
            <w:r w:rsidRPr="00E37785">
              <w:rPr>
                <w:rFonts w:ascii="Trebuchet MS" w:hAnsi="Trebuchet MS"/>
                <w:b/>
                <w:bCs/>
                <w:sz w:val="48"/>
              </w:rPr>
              <w:t>DI RHO</w:t>
            </w:r>
          </w:p>
          <w:p w:rsidR="00FA34AD" w:rsidRPr="00E37785" w:rsidRDefault="00FA34AD" w:rsidP="00FA34AD">
            <w:pPr>
              <w:ind w:right="-353"/>
              <w:jc w:val="center"/>
              <w:rPr>
                <w:rFonts w:ascii="Trebuchet MS" w:hAnsi="Trebuchet MS"/>
                <w:iCs/>
                <w:spacing w:val="-20"/>
              </w:rPr>
            </w:pPr>
            <w:r w:rsidRPr="00E37785">
              <w:rPr>
                <w:rFonts w:ascii="Trebuchet MS" w:hAnsi="Trebuchet MS"/>
                <w:iCs/>
                <w:spacing w:val="-20"/>
              </w:rPr>
              <w:t>CITTA’ METROPOLITANA DI MILANO</w:t>
            </w:r>
          </w:p>
          <w:p w:rsidR="00FA34AD" w:rsidRPr="00E37785" w:rsidRDefault="00FA34AD" w:rsidP="00FA34AD">
            <w:pPr>
              <w:ind w:right="-353"/>
              <w:rPr>
                <w:rFonts w:ascii="Trebuchet MS" w:eastAsia="Arial Unicode MS" w:hAnsi="Trebuchet MS"/>
              </w:rPr>
            </w:pPr>
          </w:p>
          <w:p w:rsidR="00FA34AD" w:rsidRPr="00E37785" w:rsidRDefault="00FA34AD" w:rsidP="00FA34AD">
            <w:pPr>
              <w:pStyle w:val="Testonormale"/>
              <w:ind w:right="-353"/>
              <w:jc w:val="center"/>
              <w:rPr>
                <w:rFonts w:ascii="Trebuchet MS" w:hAnsi="Trebuchet MS"/>
                <w:b/>
                <w:szCs w:val="24"/>
              </w:rPr>
            </w:pPr>
            <w:r w:rsidRPr="00E37785">
              <w:rPr>
                <w:rFonts w:ascii="Trebuchet MS" w:hAnsi="Trebuchet MS"/>
                <w:b/>
                <w:szCs w:val="24"/>
              </w:rPr>
              <w:t>AREA 3 –LAVORI PUBBLICI</w:t>
            </w:r>
          </w:p>
          <w:p w:rsidR="00FA34AD" w:rsidRPr="003A43DF" w:rsidRDefault="00FA34AD" w:rsidP="003A43DF">
            <w:pPr>
              <w:pStyle w:val="Corpotesto"/>
              <w:spacing w:before="4"/>
              <w:ind w:left="0"/>
              <w:jc w:val="center"/>
              <w:rPr>
                <w:rFonts w:ascii="Trebuchet MS" w:hAnsi="Trebuchet MS"/>
              </w:rPr>
            </w:pPr>
            <w:r>
              <w:rPr>
                <w:rFonts w:ascii="Trebuchet MS" w:hAnsi="Trebuchet MS"/>
              </w:rPr>
              <w:t>Sviluppo Sostenibile</w:t>
            </w:r>
            <w:r w:rsidRPr="00E37785">
              <w:rPr>
                <w:rFonts w:ascii="Trebuchet MS" w:hAnsi="Trebuchet MS"/>
              </w:rPr>
              <w:t xml:space="preserve"> e Infrastrutture</w:t>
            </w:r>
          </w:p>
        </w:tc>
      </w:tr>
    </w:tbl>
    <w:p w:rsidR="00FA34AD" w:rsidRDefault="00FA34AD" w:rsidP="00FA34AD">
      <w:pPr>
        <w:pStyle w:val="Corpotesto"/>
        <w:spacing w:before="4"/>
        <w:ind w:left="0"/>
        <w:jc w:val="left"/>
        <w:rPr>
          <w:b/>
          <w:i/>
          <w:sz w:val="59"/>
        </w:rPr>
      </w:pPr>
    </w:p>
    <w:p w:rsidR="00004A37" w:rsidRDefault="00004A37" w:rsidP="00FA34AD">
      <w:pPr>
        <w:pStyle w:val="Corpotesto"/>
        <w:spacing w:before="4"/>
        <w:ind w:left="0"/>
        <w:jc w:val="left"/>
        <w:rPr>
          <w:b/>
          <w:i/>
          <w:sz w:val="59"/>
        </w:rPr>
      </w:pPr>
    </w:p>
    <w:p w:rsidR="00004A37" w:rsidRPr="003A43DF" w:rsidRDefault="00004A37" w:rsidP="00FA34AD">
      <w:pPr>
        <w:pStyle w:val="Corpotesto"/>
        <w:spacing w:before="4"/>
        <w:ind w:left="0"/>
        <w:jc w:val="left"/>
        <w:rPr>
          <w:b/>
          <w:i/>
          <w:sz w:val="59"/>
        </w:rPr>
      </w:pPr>
    </w:p>
    <w:p w:rsidR="00AB5B19" w:rsidRPr="003A43DF" w:rsidRDefault="005905A3" w:rsidP="00037728">
      <w:pPr>
        <w:spacing w:line="352" w:lineRule="auto"/>
        <w:ind w:left="1060" w:right="772" w:hanging="2"/>
        <w:jc w:val="center"/>
        <w:rPr>
          <w:b/>
          <w:sz w:val="48"/>
          <w:szCs w:val="48"/>
        </w:rPr>
      </w:pPr>
      <w:r w:rsidRPr="005905A3">
        <w:rPr>
          <w:b/>
          <w:sz w:val="48"/>
          <w:szCs w:val="48"/>
        </w:rPr>
        <w:t>GESTIONE SERVIZI CIMITERIALI</w:t>
      </w:r>
    </w:p>
    <w:p w:rsidR="00FA34AD" w:rsidRDefault="005905A3" w:rsidP="00037728">
      <w:pPr>
        <w:spacing w:line="352" w:lineRule="auto"/>
        <w:ind w:left="1060" w:right="772" w:hanging="2"/>
        <w:jc w:val="center"/>
        <w:rPr>
          <w:b/>
          <w:sz w:val="36"/>
        </w:rPr>
      </w:pPr>
      <w:r w:rsidRPr="005905A3">
        <w:rPr>
          <w:b/>
          <w:sz w:val="36"/>
        </w:rPr>
        <w:t>DEI 5 CIMITERI DEL COMUNE DI RHO</w:t>
      </w:r>
      <w:r w:rsidR="00FA34AD">
        <w:rPr>
          <w:b/>
          <w:sz w:val="36"/>
        </w:rPr>
        <w:t xml:space="preserve"> </w:t>
      </w:r>
    </w:p>
    <w:p w:rsidR="00037728" w:rsidRPr="005905A3" w:rsidRDefault="00FA34AD" w:rsidP="00037728">
      <w:pPr>
        <w:spacing w:line="352" w:lineRule="auto"/>
        <w:ind w:left="1060" w:right="772" w:hanging="2"/>
        <w:jc w:val="center"/>
        <w:rPr>
          <w:b/>
          <w:sz w:val="36"/>
        </w:rPr>
      </w:pPr>
      <w:r>
        <w:rPr>
          <w:b/>
          <w:sz w:val="36"/>
        </w:rPr>
        <w:t>- ANNO 2024 -</w:t>
      </w:r>
    </w:p>
    <w:p w:rsidR="005905A3" w:rsidRDefault="00037728" w:rsidP="005905A3">
      <w:pPr>
        <w:pStyle w:val="Titolo"/>
        <w:rPr>
          <w:spacing w:val="-18"/>
          <w:sz w:val="36"/>
        </w:rPr>
      </w:pPr>
      <w:r w:rsidRPr="005905A3">
        <w:rPr>
          <w:sz w:val="36"/>
        </w:rPr>
        <w:t>(</w:t>
      </w:r>
      <w:r w:rsidR="00F8212D" w:rsidRPr="005905A3">
        <w:rPr>
          <w:sz w:val="36"/>
        </w:rPr>
        <w:t>gestione accessi</w:t>
      </w:r>
      <w:r w:rsidRPr="005905A3">
        <w:rPr>
          <w:sz w:val="36"/>
        </w:rPr>
        <w:t>, pulizia,</w:t>
      </w:r>
      <w:r w:rsidRPr="005905A3">
        <w:rPr>
          <w:spacing w:val="1"/>
          <w:sz w:val="36"/>
        </w:rPr>
        <w:t xml:space="preserve"> </w:t>
      </w:r>
      <w:r w:rsidRPr="00363BA4">
        <w:rPr>
          <w:sz w:val="36"/>
        </w:rPr>
        <w:t>manutenzione</w:t>
      </w:r>
      <w:r w:rsidRPr="00363BA4">
        <w:rPr>
          <w:spacing w:val="-4"/>
          <w:sz w:val="36"/>
        </w:rPr>
        <w:t xml:space="preserve"> </w:t>
      </w:r>
      <w:r w:rsidRPr="00363BA4">
        <w:rPr>
          <w:sz w:val="36"/>
        </w:rPr>
        <w:t>del</w:t>
      </w:r>
      <w:r w:rsidRPr="0067418F">
        <w:rPr>
          <w:spacing w:val="-5"/>
          <w:sz w:val="36"/>
        </w:rPr>
        <w:t xml:space="preserve"> </w:t>
      </w:r>
      <w:r w:rsidRPr="0067418F">
        <w:rPr>
          <w:sz w:val="36"/>
        </w:rPr>
        <w:t>verde</w:t>
      </w:r>
      <w:r w:rsidR="00F8212D" w:rsidRPr="00030228">
        <w:rPr>
          <w:sz w:val="36"/>
        </w:rPr>
        <w:t>, manufatti ed impianti</w:t>
      </w:r>
      <w:r w:rsidRPr="0064700E">
        <w:rPr>
          <w:sz w:val="36"/>
        </w:rPr>
        <w:t>,</w:t>
      </w:r>
      <w:r w:rsidRPr="0064700E">
        <w:rPr>
          <w:spacing w:val="-3"/>
          <w:sz w:val="36"/>
        </w:rPr>
        <w:t xml:space="preserve"> </w:t>
      </w:r>
      <w:r w:rsidRPr="0024721F">
        <w:rPr>
          <w:sz w:val="36"/>
        </w:rPr>
        <w:t>operazioni</w:t>
      </w:r>
      <w:r w:rsidRPr="0024721F">
        <w:rPr>
          <w:spacing w:val="-19"/>
          <w:sz w:val="36"/>
        </w:rPr>
        <w:t xml:space="preserve"> </w:t>
      </w:r>
      <w:r w:rsidRPr="00F3115F">
        <w:rPr>
          <w:sz w:val="36"/>
        </w:rPr>
        <w:t>cimiteriali)</w:t>
      </w:r>
      <w:r w:rsidRPr="009E72CB">
        <w:rPr>
          <w:spacing w:val="-18"/>
          <w:sz w:val="36"/>
        </w:rPr>
        <w:t xml:space="preserve"> </w:t>
      </w:r>
    </w:p>
    <w:p w:rsidR="00AF31F8" w:rsidRDefault="00AF31F8" w:rsidP="005905A3">
      <w:pPr>
        <w:pStyle w:val="Titolo"/>
        <w:rPr>
          <w:spacing w:val="-18"/>
          <w:sz w:val="36"/>
        </w:rPr>
      </w:pPr>
    </w:p>
    <w:p w:rsidR="00004A37" w:rsidRDefault="00004A37" w:rsidP="005905A3">
      <w:pPr>
        <w:pStyle w:val="Titolo"/>
        <w:rPr>
          <w:w w:val="75"/>
          <w:sz w:val="56"/>
          <w:szCs w:val="56"/>
        </w:rPr>
      </w:pPr>
    </w:p>
    <w:p w:rsidR="005905A3" w:rsidRPr="00666BC8" w:rsidRDefault="005905A3" w:rsidP="005905A3">
      <w:pPr>
        <w:pStyle w:val="Titolo"/>
        <w:rPr>
          <w:sz w:val="56"/>
          <w:szCs w:val="56"/>
        </w:rPr>
      </w:pPr>
      <w:r w:rsidRPr="00666BC8">
        <w:rPr>
          <w:w w:val="75"/>
          <w:sz w:val="56"/>
          <w:szCs w:val="56"/>
        </w:rPr>
        <w:t>CAPITOLATO</w:t>
      </w:r>
      <w:r w:rsidRPr="00666BC8">
        <w:rPr>
          <w:spacing w:val="48"/>
          <w:w w:val="75"/>
          <w:sz w:val="56"/>
          <w:szCs w:val="56"/>
        </w:rPr>
        <w:t xml:space="preserve"> D’ONERI</w:t>
      </w:r>
    </w:p>
    <w:p w:rsidR="00042A1B" w:rsidRDefault="00042A1B" w:rsidP="00042A1B">
      <w:pPr>
        <w:pStyle w:val="Corpotesto"/>
        <w:spacing w:before="4"/>
        <w:ind w:left="0"/>
        <w:jc w:val="left"/>
        <w:rPr>
          <w:b/>
          <w:i/>
          <w:sz w:val="59"/>
        </w:rPr>
      </w:pPr>
    </w:p>
    <w:tbl>
      <w:tblPr>
        <w:tblW w:w="0" w:type="auto"/>
        <w:tblInd w:w="-70" w:type="dxa"/>
        <w:tblLook w:val="04A0" w:firstRow="1" w:lastRow="0" w:firstColumn="1" w:lastColumn="0" w:noHBand="0" w:noVBand="1"/>
      </w:tblPr>
      <w:tblGrid>
        <w:gridCol w:w="1663"/>
        <w:gridCol w:w="4111"/>
      </w:tblGrid>
      <w:tr w:rsidR="00FA34AD" w:rsidRPr="00E37785" w:rsidTr="003001C8">
        <w:tc>
          <w:tcPr>
            <w:tcW w:w="1663" w:type="dxa"/>
          </w:tcPr>
          <w:p w:rsidR="00FA34AD" w:rsidRPr="00E37785" w:rsidRDefault="00FA34AD" w:rsidP="003001C8">
            <w:pPr>
              <w:ind w:right="-70"/>
              <w:jc w:val="center"/>
              <w:rPr>
                <w:rFonts w:ascii="Arial" w:hAnsi="Arial" w:cs="Arial"/>
                <w:sz w:val="20"/>
              </w:rPr>
            </w:pPr>
          </w:p>
          <w:p w:rsidR="00FA34AD" w:rsidRPr="00E37785" w:rsidRDefault="00FA34AD" w:rsidP="003001C8">
            <w:pPr>
              <w:ind w:right="-70"/>
              <w:jc w:val="center"/>
              <w:rPr>
                <w:rFonts w:ascii="Arial" w:hAnsi="Arial" w:cs="Arial"/>
                <w:sz w:val="20"/>
              </w:rPr>
            </w:pPr>
          </w:p>
          <w:p w:rsidR="00FA34AD" w:rsidRPr="00E37785" w:rsidRDefault="00FA34AD" w:rsidP="003001C8">
            <w:pPr>
              <w:ind w:right="-70"/>
              <w:jc w:val="center"/>
              <w:rPr>
                <w:rFonts w:ascii="Arial" w:hAnsi="Arial"/>
                <w:sz w:val="20"/>
              </w:rPr>
            </w:pPr>
            <w:r>
              <w:rPr>
                <w:rFonts w:ascii="Arial" w:hAnsi="Arial" w:cs="Arial"/>
                <w:noProof/>
                <w:sz w:val="20"/>
                <w:lang w:eastAsia="it-IT"/>
              </w:rPr>
              <w:drawing>
                <wp:inline distT="0" distB="0" distL="0" distR="0" wp14:anchorId="76CD84EC" wp14:editId="457139E2">
                  <wp:extent cx="952500" cy="876300"/>
                  <wp:effectExtent l="0" t="0" r="0" b="0"/>
                  <wp:docPr id="2" name="Immagine 2" descr="timb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br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0" cy="876300"/>
                          </a:xfrm>
                          <a:prstGeom prst="rect">
                            <a:avLst/>
                          </a:prstGeom>
                          <a:noFill/>
                          <a:ln>
                            <a:noFill/>
                          </a:ln>
                        </pic:spPr>
                      </pic:pic>
                    </a:graphicData>
                  </a:graphic>
                </wp:inline>
              </w:drawing>
            </w:r>
          </w:p>
        </w:tc>
        <w:tc>
          <w:tcPr>
            <w:tcW w:w="4111" w:type="dxa"/>
          </w:tcPr>
          <w:p w:rsidR="00FA34AD" w:rsidRPr="00E37785" w:rsidRDefault="00FA34AD" w:rsidP="003001C8">
            <w:pPr>
              <w:ind w:left="-70" w:right="-70"/>
              <w:jc w:val="center"/>
              <w:rPr>
                <w:rFonts w:ascii="Trebuchet MS" w:hAnsi="Trebuchet MS"/>
                <w:sz w:val="20"/>
              </w:rPr>
            </w:pPr>
          </w:p>
          <w:p w:rsidR="00FA34AD" w:rsidRDefault="00FA34AD" w:rsidP="003001C8">
            <w:pPr>
              <w:ind w:left="-70" w:right="-70"/>
              <w:jc w:val="center"/>
              <w:rPr>
                <w:rFonts w:ascii="Trebuchet MS" w:hAnsi="Trebuchet MS"/>
                <w:sz w:val="20"/>
              </w:rPr>
            </w:pPr>
          </w:p>
          <w:p w:rsidR="00AF31F8" w:rsidRPr="00E37785" w:rsidRDefault="00AF31F8" w:rsidP="003001C8">
            <w:pPr>
              <w:ind w:left="-70" w:right="-70"/>
              <w:jc w:val="center"/>
              <w:rPr>
                <w:rFonts w:ascii="Trebuchet MS" w:hAnsi="Trebuchet MS"/>
                <w:sz w:val="20"/>
              </w:rPr>
            </w:pPr>
          </w:p>
          <w:p w:rsidR="00FA34AD" w:rsidRPr="00E37785" w:rsidRDefault="00FA34AD" w:rsidP="003001C8">
            <w:pPr>
              <w:ind w:left="-70" w:right="-70"/>
              <w:rPr>
                <w:rFonts w:ascii="Trebuchet MS" w:hAnsi="Trebuchet MS"/>
                <w:sz w:val="20"/>
              </w:rPr>
            </w:pPr>
          </w:p>
          <w:p w:rsidR="00FA34AD" w:rsidRPr="00E37785" w:rsidRDefault="004F41D1" w:rsidP="003001C8">
            <w:pPr>
              <w:ind w:left="-70" w:right="-70"/>
              <w:rPr>
                <w:rFonts w:ascii="Trebuchet MS" w:hAnsi="Trebuchet MS"/>
                <w:sz w:val="20"/>
              </w:rPr>
            </w:pPr>
            <w:r>
              <w:rPr>
                <w:rFonts w:ascii="Trebuchet MS" w:hAnsi="Trebuchet MS"/>
                <w:sz w:val="20"/>
              </w:rPr>
              <w:t xml:space="preserve">         IL RESPONSABILE DEL PROGETTO</w:t>
            </w:r>
          </w:p>
          <w:p w:rsidR="00FA34AD" w:rsidRPr="00E37785" w:rsidRDefault="00FA34AD" w:rsidP="003001C8">
            <w:pPr>
              <w:ind w:left="-70" w:right="-70"/>
              <w:jc w:val="center"/>
              <w:rPr>
                <w:rFonts w:ascii="Trebuchet MS" w:hAnsi="Trebuchet MS"/>
                <w:sz w:val="20"/>
              </w:rPr>
            </w:pPr>
            <w:r w:rsidRPr="00E37785">
              <w:rPr>
                <w:rFonts w:ascii="Trebuchet MS" w:hAnsi="Trebuchet MS"/>
                <w:sz w:val="20"/>
              </w:rPr>
              <w:t>____________________________________</w:t>
            </w:r>
          </w:p>
          <w:p w:rsidR="00FA34AD" w:rsidRPr="00E37785" w:rsidRDefault="00FA34AD" w:rsidP="003001C8">
            <w:pPr>
              <w:ind w:left="-68" w:right="-68"/>
              <w:jc w:val="center"/>
              <w:rPr>
                <w:rFonts w:ascii="Trebuchet MS" w:hAnsi="Trebuchet MS"/>
                <w:i/>
                <w:iCs/>
                <w:sz w:val="20"/>
              </w:rPr>
            </w:pPr>
            <w:r w:rsidRPr="00E37785">
              <w:rPr>
                <w:rFonts w:ascii="Trebuchet MS" w:hAnsi="Trebuchet MS"/>
                <w:i/>
                <w:iCs/>
                <w:sz w:val="20"/>
              </w:rPr>
              <w:t>Arch. Angelo Lombardi</w:t>
            </w:r>
          </w:p>
          <w:p w:rsidR="00FA34AD" w:rsidRPr="00E37785" w:rsidRDefault="00FA34AD" w:rsidP="003001C8">
            <w:pPr>
              <w:ind w:left="-68" w:right="-68"/>
              <w:jc w:val="center"/>
              <w:rPr>
                <w:rFonts w:ascii="Trebuchet MS" w:hAnsi="Trebuchet MS"/>
                <w:sz w:val="20"/>
              </w:rPr>
            </w:pPr>
            <w:r w:rsidRPr="00E37785">
              <w:rPr>
                <w:rFonts w:ascii="Trebuchet MS" w:hAnsi="Trebuchet MS"/>
                <w:sz w:val="20"/>
              </w:rPr>
              <w:t>Tel. 02.93332.450 / 472</w:t>
            </w:r>
          </w:p>
          <w:p w:rsidR="00FA34AD" w:rsidRPr="00E37785" w:rsidRDefault="00FA34AD" w:rsidP="003001C8">
            <w:pPr>
              <w:ind w:left="-68" w:right="-68"/>
              <w:jc w:val="center"/>
              <w:rPr>
                <w:rFonts w:ascii="Trebuchet MS" w:hAnsi="Trebuchet MS"/>
                <w:sz w:val="20"/>
              </w:rPr>
            </w:pPr>
            <w:r w:rsidRPr="00E37785">
              <w:rPr>
                <w:rFonts w:ascii="Trebuchet MS" w:hAnsi="Trebuchet MS"/>
                <w:sz w:val="20"/>
              </w:rPr>
              <w:t xml:space="preserve">e-mail  </w:t>
            </w:r>
            <w:hyperlink r:id="rId11" w:history="1">
              <w:r w:rsidRPr="00E37785">
                <w:rPr>
                  <w:rStyle w:val="Collegamentoipertestuale"/>
                  <w:rFonts w:ascii="Trebuchet MS" w:hAnsi="Trebuchet MS"/>
                  <w:sz w:val="20"/>
                </w:rPr>
                <w:t>angelo.lombardi@comune.rho.mi.it</w:t>
              </w:r>
            </w:hyperlink>
          </w:p>
          <w:p w:rsidR="00FA34AD" w:rsidRPr="00E37785" w:rsidRDefault="00FA34AD" w:rsidP="003001C8">
            <w:pPr>
              <w:ind w:left="-70" w:right="-70"/>
              <w:jc w:val="center"/>
              <w:rPr>
                <w:sz w:val="20"/>
              </w:rPr>
            </w:pPr>
          </w:p>
          <w:p w:rsidR="00FA34AD" w:rsidRPr="00E37785" w:rsidRDefault="00FA34AD" w:rsidP="003001C8">
            <w:pPr>
              <w:ind w:right="-70"/>
              <w:jc w:val="center"/>
              <w:rPr>
                <w:rFonts w:ascii="Arial" w:hAnsi="Arial"/>
                <w:sz w:val="20"/>
              </w:rPr>
            </w:pPr>
          </w:p>
        </w:tc>
      </w:tr>
    </w:tbl>
    <w:p w:rsidR="00FA34AD" w:rsidRDefault="00FA34AD" w:rsidP="00042A1B">
      <w:pPr>
        <w:pStyle w:val="Corpotesto"/>
        <w:spacing w:before="4"/>
        <w:ind w:left="0"/>
        <w:jc w:val="left"/>
        <w:rPr>
          <w:b/>
          <w:i/>
          <w:sz w:val="59"/>
        </w:rPr>
      </w:pPr>
    </w:p>
    <w:p w:rsidR="00004A37" w:rsidRDefault="00004A37" w:rsidP="00FA34AD">
      <w:pPr>
        <w:pStyle w:val="Testonotaapidipagina"/>
        <w:rPr>
          <w:rFonts w:ascii="Arial" w:hAnsi="Arial"/>
        </w:rPr>
      </w:pPr>
    </w:p>
    <w:p w:rsidR="00FA34AD" w:rsidRDefault="00FA34AD" w:rsidP="00FA34AD">
      <w:pPr>
        <w:pStyle w:val="Testonotaapidipagina"/>
        <w:rPr>
          <w:rFonts w:ascii="Arial" w:hAnsi="Arial"/>
          <w:b/>
          <w:bCs/>
          <w:sz w:val="32"/>
          <w:szCs w:val="32"/>
        </w:rPr>
      </w:pPr>
      <w:r>
        <w:rPr>
          <w:rFonts w:ascii="Arial" w:hAnsi="Arial"/>
        </w:rPr>
        <w:t xml:space="preserve">Rho, </w:t>
      </w:r>
      <w:r w:rsidR="004F41D1">
        <w:rPr>
          <w:rFonts w:ascii="Arial" w:hAnsi="Arial"/>
        </w:rPr>
        <w:t>Novembre</w:t>
      </w:r>
      <w:r>
        <w:rPr>
          <w:rFonts w:ascii="Arial" w:hAnsi="Arial"/>
        </w:rPr>
        <w:t xml:space="preserve"> 2023</w:t>
      </w:r>
      <w:r w:rsidRPr="00E37785">
        <w:rPr>
          <w:rFonts w:ascii="Arial" w:hAnsi="Arial"/>
        </w:rPr>
        <w:tab/>
      </w:r>
      <w:r w:rsidRPr="00E37785">
        <w:rPr>
          <w:rFonts w:ascii="Arial" w:hAnsi="Arial"/>
        </w:rPr>
        <w:tab/>
      </w:r>
      <w:r w:rsidRPr="00E37785">
        <w:rPr>
          <w:rFonts w:ascii="Arial" w:hAnsi="Arial"/>
        </w:rPr>
        <w:tab/>
      </w:r>
      <w:r w:rsidRPr="00E37785">
        <w:rPr>
          <w:rFonts w:ascii="Arial" w:hAnsi="Arial"/>
        </w:rPr>
        <w:tab/>
      </w:r>
      <w:r w:rsidRPr="00E37785">
        <w:rPr>
          <w:rFonts w:ascii="Arial" w:hAnsi="Arial"/>
        </w:rPr>
        <w:tab/>
      </w:r>
      <w:r w:rsidRPr="00E37785">
        <w:rPr>
          <w:rFonts w:ascii="Arial" w:hAnsi="Arial"/>
        </w:rPr>
        <w:tab/>
      </w:r>
      <w:r w:rsidRPr="00E37785">
        <w:rPr>
          <w:rFonts w:ascii="Arial" w:hAnsi="Arial"/>
        </w:rPr>
        <w:tab/>
      </w:r>
      <w:r w:rsidRPr="00E37785">
        <w:rPr>
          <w:rFonts w:ascii="Arial" w:hAnsi="Arial"/>
        </w:rPr>
        <w:tab/>
      </w:r>
      <w:r w:rsidRPr="00E37785">
        <w:rPr>
          <w:rFonts w:ascii="Arial" w:hAnsi="Arial"/>
        </w:rPr>
        <w:tab/>
      </w:r>
      <w:r w:rsidRPr="00F5367F">
        <w:rPr>
          <w:rFonts w:ascii="Arial" w:hAnsi="Arial"/>
          <w:b/>
          <w:bCs/>
          <w:sz w:val="32"/>
          <w:szCs w:val="32"/>
        </w:rPr>
        <w:t>Doc.01</w:t>
      </w:r>
    </w:p>
    <w:p w:rsidR="0058084D" w:rsidRPr="005905A3" w:rsidRDefault="0058084D">
      <w:pPr>
        <w:pStyle w:val="Corpotesto"/>
        <w:spacing w:before="4"/>
        <w:ind w:left="0"/>
        <w:jc w:val="left"/>
        <w:rPr>
          <w:b/>
          <w:sz w:val="17"/>
        </w:rPr>
      </w:pPr>
    </w:p>
    <w:p w:rsidR="0058084D" w:rsidRDefault="00042A1B">
      <w:pPr>
        <w:pStyle w:val="Titolo1"/>
        <w:spacing w:before="98" w:line="228" w:lineRule="exact"/>
        <w:ind w:left="493" w:right="506"/>
      </w:pPr>
      <w:r w:rsidRPr="00B9146F">
        <w:lastRenderedPageBreak/>
        <w:t>INDICE</w:t>
      </w:r>
      <w:r w:rsidR="009F3BF9" w:rsidRPr="00B9146F">
        <w:t xml:space="preserve"> </w:t>
      </w:r>
    </w:p>
    <w:p w:rsidR="00FF548B" w:rsidRPr="005905A3" w:rsidRDefault="00FF548B">
      <w:pPr>
        <w:pStyle w:val="Titolo1"/>
        <w:spacing w:before="98" w:line="228" w:lineRule="exact"/>
        <w:ind w:left="493" w:right="506"/>
      </w:pPr>
    </w:p>
    <w:p w:rsidR="0095508A" w:rsidRPr="005905A3" w:rsidRDefault="0095508A" w:rsidP="0095508A">
      <w:pPr>
        <w:pStyle w:val="Corpotesto"/>
        <w:tabs>
          <w:tab w:val="left" w:pos="1691"/>
        </w:tabs>
        <w:spacing w:line="228" w:lineRule="exact"/>
        <w:jc w:val="left"/>
      </w:pPr>
      <w:r w:rsidRPr="005905A3">
        <w:t>ART.</w:t>
      </w:r>
      <w:r w:rsidRPr="005905A3">
        <w:rPr>
          <w:spacing w:val="-10"/>
        </w:rPr>
        <w:t xml:space="preserve"> </w:t>
      </w:r>
      <w:r w:rsidRPr="005905A3">
        <w:t>1</w:t>
      </w:r>
      <w:r w:rsidRPr="005905A3">
        <w:tab/>
        <w:t>Oggetto</w:t>
      </w:r>
      <w:r w:rsidRPr="005905A3">
        <w:rPr>
          <w:spacing w:val="-4"/>
        </w:rPr>
        <w:t xml:space="preserve"> </w:t>
      </w:r>
      <w:r w:rsidRPr="005905A3">
        <w:t>e</w:t>
      </w:r>
      <w:r w:rsidRPr="005905A3">
        <w:rPr>
          <w:spacing w:val="-7"/>
        </w:rPr>
        <w:t xml:space="preserve"> </w:t>
      </w:r>
      <w:r w:rsidRPr="005905A3">
        <w:t>importo</w:t>
      </w:r>
      <w:r w:rsidRPr="005905A3">
        <w:rPr>
          <w:spacing w:val="-4"/>
        </w:rPr>
        <w:t xml:space="preserve"> </w:t>
      </w:r>
      <w:r w:rsidRPr="005905A3">
        <w:t>dell’Appalto</w:t>
      </w:r>
    </w:p>
    <w:p w:rsidR="0095508A" w:rsidRPr="005905A3" w:rsidRDefault="0095508A" w:rsidP="0095508A">
      <w:pPr>
        <w:pStyle w:val="Corpotesto"/>
        <w:tabs>
          <w:tab w:val="left" w:pos="1691"/>
        </w:tabs>
        <w:jc w:val="left"/>
      </w:pPr>
      <w:r w:rsidRPr="005905A3">
        <w:t>ART.</w:t>
      </w:r>
      <w:r w:rsidRPr="005905A3">
        <w:rPr>
          <w:spacing w:val="-10"/>
        </w:rPr>
        <w:t xml:space="preserve"> </w:t>
      </w:r>
      <w:r w:rsidRPr="005905A3">
        <w:t>2</w:t>
      </w:r>
      <w:r w:rsidRPr="005905A3">
        <w:tab/>
        <w:t>Durata</w:t>
      </w:r>
      <w:r w:rsidRPr="005905A3">
        <w:rPr>
          <w:spacing w:val="-3"/>
        </w:rPr>
        <w:t xml:space="preserve"> </w:t>
      </w:r>
      <w:r w:rsidRPr="005905A3">
        <w:t>del</w:t>
      </w:r>
      <w:r w:rsidRPr="005905A3">
        <w:rPr>
          <w:spacing w:val="-7"/>
        </w:rPr>
        <w:t xml:space="preserve"> </w:t>
      </w:r>
      <w:r w:rsidRPr="005905A3">
        <w:t>contratto – Modalità di esecuzione del contratto – locali a disposizione dell’appaltatore</w:t>
      </w:r>
    </w:p>
    <w:p w:rsidR="0095508A" w:rsidRPr="005905A3" w:rsidRDefault="0095508A" w:rsidP="0095508A">
      <w:pPr>
        <w:pStyle w:val="Corpotesto"/>
        <w:tabs>
          <w:tab w:val="left" w:pos="1691"/>
        </w:tabs>
        <w:jc w:val="left"/>
      </w:pPr>
      <w:r w:rsidRPr="005905A3">
        <w:t>ART. 3</w:t>
      </w:r>
      <w:r w:rsidRPr="005905A3">
        <w:tab/>
      </w:r>
      <w:r>
        <w:t>R</w:t>
      </w:r>
      <w:r w:rsidRPr="005905A3">
        <w:t xml:space="preserve">equisiti </w:t>
      </w:r>
      <w:r>
        <w:t>di partecipazione</w:t>
      </w:r>
    </w:p>
    <w:p w:rsidR="0095508A" w:rsidRDefault="0095508A" w:rsidP="0095508A">
      <w:pPr>
        <w:pStyle w:val="Corpotesto"/>
        <w:tabs>
          <w:tab w:val="left" w:pos="1691"/>
        </w:tabs>
        <w:jc w:val="left"/>
      </w:pPr>
      <w:r>
        <w:t>ART. 4</w:t>
      </w:r>
      <w:r>
        <w:tab/>
        <w:t xml:space="preserve">Modifiche contrattuali </w:t>
      </w:r>
    </w:p>
    <w:p w:rsidR="0095508A" w:rsidRPr="005905A3" w:rsidRDefault="0095508A" w:rsidP="0095508A">
      <w:pPr>
        <w:pStyle w:val="Corpotesto"/>
        <w:tabs>
          <w:tab w:val="left" w:pos="1691"/>
        </w:tabs>
        <w:jc w:val="left"/>
      </w:pPr>
      <w:r>
        <w:t>ART. 5</w:t>
      </w:r>
      <w:r>
        <w:tab/>
        <w:t>Revisione prezzi</w:t>
      </w:r>
      <w:r w:rsidR="00322A9B">
        <w:t>/rinegoziazione</w:t>
      </w:r>
    </w:p>
    <w:p w:rsidR="0095508A" w:rsidRPr="005905A3" w:rsidRDefault="0095508A" w:rsidP="0095508A">
      <w:pPr>
        <w:pStyle w:val="Corpotesto"/>
        <w:tabs>
          <w:tab w:val="left" w:pos="1691"/>
        </w:tabs>
        <w:spacing w:before="3"/>
        <w:ind w:right="3443"/>
        <w:jc w:val="left"/>
      </w:pPr>
      <w:r w:rsidRPr="005905A3">
        <w:t>ART.</w:t>
      </w:r>
      <w:r w:rsidRPr="005905A3">
        <w:rPr>
          <w:spacing w:val="-10"/>
        </w:rPr>
        <w:t xml:space="preserve"> </w:t>
      </w:r>
      <w:r>
        <w:rPr>
          <w:spacing w:val="-10"/>
        </w:rPr>
        <w:t>6</w:t>
      </w:r>
      <w:r w:rsidRPr="005905A3">
        <w:tab/>
        <w:t>Subappalto e avvalimento</w:t>
      </w:r>
    </w:p>
    <w:p w:rsidR="0095508A" w:rsidRPr="005905A3" w:rsidRDefault="0095508A" w:rsidP="0095508A">
      <w:pPr>
        <w:pStyle w:val="Corpotesto"/>
        <w:tabs>
          <w:tab w:val="left" w:pos="1691"/>
        </w:tabs>
        <w:spacing w:before="3"/>
        <w:ind w:right="3443"/>
        <w:jc w:val="left"/>
      </w:pPr>
      <w:r w:rsidRPr="005905A3">
        <w:t>ART.</w:t>
      </w:r>
      <w:r w:rsidRPr="005905A3">
        <w:rPr>
          <w:spacing w:val="-10"/>
        </w:rPr>
        <w:t xml:space="preserve"> </w:t>
      </w:r>
      <w:r>
        <w:rPr>
          <w:spacing w:val="-10"/>
        </w:rPr>
        <w:t>7</w:t>
      </w:r>
      <w:r w:rsidRPr="005905A3">
        <w:tab/>
        <w:t>Penali</w:t>
      </w:r>
    </w:p>
    <w:p w:rsidR="0095508A" w:rsidRPr="005905A3" w:rsidRDefault="0095508A" w:rsidP="0095508A">
      <w:pPr>
        <w:pStyle w:val="Corpotesto"/>
        <w:tabs>
          <w:tab w:val="left" w:pos="1691"/>
        </w:tabs>
        <w:spacing w:before="1"/>
        <w:jc w:val="left"/>
      </w:pPr>
      <w:r w:rsidRPr="005905A3">
        <w:t>ART.</w:t>
      </w:r>
      <w:r w:rsidRPr="005905A3">
        <w:rPr>
          <w:spacing w:val="-9"/>
        </w:rPr>
        <w:t xml:space="preserve"> </w:t>
      </w:r>
      <w:r>
        <w:rPr>
          <w:spacing w:val="-9"/>
        </w:rPr>
        <w:t>8</w:t>
      </w:r>
      <w:r w:rsidRPr="005905A3">
        <w:tab/>
        <w:t>Inadempienze</w:t>
      </w:r>
      <w:r w:rsidRPr="005905A3">
        <w:rPr>
          <w:spacing w:val="-2"/>
        </w:rPr>
        <w:t xml:space="preserve"> </w:t>
      </w:r>
      <w:r w:rsidRPr="005905A3">
        <w:t>-</w:t>
      </w:r>
      <w:r w:rsidRPr="005905A3">
        <w:rPr>
          <w:spacing w:val="-9"/>
        </w:rPr>
        <w:t xml:space="preserve"> </w:t>
      </w:r>
      <w:r w:rsidRPr="005905A3">
        <w:t>Esecuzione</w:t>
      </w:r>
      <w:r w:rsidRPr="005905A3">
        <w:rPr>
          <w:spacing w:val="-8"/>
        </w:rPr>
        <w:t xml:space="preserve"> </w:t>
      </w:r>
      <w:r w:rsidRPr="005905A3">
        <w:t>d’ufficio</w:t>
      </w:r>
      <w:r w:rsidRPr="005905A3">
        <w:rPr>
          <w:spacing w:val="-5"/>
        </w:rPr>
        <w:t xml:space="preserve"> </w:t>
      </w:r>
      <w:r w:rsidRPr="005905A3">
        <w:t>dei</w:t>
      </w:r>
      <w:r w:rsidRPr="005905A3">
        <w:rPr>
          <w:spacing w:val="-7"/>
        </w:rPr>
        <w:t xml:space="preserve"> </w:t>
      </w:r>
      <w:r w:rsidRPr="005905A3">
        <w:t>servizi</w:t>
      </w:r>
      <w:r w:rsidRPr="005905A3">
        <w:rPr>
          <w:spacing w:val="-7"/>
        </w:rPr>
        <w:t xml:space="preserve"> </w:t>
      </w:r>
      <w:r w:rsidRPr="005905A3">
        <w:t>non</w:t>
      </w:r>
      <w:r w:rsidRPr="005905A3">
        <w:rPr>
          <w:spacing w:val="-8"/>
        </w:rPr>
        <w:t xml:space="preserve"> </w:t>
      </w:r>
      <w:r w:rsidRPr="005905A3">
        <w:t>resi</w:t>
      </w:r>
    </w:p>
    <w:p w:rsidR="0095508A" w:rsidRPr="005905A3" w:rsidRDefault="0095508A" w:rsidP="0095508A">
      <w:pPr>
        <w:pStyle w:val="Corpotesto"/>
        <w:tabs>
          <w:tab w:val="left" w:pos="1691"/>
        </w:tabs>
        <w:spacing w:before="1"/>
        <w:ind w:right="4011"/>
        <w:jc w:val="left"/>
      </w:pPr>
      <w:r w:rsidRPr="005905A3">
        <w:t>ART.</w:t>
      </w:r>
      <w:r w:rsidRPr="005905A3">
        <w:rPr>
          <w:spacing w:val="-9"/>
        </w:rPr>
        <w:t xml:space="preserve"> </w:t>
      </w:r>
      <w:r>
        <w:rPr>
          <w:spacing w:val="-9"/>
        </w:rPr>
        <w:t>9</w:t>
      </w:r>
      <w:r w:rsidRPr="005905A3">
        <w:tab/>
        <w:t>Forme</w:t>
      </w:r>
      <w:r w:rsidRPr="005905A3">
        <w:rPr>
          <w:spacing w:val="-1"/>
        </w:rPr>
        <w:t xml:space="preserve"> </w:t>
      </w:r>
      <w:r w:rsidRPr="005905A3">
        <w:t xml:space="preserve">di </w:t>
      </w:r>
      <w:r>
        <w:t>sorveglianza</w:t>
      </w:r>
    </w:p>
    <w:p w:rsidR="0095508A" w:rsidRDefault="0095508A" w:rsidP="0095508A">
      <w:pPr>
        <w:pStyle w:val="Corpotesto"/>
        <w:tabs>
          <w:tab w:val="left" w:pos="1691"/>
        </w:tabs>
        <w:ind w:right="4784"/>
        <w:jc w:val="left"/>
        <w:rPr>
          <w:spacing w:val="-6"/>
        </w:rPr>
      </w:pPr>
      <w:r w:rsidRPr="005905A3">
        <w:t>ART.</w:t>
      </w:r>
      <w:r w:rsidRPr="005905A3">
        <w:rPr>
          <w:spacing w:val="-9"/>
        </w:rPr>
        <w:t xml:space="preserve"> </w:t>
      </w:r>
      <w:r>
        <w:rPr>
          <w:spacing w:val="-9"/>
        </w:rPr>
        <w:t>10</w:t>
      </w:r>
      <w:r w:rsidRPr="005905A3">
        <w:tab/>
        <w:t>Rescissione</w:t>
      </w:r>
      <w:r w:rsidRPr="005905A3">
        <w:rPr>
          <w:spacing w:val="-7"/>
        </w:rPr>
        <w:t xml:space="preserve"> </w:t>
      </w:r>
      <w:r w:rsidRPr="005905A3">
        <w:t>del</w:t>
      </w:r>
      <w:r w:rsidRPr="005905A3">
        <w:rPr>
          <w:spacing w:val="-8"/>
        </w:rPr>
        <w:t xml:space="preserve"> </w:t>
      </w:r>
      <w:r w:rsidRPr="005905A3">
        <w:t>contratto</w:t>
      </w:r>
      <w:r w:rsidRPr="005905A3">
        <w:rPr>
          <w:spacing w:val="-6"/>
        </w:rPr>
        <w:t xml:space="preserve"> </w:t>
      </w:r>
    </w:p>
    <w:p w:rsidR="0095508A" w:rsidRPr="001334BE" w:rsidRDefault="0095508A" w:rsidP="0095508A">
      <w:pPr>
        <w:pStyle w:val="Corpotesto"/>
        <w:tabs>
          <w:tab w:val="left" w:pos="1691"/>
        </w:tabs>
        <w:spacing w:before="1"/>
        <w:jc w:val="left"/>
      </w:pPr>
      <w:r w:rsidRPr="00BD205D">
        <w:t>ART. 11</w:t>
      </w:r>
      <w:r w:rsidRPr="00BD205D">
        <w:tab/>
        <w:t>Riserve – accordo bonario e definizione d</w:t>
      </w:r>
      <w:r>
        <w:t>elle controversie</w:t>
      </w:r>
    </w:p>
    <w:p w:rsidR="0095508A" w:rsidRPr="005905A3" w:rsidRDefault="0095508A" w:rsidP="0095508A">
      <w:pPr>
        <w:pStyle w:val="Corpotesto"/>
        <w:tabs>
          <w:tab w:val="left" w:pos="1691"/>
        </w:tabs>
        <w:jc w:val="left"/>
      </w:pPr>
      <w:r w:rsidRPr="005905A3">
        <w:t>ART.</w:t>
      </w:r>
      <w:r w:rsidRPr="005905A3">
        <w:rPr>
          <w:spacing w:val="-10"/>
        </w:rPr>
        <w:t xml:space="preserve"> </w:t>
      </w:r>
      <w:r>
        <w:rPr>
          <w:spacing w:val="-10"/>
        </w:rPr>
        <w:t>12</w:t>
      </w:r>
      <w:r w:rsidRPr="005905A3">
        <w:tab/>
        <w:t>Corrispettivi</w:t>
      </w:r>
    </w:p>
    <w:p w:rsidR="0095508A" w:rsidRDefault="0095508A" w:rsidP="0095508A">
      <w:pPr>
        <w:pStyle w:val="Corpotesto"/>
        <w:tabs>
          <w:tab w:val="left" w:pos="1691"/>
        </w:tabs>
        <w:spacing w:before="3"/>
        <w:jc w:val="left"/>
      </w:pPr>
      <w:r w:rsidRPr="005905A3">
        <w:t>ART.</w:t>
      </w:r>
      <w:r w:rsidRPr="005905A3">
        <w:rPr>
          <w:spacing w:val="-10"/>
        </w:rPr>
        <w:t xml:space="preserve"> </w:t>
      </w:r>
      <w:r>
        <w:rPr>
          <w:spacing w:val="-10"/>
        </w:rPr>
        <w:t>13</w:t>
      </w:r>
      <w:r w:rsidRPr="005905A3">
        <w:tab/>
        <w:t>Pagamenti</w:t>
      </w:r>
      <w:r w:rsidRPr="005905A3">
        <w:rPr>
          <w:spacing w:val="-8"/>
        </w:rPr>
        <w:t xml:space="preserve"> </w:t>
      </w:r>
      <w:r>
        <w:t>–</w:t>
      </w:r>
      <w:r w:rsidRPr="005905A3">
        <w:rPr>
          <w:spacing w:val="-11"/>
        </w:rPr>
        <w:t xml:space="preserve"> </w:t>
      </w:r>
      <w:r w:rsidRPr="005905A3">
        <w:t>Modalità</w:t>
      </w:r>
    </w:p>
    <w:p w:rsidR="0095508A" w:rsidRPr="005905A3" w:rsidRDefault="0095508A" w:rsidP="0095508A">
      <w:pPr>
        <w:pStyle w:val="Corpotesto"/>
        <w:tabs>
          <w:tab w:val="left" w:pos="1691"/>
        </w:tabs>
        <w:jc w:val="left"/>
      </w:pPr>
      <w:r>
        <w:t>ART. 14</w:t>
      </w:r>
      <w:r>
        <w:tab/>
      </w:r>
      <w:r w:rsidRPr="003A43DF">
        <w:t>Elenco prezzi e specifiche tecniche di riferimento</w:t>
      </w:r>
    </w:p>
    <w:p w:rsidR="0095508A" w:rsidRPr="00BD205D" w:rsidRDefault="0095508A" w:rsidP="0095508A">
      <w:pPr>
        <w:pStyle w:val="Corpotesto"/>
        <w:tabs>
          <w:tab w:val="left" w:pos="1691"/>
        </w:tabs>
        <w:jc w:val="left"/>
      </w:pPr>
      <w:r w:rsidRPr="005905A3">
        <w:t>ART.</w:t>
      </w:r>
      <w:r w:rsidRPr="00BD205D">
        <w:t xml:space="preserve"> </w:t>
      </w:r>
      <w:r>
        <w:t>15</w:t>
      </w:r>
      <w:r w:rsidRPr="005905A3">
        <w:tab/>
        <w:t>Obblighi</w:t>
      </w:r>
      <w:r w:rsidRPr="00BD205D">
        <w:t xml:space="preserve"> </w:t>
      </w:r>
      <w:r w:rsidRPr="005905A3">
        <w:t>assi</w:t>
      </w:r>
      <w:r>
        <w:t xml:space="preserve">curativi – responsabilità </w:t>
      </w:r>
      <w:r w:rsidRPr="005905A3">
        <w:t>per</w:t>
      </w:r>
      <w:r w:rsidRPr="005905A3">
        <w:rPr>
          <w:spacing w:val="-2"/>
        </w:rPr>
        <w:t xml:space="preserve"> </w:t>
      </w:r>
      <w:r w:rsidRPr="005905A3">
        <w:t>danni</w:t>
      </w:r>
      <w:r w:rsidRPr="005905A3">
        <w:rPr>
          <w:spacing w:val="-3"/>
        </w:rPr>
        <w:t xml:space="preserve"> </w:t>
      </w:r>
      <w:r w:rsidRPr="005905A3">
        <w:t>a</w:t>
      </w:r>
      <w:r w:rsidRPr="005905A3">
        <w:rPr>
          <w:spacing w:val="-3"/>
        </w:rPr>
        <w:t xml:space="preserve"> </w:t>
      </w:r>
      <w:r w:rsidRPr="005905A3">
        <w:t>persone</w:t>
      </w:r>
      <w:r w:rsidRPr="005905A3">
        <w:rPr>
          <w:spacing w:val="-3"/>
        </w:rPr>
        <w:t xml:space="preserve"> </w:t>
      </w:r>
      <w:r w:rsidRPr="005905A3">
        <w:t>e</w:t>
      </w:r>
      <w:r w:rsidRPr="005905A3">
        <w:rPr>
          <w:spacing w:val="-3"/>
        </w:rPr>
        <w:t xml:space="preserve"> </w:t>
      </w:r>
      <w:r w:rsidRPr="005905A3">
        <w:t>cose</w:t>
      </w:r>
      <w:r w:rsidRPr="005905A3">
        <w:rPr>
          <w:spacing w:val="-47"/>
        </w:rPr>
        <w:t xml:space="preserve"> </w:t>
      </w:r>
    </w:p>
    <w:p w:rsidR="0095508A" w:rsidRPr="005905A3" w:rsidRDefault="0095508A" w:rsidP="0095508A">
      <w:pPr>
        <w:pStyle w:val="Corpotesto"/>
        <w:tabs>
          <w:tab w:val="left" w:pos="1691"/>
        </w:tabs>
        <w:jc w:val="left"/>
      </w:pPr>
      <w:r w:rsidRPr="005905A3">
        <w:t xml:space="preserve">ART </w:t>
      </w:r>
      <w:r>
        <w:t xml:space="preserve"> 16</w:t>
      </w:r>
      <w:r w:rsidRPr="005905A3">
        <w:tab/>
        <w:t>Obbligo di domicilio dell’aggiudicatario – obbligo di reperibilità</w:t>
      </w:r>
    </w:p>
    <w:p w:rsidR="0095508A" w:rsidRDefault="0095508A" w:rsidP="0095508A">
      <w:pPr>
        <w:pStyle w:val="Corpotesto"/>
        <w:tabs>
          <w:tab w:val="left" w:pos="1691"/>
        </w:tabs>
        <w:jc w:val="left"/>
      </w:pPr>
      <w:r w:rsidRPr="005905A3">
        <w:t>A</w:t>
      </w:r>
      <w:r>
        <w:t>RT. 17</w:t>
      </w:r>
      <w:r w:rsidRPr="005905A3">
        <w:tab/>
        <w:t>Obblighi generali e particolari dell'appaltatore, spese e oneri.</w:t>
      </w:r>
    </w:p>
    <w:p w:rsidR="0095508A" w:rsidRPr="003A43DF" w:rsidRDefault="0095508A" w:rsidP="0095508A">
      <w:pPr>
        <w:pStyle w:val="Corpotesto"/>
        <w:tabs>
          <w:tab w:val="left" w:pos="1691"/>
        </w:tabs>
        <w:jc w:val="left"/>
      </w:pPr>
      <w:r>
        <w:t>ART. 18</w:t>
      </w:r>
      <w:r w:rsidRPr="004F41D1">
        <w:tab/>
        <w:t xml:space="preserve">Clausola sociale di </w:t>
      </w:r>
      <w:proofErr w:type="spellStart"/>
      <w:r w:rsidRPr="004F41D1">
        <w:t>prioritariato</w:t>
      </w:r>
      <w:proofErr w:type="spellEnd"/>
      <w:r w:rsidRPr="004F41D1">
        <w:t xml:space="preserve"> assorbimen</w:t>
      </w:r>
      <w:r>
        <w:t xml:space="preserve">to di personale del </w:t>
      </w:r>
      <w:r w:rsidRPr="004F41D1">
        <w:t>precedente appaltatore</w:t>
      </w:r>
    </w:p>
    <w:p w:rsidR="0095508A" w:rsidRPr="005905A3" w:rsidRDefault="0095508A" w:rsidP="0095508A">
      <w:pPr>
        <w:pStyle w:val="Corpotesto"/>
        <w:tabs>
          <w:tab w:val="left" w:pos="1691"/>
        </w:tabs>
        <w:spacing w:before="3"/>
        <w:ind w:right="3443"/>
        <w:jc w:val="left"/>
      </w:pPr>
      <w:r w:rsidRPr="005905A3">
        <w:t>ART.</w:t>
      </w:r>
      <w:r w:rsidRPr="005905A3">
        <w:rPr>
          <w:spacing w:val="-10"/>
        </w:rPr>
        <w:t xml:space="preserve"> </w:t>
      </w:r>
      <w:r>
        <w:rPr>
          <w:spacing w:val="-10"/>
        </w:rPr>
        <w:t>19</w:t>
      </w:r>
      <w:r w:rsidRPr="005905A3">
        <w:tab/>
        <w:t>Personale -</w:t>
      </w:r>
      <w:r w:rsidRPr="005905A3">
        <w:rPr>
          <w:spacing w:val="-2"/>
        </w:rPr>
        <w:t xml:space="preserve"> </w:t>
      </w:r>
      <w:r w:rsidRPr="005905A3">
        <w:t>Requisiti</w:t>
      </w:r>
      <w:r w:rsidRPr="005905A3">
        <w:rPr>
          <w:spacing w:val="-1"/>
        </w:rPr>
        <w:t xml:space="preserve"> </w:t>
      </w:r>
      <w:r w:rsidRPr="005905A3">
        <w:t>e</w:t>
      </w:r>
      <w:r w:rsidRPr="005905A3">
        <w:rPr>
          <w:spacing w:val="-2"/>
        </w:rPr>
        <w:t xml:space="preserve"> </w:t>
      </w:r>
      <w:r w:rsidRPr="005905A3">
        <w:t>comportamento</w:t>
      </w:r>
    </w:p>
    <w:p w:rsidR="0095508A" w:rsidRPr="005905A3" w:rsidRDefault="0095508A" w:rsidP="0095508A">
      <w:pPr>
        <w:pStyle w:val="Corpotesto"/>
        <w:tabs>
          <w:tab w:val="left" w:pos="1691"/>
        </w:tabs>
        <w:spacing w:before="1"/>
        <w:jc w:val="left"/>
      </w:pPr>
      <w:r w:rsidRPr="005905A3">
        <w:t>ART.</w:t>
      </w:r>
      <w:r w:rsidRPr="005905A3">
        <w:rPr>
          <w:spacing w:val="-10"/>
        </w:rPr>
        <w:t xml:space="preserve"> </w:t>
      </w:r>
      <w:r>
        <w:rPr>
          <w:spacing w:val="-10"/>
        </w:rPr>
        <w:t>20</w:t>
      </w:r>
      <w:r w:rsidRPr="005905A3">
        <w:tab/>
        <w:t>Scioperi</w:t>
      </w:r>
    </w:p>
    <w:p w:rsidR="0095508A" w:rsidRPr="005905A3" w:rsidRDefault="0095508A" w:rsidP="0095508A">
      <w:pPr>
        <w:pStyle w:val="Corpotesto"/>
        <w:tabs>
          <w:tab w:val="left" w:pos="1691"/>
        </w:tabs>
        <w:spacing w:before="1"/>
        <w:jc w:val="left"/>
      </w:pPr>
      <w:r w:rsidRPr="005905A3">
        <w:t>ART.</w:t>
      </w:r>
      <w:r w:rsidRPr="005905A3">
        <w:rPr>
          <w:spacing w:val="1"/>
        </w:rPr>
        <w:t xml:space="preserve"> </w:t>
      </w:r>
      <w:r>
        <w:rPr>
          <w:spacing w:val="1"/>
        </w:rPr>
        <w:t>21</w:t>
      </w:r>
      <w:r w:rsidRPr="005905A3">
        <w:tab/>
        <w:t>Norme sui contratti collettivi e disposizioni sulla manodopera</w:t>
      </w:r>
    </w:p>
    <w:p w:rsidR="0095508A" w:rsidRPr="005905A3" w:rsidRDefault="0095508A" w:rsidP="0095508A">
      <w:pPr>
        <w:pStyle w:val="Corpotesto"/>
        <w:tabs>
          <w:tab w:val="left" w:pos="1691"/>
        </w:tabs>
        <w:spacing w:before="1"/>
        <w:jc w:val="left"/>
      </w:pPr>
      <w:r w:rsidRPr="005905A3">
        <w:t xml:space="preserve">ART </w:t>
      </w:r>
      <w:r>
        <w:t>22</w:t>
      </w:r>
      <w:r w:rsidRPr="005905A3">
        <w:tab/>
      </w:r>
      <w:r w:rsidRPr="005905A3">
        <w:rPr>
          <w:spacing w:val="-1"/>
        </w:rPr>
        <w:t>Rinvenimento</w:t>
      </w:r>
      <w:r w:rsidRPr="005905A3">
        <w:rPr>
          <w:spacing w:val="-6"/>
        </w:rPr>
        <w:t xml:space="preserve"> </w:t>
      </w:r>
      <w:r w:rsidRPr="005905A3">
        <w:t>oggetti</w:t>
      </w:r>
    </w:p>
    <w:p w:rsidR="0095508A" w:rsidRPr="005905A3" w:rsidRDefault="0095508A" w:rsidP="0095508A">
      <w:pPr>
        <w:pStyle w:val="Corpotesto"/>
        <w:tabs>
          <w:tab w:val="left" w:pos="1691"/>
        </w:tabs>
        <w:spacing w:before="1" w:line="242" w:lineRule="auto"/>
        <w:ind w:right="4970"/>
        <w:jc w:val="left"/>
      </w:pPr>
      <w:r w:rsidRPr="005905A3">
        <w:t>ART.</w:t>
      </w:r>
      <w:r w:rsidRPr="005905A3">
        <w:rPr>
          <w:spacing w:val="-9"/>
        </w:rPr>
        <w:t xml:space="preserve"> </w:t>
      </w:r>
      <w:r>
        <w:rPr>
          <w:spacing w:val="-9"/>
        </w:rPr>
        <w:t>23</w:t>
      </w:r>
      <w:r w:rsidRPr="005905A3">
        <w:tab/>
        <w:t>Attrezzi</w:t>
      </w:r>
      <w:r w:rsidRPr="005905A3">
        <w:rPr>
          <w:spacing w:val="-1"/>
        </w:rPr>
        <w:t xml:space="preserve"> </w:t>
      </w:r>
      <w:r w:rsidRPr="005905A3">
        <w:t>e</w:t>
      </w:r>
      <w:r w:rsidRPr="005905A3">
        <w:rPr>
          <w:spacing w:val="3"/>
        </w:rPr>
        <w:t xml:space="preserve"> </w:t>
      </w:r>
      <w:r w:rsidRPr="005905A3">
        <w:t>macchine</w:t>
      </w:r>
    </w:p>
    <w:p w:rsidR="0095508A" w:rsidRPr="005905A3" w:rsidRDefault="0095508A" w:rsidP="0095508A">
      <w:pPr>
        <w:pStyle w:val="Corpotesto"/>
        <w:tabs>
          <w:tab w:val="left" w:pos="1691"/>
        </w:tabs>
        <w:spacing w:line="229" w:lineRule="exact"/>
        <w:jc w:val="left"/>
      </w:pPr>
      <w:r w:rsidRPr="005905A3">
        <w:t>ART.</w:t>
      </w:r>
      <w:r w:rsidRPr="005905A3">
        <w:rPr>
          <w:spacing w:val="-9"/>
        </w:rPr>
        <w:t xml:space="preserve"> </w:t>
      </w:r>
      <w:r>
        <w:rPr>
          <w:spacing w:val="-9"/>
        </w:rPr>
        <w:t>24</w:t>
      </w:r>
      <w:r w:rsidRPr="005905A3">
        <w:tab/>
        <w:t>Rifiuti,</w:t>
      </w:r>
      <w:r w:rsidRPr="005905A3">
        <w:rPr>
          <w:spacing w:val="-8"/>
        </w:rPr>
        <w:t xml:space="preserve"> </w:t>
      </w:r>
      <w:r w:rsidRPr="005905A3">
        <w:t>rifiuti</w:t>
      </w:r>
      <w:r w:rsidRPr="005905A3">
        <w:rPr>
          <w:spacing w:val="-8"/>
        </w:rPr>
        <w:t xml:space="preserve"> </w:t>
      </w:r>
      <w:r w:rsidRPr="005905A3">
        <w:t>speciali</w:t>
      </w:r>
    </w:p>
    <w:p w:rsidR="0095508A" w:rsidRPr="005905A3" w:rsidRDefault="0095508A" w:rsidP="0095508A">
      <w:pPr>
        <w:pStyle w:val="Corpotesto"/>
        <w:tabs>
          <w:tab w:val="left" w:pos="1691"/>
        </w:tabs>
        <w:spacing w:before="5"/>
        <w:jc w:val="left"/>
      </w:pPr>
      <w:r w:rsidRPr="005905A3">
        <w:t>ART.</w:t>
      </w:r>
      <w:r w:rsidRPr="005905A3">
        <w:rPr>
          <w:spacing w:val="1"/>
        </w:rPr>
        <w:t xml:space="preserve"> </w:t>
      </w:r>
      <w:r>
        <w:rPr>
          <w:spacing w:val="1"/>
        </w:rPr>
        <w:t>25</w:t>
      </w:r>
      <w:r w:rsidRPr="005905A3">
        <w:tab/>
        <w:t>Obblighi</w:t>
      </w:r>
      <w:r w:rsidRPr="005905A3">
        <w:rPr>
          <w:spacing w:val="-4"/>
        </w:rPr>
        <w:t xml:space="preserve"> </w:t>
      </w:r>
      <w:r w:rsidRPr="005905A3">
        <w:t>di</w:t>
      </w:r>
      <w:r w:rsidRPr="005905A3">
        <w:rPr>
          <w:spacing w:val="-4"/>
        </w:rPr>
        <w:t xml:space="preserve"> </w:t>
      </w:r>
      <w:r w:rsidRPr="005905A3">
        <w:t>tracciabilità</w:t>
      </w:r>
      <w:r w:rsidRPr="005905A3">
        <w:rPr>
          <w:spacing w:val="-4"/>
        </w:rPr>
        <w:t xml:space="preserve"> </w:t>
      </w:r>
      <w:r w:rsidRPr="005905A3">
        <w:t>dei</w:t>
      </w:r>
      <w:r w:rsidRPr="005905A3">
        <w:rPr>
          <w:spacing w:val="-4"/>
        </w:rPr>
        <w:t xml:space="preserve"> </w:t>
      </w:r>
      <w:r w:rsidRPr="005905A3">
        <w:t>flussi</w:t>
      </w:r>
      <w:r w:rsidRPr="005905A3">
        <w:rPr>
          <w:spacing w:val="-4"/>
        </w:rPr>
        <w:t xml:space="preserve"> </w:t>
      </w:r>
      <w:r w:rsidRPr="005905A3">
        <w:t>finanziari</w:t>
      </w:r>
    </w:p>
    <w:p w:rsidR="0095508A" w:rsidRDefault="0095508A" w:rsidP="0095508A">
      <w:pPr>
        <w:pStyle w:val="Corpotesto"/>
        <w:tabs>
          <w:tab w:val="left" w:pos="1691"/>
        </w:tabs>
        <w:spacing w:before="1"/>
        <w:jc w:val="left"/>
      </w:pPr>
      <w:r w:rsidRPr="005905A3">
        <w:t>ART.</w:t>
      </w:r>
      <w:r w:rsidRPr="005905A3">
        <w:rPr>
          <w:spacing w:val="-9"/>
        </w:rPr>
        <w:t xml:space="preserve"> </w:t>
      </w:r>
      <w:r>
        <w:rPr>
          <w:spacing w:val="-9"/>
        </w:rPr>
        <w:t>26</w:t>
      </w:r>
      <w:r w:rsidRPr="005905A3">
        <w:tab/>
      </w:r>
      <w:r>
        <w:t>Clausola anticorruzione e doveri comportamentali</w:t>
      </w:r>
    </w:p>
    <w:p w:rsidR="0095508A" w:rsidRDefault="0095508A" w:rsidP="0095508A">
      <w:pPr>
        <w:pStyle w:val="Corpotesto"/>
        <w:tabs>
          <w:tab w:val="left" w:pos="1691"/>
        </w:tabs>
        <w:spacing w:before="1"/>
        <w:jc w:val="left"/>
      </w:pPr>
      <w:r>
        <w:t>ART. 27</w:t>
      </w:r>
      <w:r>
        <w:tab/>
      </w:r>
      <w:proofErr w:type="spellStart"/>
      <w:r>
        <w:t>Whistleblowing</w:t>
      </w:r>
      <w:proofErr w:type="spellEnd"/>
    </w:p>
    <w:p w:rsidR="0095508A" w:rsidRPr="005905A3" w:rsidRDefault="0095508A" w:rsidP="0095508A">
      <w:pPr>
        <w:pStyle w:val="Corpotesto"/>
        <w:tabs>
          <w:tab w:val="left" w:pos="1691"/>
        </w:tabs>
        <w:spacing w:before="1"/>
        <w:jc w:val="left"/>
      </w:pPr>
      <w:r>
        <w:t>ART. 28</w:t>
      </w:r>
      <w:r>
        <w:tab/>
        <w:t>Trattamento dati</w:t>
      </w:r>
    </w:p>
    <w:p w:rsidR="0095508A" w:rsidRDefault="0095508A" w:rsidP="0095508A">
      <w:pPr>
        <w:pStyle w:val="Corpotesto"/>
        <w:tabs>
          <w:tab w:val="left" w:pos="1691"/>
        </w:tabs>
        <w:spacing w:before="1"/>
        <w:jc w:val="left"/>
      </w:pPr>
      <w:r>
        <w:t>ART. 29</w:t>
      </w:r>
      <w:r w:rsidRPr="005905A3">
        <w:tab/>
        <w:t>Procedure di gara</w:t>
      </w:r>
    </w:p>
    <w:p w:rsidR="0095508A" w:rsidRDefault="0095508A" w:rsidP="0095508A">
      <w:pPr>
        <w:pStyle w:val="Corpotesto"/>
        <w:tabs>
          <w:tab w:val="left" w:pos="1691"/>
        </w:tabs>
        <w:spacing w:before="1"/>
        <w:jc w:val="left"/>
      </w:pPr>
      <w:r>
        <w:t>ART. 30</w:t>
      </w:r>
      <w:r>
        <w:tab/>
        <w:t>Criteri di valutazione dell’offerta tecnica</w:t>
      </w:r>
    </w:p>
    <w:p w:rsidR="0095508A" w:rsidRDefault="0095508A" w:rsidP="0095508A">
      <w:pPr>
        <w:pStyle w:val="Corpotesto"/>
        <w:tabs>
          <w:tab w:val="left" w:pos="1691"/>
        </w:tabs>
        <w:spacing w:before="1"/>
        <w:jc w:val="left"/>
      </w:pPr>
      <w:r>
        <w:t>ART. 31</w:t>
      </w:r>
      <w:r>
        <w:tab/>
        <w:t>Modalità di valutazione dell’offerta economica</w:t>
      </w:r>
    </w:p>
    <w:p w:rsidR="00FF548B" w:rsidRDefault="0095508A" w:rsidP="0095508A">
      <w:pPr>
        <w:pStyle w:val="Corpotesto"/>
        <w:tabs>
          <w:tab w:val="left" w:pos="1691"/>
        </w:tabs>
        <w:spacing w:before="1"/>
        <w:jc w:val="left"/>
      </w:pPr>
      <w:r>
        <w:t>ART. 32</w:t>
      </w:r>
      <w:r>
        <w:tab/>
        <w:t>Attribuzione punteggio complessivo</w:t>
      </w:r>
    </w:p>
    <w:p w:rsidR="0095508A" w:rsidRDefault="0095508A">
      <w:pPr>
        <w:pStyle w:val="Corpotesto"/>
        <w:tabs>
          <w:tab w:val="left" w:pos="1691"/>
        </w:tabs>
        <w:spacing w:before="1"/>
        <w:jc w:val="left"/>
      </w:pPr>
    </w:p>
    <w:p w:rsidR="00FF548B" w:rsidRPr="00004A37" w:rsidRDefault="00FF548B">
      <w:pPr>
        <w:pStyle w:val="Corpotesto"/>
        <w:tabs>
          <w:tab w:val="left" w:pos="1691"/>
        </w:tabs>
        <w:spacing w:before="1"/>
        <w:jc w:val="left"/>
        <w:rPr>
          <w:b/>
        </w:rPr>
      </w:pPr>
      <w:r w:rsidRPr="00004A37">
        <w:rPr>
          <w:b/>
        </w:rPr>
        <w:t>ALLEGATI:</w:t>
      </w:r>
    </w:p>
    <w:p w:rsidR="00FF548B" w:rsidRDefault="00FF548B" w:rsidP="003A43DF">
      <w:pPr>
        <w:pStyle w:val="Corpotesto"/>
        <w:tabs>
          <w:tab w:val="left" w:pos="1691"/>
        </w:tabs>
        <w:spacing w:line="229" w:lineRule="exact"/>
        <w:jc w:val="left"/>
      </w:pPr>
      <w:r>
        <w:t>Doc.02</w:t>
      </w:r>
      <w:r>
        <w:tab/>
      </w:r>
      <w:r w:rsidRPr="003A43DF">
        <w:t>Elenco Prezzi Unitari</w:t>
      </w:r>
    </w:p>
    <w:p w:rsidR="0058084D" w:rsidRPr="003A43DF" w:rsidRDefault="004F41D1">
      <w:pPr>
        <w:pStyle w:val="Corpotesto"/>
        <w:tabs>
          <w:tab w:val="left" w:pos="1691"/>
        </w:tabs>
        <w:spacing w:line="229" w:lineRule="exact"/>
        <w:jc w:val="left"/>
      </w:pPr>
      <w:r>
        <w:rPr>
          <w:spacing w:val="-1"/>
        </w:rPr>
        <w:t xml:space="preserve">ALL. </w:t>
      </w:r>
      <w:r>
        <w:t>A</w:t>
      </w:r>
      <w:r w:rsidR="00042A1B" w:rsidRPr="003A43DF">
        <w:tab/>
      </w:r>
      <w:r w:rsidR="002071E9" w:rsidRPr="003A43DF">
        <w:t>Disciplinare per la gestione delle operazioni cimiteriali</w:t>
      </w:r>
    </w:p>
    <w:p w:rsidR="00B95691" w:rsidRPr="003A43DF" w:rsidRDefault="004F41D1" w:rsidP="00B95691">
      <w:pPr>
        <w:pStyle w:val="Corpotesto"/>
        <w:tabs>
          <w:tab w:val="left" w:pos="1691"/>
        </w:tabs>
        <w:spacing w:before="1" w:line="229" w:lineRule="exact"/>
        <w:jc w:val="left"/>
      </w:pPr>
      <w:r>
        <w:t>ALL. B</w:t>
      </w:r>
      <w:r w:rsidR="00B95691" w:rsidRPr="003A43DF">
        <w:tab/>
      </w:r>
      <w:r w:rsidR="002071E9" w:rsidRPr="003A43DF">
        <w:t xml:space="preserve">Disciplinare per  pulizia </w:t>
      </w:r>
      <w:r w:rsidR="006711A7">
        <w:t>,</w:t>
      </w:r>
      <w:r w:rsidR="009C7BAA">
        <w:t>manutenzione del verde</w:t>
      </w:r>
      <w:r w:rsidR="006711A7">
        <w:t xml:space="preserve"> e controllo accessi</w:t>
      </w:r>
    </w:p>
    <w:p w:rsidR="00B95691" w:rsidRPr="005905A3" w:rsidRDefault="004F41D1" w:rsidP="00B95691">
      <w:pPr>
        <w:pStyle w:val="Corpotesto"/>
        <w:tabs>
          <w:tab w:val="left" w:pos="1691"/>
        </w:tabs>
        <w:spacing w:line="229" w:lineRule="exact"/>
        <w:jc w:val="left"/>
      </w:pPr>
      <w:r>
        <w:t>ALL. C</w:t>
      </w:r>
      <w:r w:rsidR="00B95691" w:rsidRPr="003A43DF">
        <w:tab/>
      </w:r>
      <w:r w:rsidR="00050B1C" w:rsidRPr="003A43DF">
        <w:t>Disciplinare per la gestione delle manutenzioni</w:t>
      </w:r>
    </w:p>
    <w:p w:rsidR="00050B1C" w:rsidRDefault="004F41D1" w:rsidP="00050B1C">
      <w:pPr>
        <w:pStyle w:val="Corpotesto"/>
        <w:tabs>
          <w:tab w:val="left" w:pos="1691"/>
        </w:tabs>
        <w:spacing w:line="229" w:lineRule="exact"/>
        <w:jc w:val="left"/>
      </w:pPr>
      <w:r>
        <w:t>ALL. D</w:t>
      </w:r>
      <w:r w:rsidR="00050B1C" w:rsidRPr="003A43DF">
        <w:tab/>
        <w:t xml:space="preserve">Disciplinare per la gestione </w:t>
      </w:r>
      <w:r w:rsidR="00050B1C" w:rsidRPr="005905A3">
        <w:t>dell’illuminazione votiva</w:t>
      </w:r>
    </w:p>
    <w:p w:rsidR="00037728" w:rsidRDefault="00037728" w:rsidP="00050B1C">
      <w:pPr>
        <w:pStyle w:val="Corpotesto"/>
        <w:tabs>
          <w:tab w:val="left" w:pos="1691"/>
        </w:tabs>
        <w:spacing w:line="229" w:lineRule="exact"/>
        <w:jc w:val="left"/>
      </w:pPr>
    </w:p>
    <w:p w:rsidR="00DA57FB" w:rsidRDefault="00DA57FB" w:rsidP="00050B1C">
      <w:pPr>
        <w:pStyle w:val="Corpotesto"/>
        <w:tabs>
          <w:tab w:val="left" w:pos="1691"/>
        </w:tabs>
        <w:spacing w:line="229" w:lineRule="exact"/>
        <w:jc w:val="left"/>
      </w:pPr>
      <w:r>
        <w:t xml:space="preserve">Tavola 2 </w:t>
      </w:r>
      <w:r w:rsidR="000C29F1">
        <w:t xml:space="preserve">    </w:t>
      </w:r>
      <w:r>
        <w:t xml:space="preserve">– </w:t>
      </w:r>
      <w:r w:rsidR="000C29F1">
        <w:t xml:space="preserve">Planimetria </w:t>
      </w:r>
      <w:r>
        <w:t>Cimitero capoluogo</w:t>
      </w:r>
    </w:p>
    <w:p w:rsidR="00DA57FB" w:rsidRDefault="00DA57FB" w:rsidP="00050B1C">
      <w:pPr>
        <w:pStyle w:val="Corpotesto"/>
        <w:tabs>
          <w:tab w:val="left" w:pos="1691"/>
        </w:tabs>
        <w:spacing w:line="229" w:lineRule="exact"/>
        <w:jc w:val="left"/>
      </w:pPr>
      <w:r>
        <w:t xml:space="preserve">Tavola 3bis - </w:t>
      </w:r>
      <w:r w:rsidR="000C29F1">
        <w:t xml:space="preserve">Planimetria </w:t>
      </w:r>
      <w:r>
        <w:t xml:space="preserve">Cimitero </w:t>
      </w:r>
      <w:r w:rsidR="000C29F1">
        <w:t xml:space="preserve">frazione </w:t>
      </w:r>
      <w:r>
        <w:t>Terrazzano</w:t>
      </w:r>
    </w:p>
    <w:p w:rsidR="00DA57FB" w:rsidRDefault="00DA57FB" w:rsidP="00050B1C">
      <w:pPr>
        <w:pStyle w:val="Corpotesto"/>
        <w:tabs>
          <w:tab w:val="left" w:pos="1691"/>
        </w:tabs>
        <w:spacing w:line="229" w:lineRule="exact"/>
        <w:jc w:val="left"/>
      </w:pPr>
      <w:r>
        <w:t xml:space="preserve">Tavola 4bis – </w:t>
      </w:r>
      <w:r w:rsidR="000C29F1">
        <w:t xml:space="preserve">Planimetria </w:t>
      </w:r>
      <w:r>
        <w:t xml:space="preserve">Cimitero </w:t>
      </w:r>
      <w:r w:rsidR="000C29F1">
        <w:t xml:space="preserve">frazione </w:t>
      </w:r>
      <w:r>
        <w:t>Lucernate</w:t>
      </w:r>
    </w:p>
    <w:p w:rsidR="00DA57FB" w:rsidRDefault="00DA57FB" w:rsidP="00050B1C">
      <w:pPr>
        <w:pStyle w:val="Corpotesto"/>
        <w:tabs>
          <w:tab w:val="left" w:pos="1691"/>
        </w:tabs>
        <w:spacing w:line="229" w:lineRule="exact"/>
        <w:jc w:val="left"/>
      </w:pPr>
      <w:r>
        <w:t xml:space="preserve">Tavola 5bis – </w:t>
      </w:r>
      <w:r w:rsidR="000C29F1">
        <w:t xml:space="preserve">Planimetria </w:t>
      </w:r>
      <w:r>
        <w:t xml:space="preserve">Cimitero </w:t>
      </w:r>
      <w:r w:rsidR="000C29F1">
        <w:t xml:space="preserve">frazione </w:t>
      </w:r>
      <w:r>
        <w:t>Mazzo</w:t>
      </w:r>
    </w:p>
    <w:p w:rsidR="00DA57FB" w:rsidRPr="005905A3" w:rsidRDefault="00DA57FB" w:rsidP="00050B1C">
      <w:pPr>
        <w:pStyle w:val="Corpotesto"/>
        <w:tabs>
          <w:tab w:val="left" w:pos="1691"/>
        </w:tabs>
        <w:spacing w:line="229" w:lineRule="exact"/>
        <w:jc w:val="left"/>
      </w:pPr>
      <w:r>
        <w:t xml:space="preserve">Tavola 6bis – </w:t>
      </w:r>
      <w:r w:rsidR="000C29F1">
        <w:t xml:space="preserve">Planimetria </w:t>
      </w:r>
      <w:r>
        <w:t xml:space="preserve">Cimitero </w:t>
      </w:r>
      <w:r w:rsidR="000C29F1">
        <w:t xml:space="preserve">frazione </w:t>
      </w:r>
      <w:r>
        <w:t>Passirana</w:t>
      </w:r>
    </w:p>
    <w:p w:rsidR="00050B1C" w:rsidRPr="005905A3" w:rsidRDefault="00050B1C" w:rsidP="00B95691">
      <w:pPr>
        <w:pStyle w:val="Corpotesto"/>
        <w:tabs>
          <w:tab w:val="left" w:pos="1691"/>
        </w:tabs>
        <w:spacing w:line="229" w:lineRule="exact"/>
        <w:jc w:val="left"/>
      </w:pPr>
    </w:p>
    <w:p w:rsidR="00B95691" w:rsidRPr="005905A3" w:rsidRDefault="00B95691">
      <w:pPr>
        <w:pStyle w:val="Corpotesto"/>
        <w:tabs>
          <w:tab w:val="left" w:pos="1691"/>
        </w:tabs>
        <w:spacing w:line="229" w:lineRule="exact"/>
        <w:jc w:val="left"/>
      </w:pPr>
    </w:p>
    <w:p w:rsidR="0058084D" w:rsidRPr="005905A3" w:rsidRDefault="0058084D">
      <w:pPr>
        <w:spacing w:line="229" w:lineRule="exact"/>
      </w:pPr>
    </w:p>
    <w:p w:rsidR="00B95691" w:rsidRPr="005905A3" w:rsidRDefault="00B95691">
      <w:pPr>
        <w:spacing w:line="229" w:lineRule="exact"/>
        <w:sectPr w:rsidR="00B95691" w:rsidRPr="005905A3">
          <w:headerReference w:type="default" r:id="rId12"/>
          <w:footerReference w:type="default" r:id="rId13"/>
          <w:type w:val="continuous"/>
          <w:pgSz w:w="11900" w:h="16840"/>
          <w:pgMar w:top="2480" w:right="840" w:bottom="720" w:left="860" w:header="1188" w:footer="525" w:gutter="0"/>
          <w:pgNumType w:start="1"/>
          <w:cols w:space="720"/>
        </w:sectPr>
      </w:pPr>
    </w:p>
    <w:p w:rsidR="0058084D" w:rsidRPr="005905A3" w:rsidRDefault="0058084D">
      <w:pPr>
        <w:pStyle w:val="Corpotesto"/>
        <w:spacing w:before="3"/>
        <w:ind w:left="0"/>
        <w:jc w:val="left"/>
        <w:rPr>
          <w:sz w:val="13"/>
        </w:rPr>
      </w:pPr>
    </w:p>
    <w:p w:rsidR="00042A1B" w:rsidRPr="003A43DF" w:rsidRDefault="00042A1B">
      <w:pPr>
        <w:pStyle w:val="Titolo1"/>
        <w:spacing w:before="97"/>
        <w:ind w:left="493" w:right="505"/>
        <w:rPr>
          <w:sz w:val="22"/>
          <w:szCs w:val="22"/>
        </w:rPr>
      </w:pPr>
    </w:p>
    <w:p w:rsidR="00042A1B" w:rsidRPr="003A43DF" w:rsidRDefault="00042A1B" w:rsidP="00042A1B">
      <w:pPr>
        <w:pStyle w:val="Titolo2"/>
        <w:spacing w:before="2"/>
        <w:rPr>
          <w:rFonts w:ascii="Times New Roman" w:hAnsi="Times New Roman" w:cs="Times New Roman"/>
          <w:sz w:val="22"/>
          <w:szCs w:val="22"/>
        </w:rPr>
      </w:pPr>
      <w:r w:rsidRPr="003A43DF">
        <w:rPr>
          <w:rFonts w:ascii="Times New Roman" w:hAnsi="Times New Roman" w:cs="Times New Roman"/>
          <w:spacing w:val="-1"/>
          <w:w w:val="105"/>
          <w:sz w:val="22"/>
          <w:szCs w:val="22"/>
        </w:rPr>
        <w:t>DEFINIZIONI</w:t>
      </w:r>
      <w:r w:rsidRPr="003A43DF">
        <w:rPr>
          <w:rFonts w:ascii="Times New Roman" w:hAnsi="Times New Roman" w:cs="Times New Roman"/>
          <w:spacing w:val="-9"/>
          <w:w w:val="105"/>
          <w:sz w:val="22"/>
          <w:szCs w:val="22"/>
        </w:rPr>
        <w:t xml:space="preserve"> </w:t>
      </w:r>
      <w:r w:rsidRPr="003A43DF">
        <w:rPr>
          <w:rFonts w:ascii="Times New Roman" w:hAnsi="Times New Roman" w:cs="Times New Roman"/>
          <w:spacing w:val="-1"/>
          <w:w w:val="105"/>
          <w:sz w:val="22"/>
          <w:szCs w:val="22"/>
        </w:rPr>
        <w:t>SPECIALI</w:t>
      </w:r>
    </w:p>
    <w:p w:rsidR="00042A1B" w:rsidRPr="003A43DF" w:rsidRDefault="00042A1B" w:rsidP="00042A1B">
      <w:pPr>
        <w:spacing w:before="10"/>
        <w:ind w:left="1103"/>
        <w:jc w:val="both"/>
      </w:pPr>
      <w:r w:rsidRPr="003A43DF">
        <w:rPr>
          <w:b/>
          <w:w w:val="105"/>
        </w:rPr>
        <w:t>Aree</w:t>
      </w:r>
      <w:r w:rsidRPr="003A43DF">
        <w:rPr>
          <w:b/>
          <w:spacing w:val="-12"/>
          <w:w w:val="105"/>
        </w:rPr>
        <w:t xml:space="preserve"> </w:t>
      </w:r>
      <w:r w:rsidRPr="003A43DF">
        <w:rPr>
          <w:b/>
          <w:w w:val="105"/>
        </w:rPr>
        <w:t>Cimiteriali</w:t>
      </w:r>
      <w:r w:rsidRPr="003A43DF">
        <w:rPr>
          <w:w w:val="105"/>
        </w:rPr>
        <w:t>:</w:t>
      </w:r>
      <w:r w:rsidRPr="003A43DF">
        <w:rPr>
          <w:spacing w:val="-10"/>
          <w:w w:val="105"/>
        </w:rPr>
        <w:t xml:space="preserve"> </w:t>
      </w:r>
      <w:r w:rsidRPr="003A43DF">
        <w:rPr>
          <w:w w:val="105"/>
        </w:rPr>
        <w:t>zone</w:t>
      </w:r>
      <w:r w:rsidRPr="003A43DF">
        <w:rPr>
          <w:spacing w:val="-12"/>
          <w:w w:val="105"/>
        </w:rPr>
        <w:t xml:space="preserve"> </w:t>
      </w:r>
      <w:r w:rsidRPr="003A43DF">
        <w:rPr>
          <w:w w:val="105"/>
        </w:rPr>
        <w:t>interne</w:t>
      </w:r>
      <w:r w:rsidRPr="003A43DF">
        <w:rPr>
          <w:spacing w:val="-12"/>
          <w:w w:val="105"/>
        </w:rPr>
        <w:t xml:space="preserve"> </w:t>
      </w:r>
      <w:r w:rsidRPr="003A43DF">
        <w:rPr>
          <w:w w:val="105"/>
        </w:rPr>
        <w:t>al</w:t>
      </w:r>
      <w:r w:rsidRPr="003A43DF">
        <w:rPr>
          <w:spacing w:val="-11"/>
          <w:w w:val="105"/>
        </w:rPr>
        <w:t xml:space="preserve"> </w:t>
      </w:r>
      <w:r w:rsidRPr="003A43DF">
        <w:rPr>
          <w:w w:val="105"/>
        </w:rPr>
        <w:t>cimitero</w:t>
      </w:r>
      <w:r w:rsidRPr="003A43DF">
        <w:rPr>
          <w:spacing w:val="-12"/>
          <w:w w:val="105"/>
        </w:rPr>
        <w:t xml:space="preserve"> </w:t>
      </w:r>
      <w:r w:rsidRPr="003A43DF">
        <w:rPr>
          <w:w w:val="105"/>
        </w:rPr>
        <w:t>destinate:</w:t>
      </w:r>
    </w:p>
    <w:p w:rsidR="00042A1B" w:rsidRPr="003A43DF" w:rsidRDefault="00042A1B" w:rsidP="00042A1B">
      <w:pPr>
        <w:pStyle w:val="Paragrafoelenco"/>
        <w:numPr>
          <w:ilvl w:val="0"/>
          <w:numId w:val="20"/>
        </w:numPr>
        <w:tabs>
          <w:tab w:val="left" w:pos="1320"/>
        </w:tabs>
        <w:spacing w:before="8" w:line="247" w:lineRule="auto"/>
        <w:ind w:left="1103" w:right="519" w:firstLine="0"/>
      </w:pPr>
      <w:r w:rsidRPr="003A43DF">
        <w:rPr>
          <w:w w:val="105"/>
        </w:rPr>
        <w:t>a diverse</w:t>
      </w:r>
      <w:r w:rsidRPr="003A43DF">
        <w:rPr>
          <w:spacing w:val="-2"/>
          <w:w w:val="105"/>
        </w:rPr>
        <w:t xml:space="preserve"> </w:t>
      </w:r>
      <w:r w:rsidRPr="003A43DF">
        <w:rPr>
          <w:w w:val="105"/>
        </w:rPr>
        <w:t>modalità</w:t>
      </w:r>
      <w:r w:rsidRPr="003A43DF">
        <w:rPr>
          <w:spacing w:val="-4"/>
          <w:w w:val="105"/>
        </w:rPr>
        <w:t xml:space="preserve"> </w:t>
      </w:r>
      <w:r w:rsidRPr="003A43DF">
        <w:rPr>
          <w:w w:val="105"/>
        </w:rPr>
        <w:t>di</w:t>
      </w:r>
      <w:r w:rsidRPr="003A43DF">
        <w:rPr>
          <w:spacing w:val="-2"/>
          <w:w w:val="105"/>
        </w:rPr>
        <w:t xml:space="preserve"> </w:t>
      </w:r>
      <w:r w:rsidRPr="003A43DF">
        <w:rPr>
          <w:w w:val="105"/>
        </w:rPr>
        <w:t>sepoltura</w:t>
      </w:r>
      <w:r w:rsidRPr="003A43DF">
        <w:rPr>
          <w:spacing w:val="-6"/>
          <w:w w:val="105"/>
        </w:rPr>
        <w:t xml:space="preserve"> </w:t>
      </w:r>
      <w:r w:rsidRPr="003A43DF">
        <w:rPr>
          <w:w w:val="105"/>
        </w:rPr>
        <w:t>(inumazione</w:t>
      </w:r>
      <w:r w:rsidRPr="003A43DF">
        <w:rPr>
          <w:spacing w:val="-3"/>
          <w:w w:val="105"/>
        </w:rPr>
        <w:t xml:space="preserve"> </w:t>
      </w:r>
      <w:r w:rsidRPr="003A43DF">
        <w:rPr>
          <w:w w:val="105"/>
        </w:rPr>
        <w:t>in</w:t>
      </w:r>
      <w:r w:rsidRPr="003A43DF">
        <w:rPr>
          <w:spacing w:val="-2"/>
          <w:w w:val="105"/>
        </w:rPr>
        <w:t xml:space="preserve"> </w:t>
      </w:r>
      <w:r w:rsidRPr="003A43DF">
        <w:rPr>
          <w:w w:val="105"/>
        </w:rPr>
        <w:t>campo</w:t>
      </w:r>
      <w:r w:rsidRPr="003A43DF">
        <w:rPr>
          <w:spacing w:val="-2"/>
          <w:w w:val="105"/>
        </w:rPr>
        <w:t xml:space="preserve"> </w:t>
      </w:r>
      <w:r w:rsidRPr="003A43DF">
        <w:rPr>
          <w:w w:val="105"/>
        </w:rPr>
        <w:t>ordinario</w:t>
      </w:r>
      <w:r w:rsidRPr="003A43DF">
        <w:rPr>
          <w:spacing w:val="-1"/>
          <w:w w:val="105"/>
        </w:rPr>
        <w:t xml:space="preserve"> </w:t>
      </w:r>
      <w:r w:rsidRPr="003A43DF">
        <w:rPr>
          <w:w w:val="105"/>
        </w:rPr>
        <w:t>e speciale per</w:t>
      </w:r>
      <w:r w:rsidRPr="003A43DF">
        <w:rPr>
          <w:spacing w:val="-2"/>
          <w:w w:val="105"/>
        </w:rPr>
        <w:t xml:space="preserve"> </w:t>
      </w:r>
      <w:r w:rsidRPr="003A43DF">
        <w:rPr>
          <w:w w:val="105"/>
        </w:rPr>
        <w:t>indecomposti,</w:t>
      </w:r>
      <w:r w:rsidRPr="003A43DF">
        <w:rPr>
          <w:spacing w:val="-3"/>
          <w:w w:val="105"/>
        </w:rPr>
        <w:t xml:space="preserve"> </w:t>
      </w:r>
      <w:r w:rsidRPr="003A43DF">
        <w:rPr>
          <w:w w:val="105"/>
        </w:rPr>
        <w:t>tumulazione</w:t>
      </w:r>
      <w:r w:rsidRPr="003A43DF">
        <w:rPr>
          <w:spacing w:val="-1"/>
          <w:w w:val="105"/>
        </w:rPr>
        <w:t xml:space="preserve"> </w:t>
      </w:r>
      <w:r w:rsidRPr="003A43DF">
        <w:rPr>
          <w:w w:val="105"/>
        </w:rPr>
        <w:t>in</w:t>
      </w:r>
      <w:r w:rsidRPr="003A43DF">
        <w:rPr>
          <w:spacing w:val="-45"/>
          <w:w w:val="105"/>
        </w:rPr>
        <w:t xml:space="preserve"> </w:t>
      </w:r>
      <w:r w:rsidRPr="003A43DF">
        <w:rPr>
          <w:w w:val="105"/>
        </w:rPr>
        <w:t>loculi,</w:t>
      </w:r>
      <w:r w:rsidRPr="003A43DF">
        <w:rPr>
          <w:spacing w:val="-7"/>
          <w:w w:val="105"/>
        </w:rPr>
        <w:t xml:space="preserve"> </w:t>
      </w:r>
      <w:r w:rsidRPr="003A43DF">
        <w:rPr>
          <w:w w:val="105"/>
        </w:rPr>
        <w:t>in</w:t>
      </w:r>
      <w:r w:rsidRPr="003A43DF">
        <w:rPr>
          <w:spacing w:val="-1"/>
          <w:w w:val="105"/>
        </w:rPr>
        <w:t xml:space="preserve"> </w:t>
      </w:r>
      <w:r w:rsidRPr="003A43DF">
        <w:rPr>
          <w:w w:val="105"/>
        </w:rPr>
        <w:t>cellette</w:t>
      </w:r>
      <w:r w:rsidRPr="003A43DF">
        <w:rPr>
          <w:spacing w:val="-5"/>
          <w:w w:val="105"/>
        </w:rPr>
        <w:t xml:space="preserve"> </w:t>
      </w:r>
      <w:r w:rsidRPr="003A43DF">
        <w:rPr>
          <w:w w:val="105"/>
        </w:rPr>
        <w:t>ossario/cinerario,</w:t>
      </w:r>
      <w:r w:rsidRPr="003A43DF">
        <w:rPr>
          <w:spacing w:val="-7"/>
          <w:w w:val="105"/>
        </w:rPr>
        <w:t xml:space="preserve"> </w:t>
      </w:r>
      <w:r w:rsidRPr="003A43DF">
        <w:rPr>
          <w:w w:val="105"/>
        </w:rPr>
        <w:t>in</w:t>
      </w:r>
      <w:r w:rsidRPr="003A43DF">
        <w:rPr>
          <w:spacing w:val="-4"/>
          <w:w w:val="105"/>
        </w:rPr>
        <w:t xml:space="preserve"> </w:t>
      </w:r>
      <w:r w:rsidRPr="003A43DF">
        <w:rPr>
          <w:w w:val="105"/>
        </w:rPr>
        <w:t>tomba</w:t>
      </w:r>
      <w:r w:rsidRPr="003A43DF">
        <w:rPr>
          <w:spacing w:val="-3"/>
          <w:w w:val="105"/>
        </w:rPr>
        <w:t xml:space="preserve"> </w:t>
      </w:r>
      <w:r w:rsidRPr="003A43DF">
        <w:rPr>
          <w:w w:val="105"/>
        </w:rPr>
        <w:t>di</w:t>
      </w:r>
      <w:r w:rsidRPr="003A43DF">
        <w:rPr>
          <w:spacing w:val="-1"/>
          <w:w w:val="105"/>
        </w:rPr>
        <w:t xml:space="preserve"> </w:t>
      </w:r>
      <w:r w:rsidRPr="003A43DF">
        <w:rPr>
          <w:w w:val="105"/>
        </w:rPr>
        <w:t>famiglia</w:t>
      </w:r>
      <w:r w:rsidRPr="003A43DF">
        <w:rPr>
          <w:spacing w:val="-7"/>
          <w:w w:val="105"/>
        </w:rPr>
        <w:t xml:space="preserve"> </w:t>
      </w:r>
      <w:r w:rsidRPr="003A43DF">
        <w:rPr>
          <w:w w:val="105"/>
        </w:rPr>
        <w:t>ipogea</w:t>
      </w:r>
      <w:r w:rsidRPr="003A43DF">
        <w:rPr>
          <w:spacing w:val="-3"/>
          <w:w w:val="105"/>
        </w:rPr>
        <w:t xml:space="preserve"> </w:t>
      </w:r>
      <w:r w:rsidRPr="003A43DF">
        <w:rPr>
          <w:w w:val="105"/>
        </w:rPr>
        <w:t>e/o</w:t>
      </w:r>
      <w:r w:rsidRPr="003A43DF">
        <w:rPr>
          <w:spacing w:val="-6"/>
          <w:w w:val="105"/>
        </w:rPr>
        <w:t xml:space="preserve"> </w:t>
      </w:r>
      <w:r w:rsidRPr="003A43DF">
        <w:rPr>
          <w:w w:val="105"/>
        </w:rPr>
        <w:t>epigea,</w:t>
      </w:r>
      <w:r w:rsidRPr="003A43DF">
        <w:rPr>
          <w:spacing w:val="-7"/>
          <w:w w:val="105"/>
        </w:rPr>
        <w:t xml:space="preserve"> </w:t>
      </w:r>
      <w:r w:rsidRPr="003A43DF">
        <w:rPr>
          <w:w w:val="105"/>
        </w:rPr>
        <w:t>dispersione</w:t>
      </w:r>
      <w:r w:rsidRPr="003A43DF">
        <w:rPr>
          <w:spacing w:val="-5"/>
          <w:w w:val="105"/>
        </w:rPr>
        <w:t xml:space="preserve"> </w:t>
      </w:r>
      <w:r w:rsidRPr="003A43DF">
        <w:rPr>
          <w:w w:val="105"/>
        </w:rPr>
        <w:t>ecc.);</w:t>
      </w:r>
    </w:p>
    <w:p w:rsidR="00042A1B" w:rsidRPr="003A43DF" w:rsidRDefault="00042A1B" w:rsidP="00042A1B">
      <w:pPr>
        <w:pStyle w:val="Paragrafoelenco"/>
        <w:numPr>
          <w:ilvl w:val="0"/>
          <w:numId w:val="20"/>
        </w:numPr>
        <w:tabs>
          <w:tab w:val="left" w:pos="1348"/>
        </w:tabs>
        <w:spacing w:before="1" w:line="247" w:lineRule="auto"/>
        <w:ind w:left="1103" w:right="518" w:firstLine="0"/>
      </w:pPr>
      <w:r w:rsidRPr="003A43DF">
        <w:rPr>
          <w:w w:val="105"/>
        </w:rPr>
        <w:t>a dotazioni, obbligatorie e facoltative, per la gestione cimiteriale (sala di osservazione, camera mortuaria,</w:t>
      </w:r>
      <w:r w:rsidRPr="003A43DF">
        <w:rPr>
          <w:spacing w:val="1"/>
          <w:w w:val="105"/>
        </w:rPr>
        <w:t xml:space="preserve"> </w:t>
      </w:r>
      <w:r w:rsidRPr="003A43DF">
        <w:rPr>
          <w:w w:val="105"/>
        </w:rPr>
        <w:t>ossario comune, cinerario comune, sala commiato, uffici amministrativi, uffici operativi, spogliatoi, servizi</w:t>
      </w:r>
      <w:r w:rsidRPr="003A43DF">
        <w:rPr>
          <w:spacing w:val="1"/>
          <w:w w:val="105"/>
        </w:rPr>
        <w:t xml:space="preserve"> </w:t>
      </w:r>
      <w:r w:rsidRPr="003A43DF">
        <w:rPr>
          <w:w w:val="105"/>
        </w:rPr>
        <w:t>igienici, magazzini, depositi attrezzature e macchinari, zone di stoccaggio temporaneo dei rifiuti cimiteriali,</w:t>
      </w:r>
      <w:r w:rsidRPr="003A43DF">
        <w:rPr>
          <w:spacing w:val="1"/>
          <w:w w:val="105"/>
        </w:rPr>
        <w:t xml:space="preserve"> </w:t>
      </w:r>
      <w:r w:rsidRPr="003A43DF">
        <w:rPr>
          <w:w w:val="105"/>
        </w:rPr>
        <w:t>ecc.);</w:t>
      </w:r>
    </w:p>
    <w:p w:rsidR="00042A1B" w:rsidRPr="003A43DF" w:rsidRDefault="00042A1B" w:rsidP="00042A1B">
      <w:pPr>
        <w:pStyle w:val="Paragrafoelenco"/>
        <w:numPr>
          <w:ilvl w:val="0"/>
          <w:numId w:val="20"/>
        </w:numPr>
        <w:tabs>
          <w:tab w:val="left" w:pos="1299"/>
        </w:tabs>
        <w:spacing w:before="4" w:line="247" w:lineRule="auto"/>
        <w:ind w:left="1103" w:right="516" w:firstLine="0"/>
      </w:pPr>
      <w:r w:rsidRPr="003A43DF">
        <w:rPr>
          <w:spacing w:val="-1"/>
          <w:w w:val="105"/>
        </w:rPr>
        <w:t>a</w:t>
      </w:r>
      <w:r w:rsidRPr="003A43DF">
        <w:rPr>
          <w:spacing w:val="-7"/>
          <w:w w:val="105"/>
        </w:rPr>
        <w:t xml:space="preserve"> </w:t>
      </w:r>
      <w:r w:rsidRPr="003A43DF">
        <w:rPr>
          <w:spacing w:val="-1"/>
          <w:w w:val="105"/>
        </w:rPr>
        <w:t>dotazioni,</w:t>
      </w:r>
      <w:r w:rsidRPr="003A43DF">
        <w:rPr>
          <w:spacing w:val="-8"/>
          <w:w w:val="105"/>
        </w:rPr>
        <w:t xml:space="preserve"> </w:t>
      </w:r>
      <w:r w:rsidRPr="003A43DF">
        <w:rPr>
          <w:spacing w:val="-1"/>
          <w:w w:val="105"/>
        </w:rPr>
        <w:t>obbligatorie</w:t>
      </w:r>
      <w:r w:rsidRPr="003A43DF">
        <w:rPr>
          <w:spacing w:val="-7"/>
          <w:w w:val="105"/>
        </w:rPr>
        <w:t xml:space="preserve"> </w:t>
      </w:r>
      <w:r w:rsidRPr="003A43DF">
        <w:rPr>
          <w:w w:val="105"/>
        </w:rPr>
        <w:t>e</w:t>
      </w:r>
      <w:r w:rsidRPr="003A43DF">
        <w:rPr>
          <w:spacing w:val="-9"/>
          <w:w w:val="105"/>
        </w:rPr>
        <w:t xml:space="preserve"> </w:t>
      </w:r>
      <w:r w:rsidRPr="003A43DF">
        <w:rPr>
          <w:w w:val="105"/>
        </w:rPr>
        <w:t>facoltative,</w:t>
      </w:r>
      <w:r w:rsidRPr="003A43DF">
        <w:rPr>
          <w:spacing w:val="-8"/>
          <w:w w:val="105"/>
        </w:rPr>
        <w:t xml:space="preserve"> </w:t>
      </w:r>
      <w:r w:rsidRPr="003A43DF">
        <w:rPr>
          <w:w w:val="105"/>
        </w:rPr>
        <w:t>necessarie</w:t>
      </w:r>
      <w:r w:rsidRPr="003A43DF">
        <w:rPr>
          <w:spacing w:val="-9"/>
          <w:w w:val="105"/>
        </w:rPr>
        <w:t xml:space="preserve"> </w:t>
      </w:r>
      <w:r w:rsidRPr="003A43DF">
        <w:rPr>
          <w:w w:val="105"/>
        </w:rPr>
        <w:t>per</w:t>
      </w:r>
      <w:r w:rsidRPr="003A43DF">
        <w:rPr>
          <w:spacing w:val="-10"/>
          <w:w w:val="105"/>
        </w:rPr>
        <w:t xml:space="preserve"> </w:t>
      </w:r>
      <w:r w:rsidRPr="003A43DF">
        <w:rPr>
          <w:w w:val="105"/>
        </w:rPr>
        <w:t>i</w:t>
      </w:r>
      <w:r w:rsidRPr="003A43DF">
        <w:rPr>
          <w:spacing w:val="-10"/>
          <w:w w:val="105"/>
        </w:rPr>
        <w:t xml:space="preserve"> </w:t>
      </w:r>
      <w:r w:rsidRPr="003A43DF">
        <w:rPr>
          <w:w w:val="105"/>
        </w:rPr>
        <w:t>visitatori</w:t>
      </w:r>
      <w:r w:rsidRPr="003A43DF">
        <w:rPr>
          <w:spacing w:val="-6"/>
          <w:w w:val="105"/>
        </w:rPr>
        <w:t xml:space="preserve"> </w:t>
      </w:r>
      <w:r w:rsidRPr="003A43DF">
        <w:rPr>
          <w:w w:val="105"/>
        </w:rPr>
        <w:t>(es.</w:t>
      </w:r>
      <w:r w:rsidRPr="003A43DF">
        <w:rPr>
          <w:spacing w:val="-11"/>
          <w:w w:val="105"/>
        </w:rPr>
        <w:t xml:space="preserve"> </w:t>
      </w:r>
      <w:r w:rsidRPr="003A43DF">
        <w:rPr>
          <w:w w:val="105"/>
        </w:rPr>
        <w:t>sale</w:t>
      </w:r>
      <w:r w:rsidRPr="003A43DF">
        <w:rPr>
          <w:spacing w:val="-8"/>
          <w:w w:val="105"/>
        </w:rPr>
        <w:t xml:space="preserve"> </w:t>
      </w:r>
      <w:r w:rsidRPr="003A43DF">
        <w:rPr>
          <w:w w:val="105"/>
        </w:rPr>
        <w:t>di</w:t>
      </w:r>
      <w:r w:rsidRPr="003A43DF">
        <w:rPr>
          <w:spacing w:val="-9"/>
          <w:w w:val="105"/>
        </w:rPr>
        <w:t xml:space="preserve"> </w:t>
      </w:r>
      <w:r w:rsidRPr="003A43DF">
        <w:rPr>
          <w:w w:val="105"/>
        </w:rPr>
        <w:t>accoglienza,</w:t>
      </w:r>
      <w:r w:rsidRPr="003A43DF">
        <w:rPr>
          <w:spacing w:val="-10"/>
          <w:w w:val="105"/>
        </w:rPr>
        <w:t xml:space="preserve"> </w:t>
      </w:r>
      <w:r w:rsidRPr="003A43DF">
        <w:rPr>
          <w:w w:val="105"/>
        </w:rPr>
        <w:t>servizi</w:t>
      </w:r>
      <w:r w:rsidRPr="003A43DF">
        <w:rPr>
          <w:spacing w:val="-9"/>
          <w:w w:val="105"/>
        </w:rPr>
        <w:t xml:space="preserve"> </w:t>
      </w:r>
      <w:r w:rsidRPr="003A43DF">
        <w:rPr>
          <w:w w:val="105"/>
        </w:rPr>
        <w:t>igienici,</w:t>
      </w:r>
      <w:r w:rsidRPr="003A43DF">
        <w:rPr>
          <w:spacing w:val="-12"/>
          <w:w w:val="105"/>
        </w:rPr>
        <w:t xml:space="preserve"> </w:t>
      </w:r>
      <w:r w:rsidRPr="003A43DF">
        <w:rPr>
          <w:w w:val="105"/>
        </w:rPr>
        <w:t>zone</w:t>
      </w:r>
      <w:r w:rsidRPr="003A43DF">
        <w:rPr>
          <w:spacing w:val="-9"/>
          <w:w w:val="105"/>
        </w:rPr>
        <w:t xml:space="preserve"> </w:t>
      </w:r>
      <w:r w:rsidRPr="003A43DF">
        <w:rPr>
          <w:w w:val="105"/>
        </w:rPr>
        <w:t>di</w:t>
      </w:r>
      <w:r w:rsidRPr="003A43DF">
        <w:rPr>
          <w:spacing w:val="-45"/>
          <w:w w:val="105"/>
        </w:rPr>
        <w:t xml:space="preserve"> </w:t>
      </w:r>
      <w:r w:rsidRPr="003A43DF">
        <w:rPr>
          <w:w w:val="105"/>
        </w:rPr>
        <w:t>ristoro,</w:t>
      </w:r>
      <w:r w:rsidRPr="003A43DF">
        <w:rPr>
          <w:spacing w:val="-5"/>
          <w:w w:val="105"/>
        </w:rPr>
        <w:t xml:space="preserve"> </w:t>
      </w:r>
      <w:r w:rsidRPr="003A43DF">
        <w:rPr>
          <w:w w:val="105"/>
        </w:rPr>
        <w:t>ecc.);</w:t>
      </w:r>
    </w:p>
    <w:p w:rsidR="00042A1B" w:rsidRPr="003A43DF" w:rsidRDefault="00042A1B" w:rsidP="00042A1B">
      <w:pPr>
        <w:pStyle w:val="Corpotesto"/>
        <w:spacing w:before="1" w:line="249" w:lineRule="auto"/>
        <w:ind w:left="1103" w:right="517"/>
        <w:rPr>
          <w:sz w:val="22"/>
          <w:szCs w:val="22"/>
        </w:rPr>
      </w:pPr>
      <w:r w:rsidRPr="003A43DF">
        <w:rPr>
          <w:b/>
          <w:w w:val="105"/>
          <w:sz w:val="22"/>
          <w:szCs w:val="22"/>
        </w:rPr>
        <w:t xml:space="preserve">Camera mortuaria </w:t>
      </w:r>
      <w:r w:rsidRPr="003A43DF">
        <w:rPr>
          <w:w w:val="105"/>
          <w:sz w:val="22"/>
          <w:szCs w:val="22"/>
        </w:rPr>
        <w:t>(deposito mortuario): luogo all’interno di un cimitero destinato alla sosta temporanea di</w:t>
      </w:r>
      <w:r w:rsidRPr="003A43DF">
        <w:rPr>
          <w:spacing w:val="1"/>
          <w:w w:val="105"/>
          <w:sz w:val="22"/>
          <w:szCs w:val="22"/>
        </w:rPr>
        <w:t xml:space="preserve"> </w:t>
      </w:r>
      <w:r w:rsidRPr="003A43DF">
        <w:rPr>
          <w:w w:val="105"/>
          <w:sz w:val="22"/>
          <w:szCs w:val="22"/>
        </w:rPr>
        <w:t>feretri,</w:t>
      </w:r>
      <w:r w:rsidRPr="003A43DF">
        <w:rPr>
          <w:spacing w:val="1"/>
          <w:w w:val="105"/>
          <w:sz w:val="22"/>
          <w:szCs w:val="22"/>
        </w:rPr>
        <w:t xml:space="preserve"> </w:t>
      </w:r>
      <w:r w:rsidRPr="003A43DF">
        <w:rPr>
          <w:w w:val="105"/>
          <w:sz w:val="22"/>
          <w:szCs w:val="22"/>
        </w:rPr>
        <w:t>urne</w:t>
      </w:r>
      <w:r w:rsidRPr="003A43DF">
        <w:rPr>
          <w:spacing w:val="1"/>
          <w:w w:val="105"/>
          <w:sz w:val="22"/>
          <w:szCs w:val="22"/>
        </w:rPr>
        <w:t xml:space="preserve"> </w:t>
      </w:r>
      <w:r w:rsidRPr="003A43DF">
        <w:rPr>
          <w:w w:val="105"/>
          <w:sz w:val="22"/>
          <w:szCs w:val="22"/>
        </w:rPr>
        <w:t>cinerarie,</w:t>
      </w:r>
      <w:r w:rsidRPr="003A43DF">
        <w:rPr>
          <w:spacing w:val="1"/>
          <w:w w:val="105"/>
          <w:sz w:val="22"/>
          <w:szCs w:val="22"/>
        </w:rPr>
        <w:t xml:space="preserve"> </w:t>
      </w:r>
      <w:r w:rsidRPr="003A43DF">
        <w:rPr>
          <w:w w:val="105"/>
          <w:sz w:val="22"/>
          <w:szCs w:val="22"/>
        </w:rPr>
        <w:t>cassette</w:t>
      </w:r>
      <w:r w:rsidRPr="003A43DF">
        <w:rPr>
          <w:spacing w:val="1"/>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resti</w:t>
      </w:r>
      <w:r w:rsidRPr="003A43DF">
        <w:rPr>
          <w:spacing w:val="1"/>
          <w:w w:val="105"/>
          <w:sz w:val="22"/>
          <w:szCs w:val="22"/>
        </w:rPr>
        <w:t xml:space="preserve"> </w:t>
      </w:r>
      <w:r w:rsidRPr="003A43DF">
        <w:rPr>
          <w:w w:val="105"/>
          <w:sz w:val="22"/>
          <w:szCs w:val="22"/>
        </w:rPr>
        <w:t>ossei,</w:t>
      </w:r>
      <w:r w:rsidRPr="003A43DF">
        <w:rPr>
          <w:spacing w:val="1"/>
          <w:w w:val="105"/>
          <w:sz w:val="22"/>
          <w:szCs w:val="22"/>
        </w:rPr>
        <w:t xml:space="preserve"> </w:t>
      </w:r>
      <w:r w:rsidRPr="003A43DF">
        <w:rPr>
          <w:w w:val="105"/>
          <w:sz w:val="22"/>
          <w:szCs w:val="22"/>
        </w:rPr>
        <w:t>contenitori</w:t>
      </w:r>
      <w:r w:rsidRPr="003A43DF">
        <w:rPr>
          <w:spacing w:val="1"/>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esiti</w:t>
      </w:r>
      <w:r w:rsidRPr="003A43DF">
        <w:rPr>
          <w:spacing w:val="1"/>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fenomeni</w:t>
      </w:r>
      <w:r w:rsidRPr="003A43DF">
        <w:rPr>
          <w:spacing w:val="1"/>
          <w:w w:val="105"/>
          <w:sz w:val="22"/>
          <w:szCs w:val="22"/>
        </w:rPr>
        <w:t xml:space="preserve"> </w:t>
      </w:r>
      <w:r w:rsidRPr="003A43DF">
        <w:rPr>
          <w:w w:val="105"/>
          <w:sz w:val="22"/>
          <w:szCs w:val="22"/>
        </w:rPr>
        <w:t>cadaverici</w:t>
      </w:r>
      <w:r w:rsidRPr="003A43DF">
        <w:rPr>
          <w:spacing w:val="1"/>
          <w:w w:val="105"/>
          <w:sz w:val="22"/>
          <w:szCs w:val="22"/>
        </w:rPr>
        <w:t xml:space="preserve"> </w:t>
      </w:r>
      <w:r w:rsidRPr="003A43DF">
        <w:rPr>
          <w:w w:val="105"/>
          <w:sz w:val="22"/>
          <w:szCs w:val="22"/>
        </w:rPr>
        <w:t>trasformativi</w:t>
      </w:r>
      <w:r w:rsidRPr="003A43DF">
        <w:rPr>
          <w:spacing w:val="1"/>
          <w:w w:val="105"/>
          <w:sz w:val="22"/>
          <w:szCs w:val="22"/>
        </w:rPr>
        <w:t xml:space="preserve"> </w:t>
      </w:r>
      <w:r w:rsidRPr="003A43DF">
        <w:rPr>
          <w:w w:val="105"/>
          <w:sz w:val="22"/>
          <w:szCs w:val="22"/>
        </w:rPr>
        <w:t>conservativi,</w:t>
      </w:r>
      <w:r w:rsidRPr="003A43DF">
        <w:rPr>
          <w:spacing w:val="-5"/>
          <w:w w:val="105"/>
          <w:sz w:val="22"/>
          <w:szCs w:val="22"/>
        </w:rPr>
        <w:t xml:space="preserve"> </w:t>
      </w:r>
      <w:r w:rsidRPr="003A43DF">
        <w:rPr>
          <w:w w:val="105"/>
          <w:sz w:val="22"/>
          <w:szCs w:val="22"/>
        </w:rPr>
        <w:t>in attesa</w:t>
      </w:r>
      <w:r w:rsidRPr="003A43DF">
        <w:rPr>
          <w:spacing w:val="-5"/>
          <w:w w:val="105"/>
          <w:sz w:val="22"/>
          <w:szCs w:val="22"/>
        </w:rPr>
        <w:t xml:space="preserve"> </w:t>
      </w:r>
      <w:r w:rsidRPr="003A43DF">
        <w:rPr>
          <w:w w:val="105"/>
          <w:sz w:val="22"/>
          <w:szCs w:val="22"/>
        </w:rPr>
        <w:t>di</w:t>
      </w:r>
      <w:r w:rsidRPr="003A43DF">
        <w:rPr>
          <w:spacing w:val="-5"/>
          <w:w w:val="105"/>
          <w:sz w:val="22"/>
          <w:szCs w:val="22"/>
        </w:rPr>
        <w:t xml:space="preserve"> </w:t>
      </w:r>
      <w:r w:rsidRPr="003A43DF">
        <w:rPr>
          <w:w w:val="105"/>
          <w:sz w:val="22"/>
          <w:szCs w:val="22"/>
        </w:rPr>
        <w:t>sepoltura</w:t>
      </w:r>
      <w:r w:rsidRPr="003A43DF">
        <w:rPr>
          <w:spacing w:val="-2"/>
          <w:w w:val="105"/>
          <w:sz w:val="22"/>
          <w:szCs w:val="22"/>
        </w:rPr>
        <w:t xml:space="preserve"> </w:t>
      </w:r>
      <w:r w:rsidRPr="003A43DF">
        <w:rPr>
          <w:w w:val="105"/>
          <w:sz w:val="22"/>
          <w:szCs w:val="22"/>
        </w:rPr>
        <w:t>o</w:t>
      </w:r>
      <w:r w:rsidRPr="003A43DF">
        <w:rPr>
          <w:spacing w:val="-2"/>
          <w:w w:val="105"/>
          <w:sz w:val="22"/>
          <w:szCs w:val="22"/>
        </w:rPr>
        <w:t xml:space="preserve"> </w:t>
      </w:r>
      <w:r w:rsidRPr="003A43DF">
        <w:rPr>
          <w:w w:val="105"/>
          <w:sz w:val="22"/>
          <w:szCs w:val="22"/>
        </w:rPr>
        <w:t>cremazione;</w:t>
      </w:r>
    </w:p>
    <w:p w:rsidR="00042A1B" w:rsidRPr="003A43DF" w:rsidRDefault="00042A1B" w:rsidP="00042A1B">
      <w:pPr>
        <w:pStyle w:val="Corpotesto"/>
        <w:spacing w:line="247" w:lineRule="auto"/>
        <w:ind w:left="1103" w:right="513"/>
        <w:rPr>
          <w:sz w:val="22"/>
          <w:szCs w:val="22"/>
        </w:rPr>
      </w:pPr>
      <w:r w:rsidRPr="003A43DF">
        <w:rPr>
          <w:b/>
          <w:w w:val="105"/>
          <w:sz w:val="22"/>
          <w:szCs w:val="22"/>
        </w:rPr>
        <w:t>Campi per sepolture ad inumazione/Campi di inumazione</w:t>
      </w:r>
      <w:r w:rsidRPr="003A43DF">
        <w:rPr>
          <w:i/>
          <w:w w:val="105"/>
          <w:sz w:val="22"/>
          <w:szCs w:val="22"/>
        </w:rPr>
        <w:t xml:space="preserve">: </w:t>
      </w:r>
      <w:r w:rsidRPr="003A43DF">
        <w:rPr>
          <w:w w:val="105"/>
          <w:sz w:val="22"/>
          <w:szCs w:val="22"/>
        </w:rPr>
        <w:t>campi destinati alle sepolture per Inumazione. I</w:t>
      </w:r>
      <w:r w:rsidRPr="003A43DF">
        <w:rPr>
          <w:spacing w:val="1"/>
          <w:w w:val="105"/>
          <w:sz w:val="22"/>
          <w:szCs w:val="22"/>
        </w:rPr>
        <w:t xml:space="preserve"> </w:t>
      </w:r>
      <w:r w:rsidRPr="003A43DF">
        <w:rPr>
          <w:w w:val="105"/>
          <w:sz w:val="22"/>
          <w:szCs w:val="22"/>
        </w:rPr>
        <w:t>Campi</w:t>
      </w:r>
      <w:r w:rsidRPr="003A43DF">
        <w:rPr>
          <w:spacing w:val="-10"/>
          <w:w w:val="105"/>
          <w:sz w:val="22"/>
          <w:szCs w:val="22"/>
        </w:rPr>
        <w:t xml:space="preserve"> </w:t>
      </w:r>
      <w:r w:rsidRPr="003A43DF">
        <w:rPr>
          <w:w w:val="105"/>
          <w:sz w:val="22"/>
          <w:szCs w:val="22"/>
        </w:rPr>
        <w:t>di</w:t>
      </w:r>
      <w:r w:rsidRPr="003A43DF">
        <w:rPr>
          <w:spacing w:val="-6"/>
          <w:w w:val="105"/>
          <w:sz w:val="22"/>
          <w:szCs w:val="22"/>
        </w:rPr>
        <w:t xml:space="preserve"> </w:t>
      </w:r>
      <w:r w:rsidRPr="003A43DF">
        <w:rPr>
          <w:w w:val="105"/>
          <w:sz w:val="22"/>
          <w:szCs w:val="22"/>
        </w:rPr>
        <w:t>inumazione</w:t>
      </w:r>
      <w:r w:rsidRPr="003A43DF">
        <w:rPr>
          <w:spacing w:val="-8"/>
          <w:w w:val="105"/>
          <w:sz w:val="22"/>
          <w:szCs w:val="22"/>
        </w:rPr>
        <w:t xml:space="preserve"> </w:t>
      </w:r>
      <w:r w:rsidRPr="003A43DF">
        <w:rPr>
          <w:w w:val="105"/>
          <w:sz w:val="22"/>
          <w:szCs w:val="22"/>
        </w:rPr>
        <w:t>possono</w:t>
      </w:r>
      <w:r w:rsidRPr="003A43DF">
        <w:rPr>
          <w:spacing w:val="-9"/>
          <w:w w:val="105"/>
          <w:sz w:val="22"/>
          <w:szCs w:val="22"/>
        </w:rPr>
        <w:t xml:space="preserve"> </w:t>
      </w:r>
      <w:r w:rsidRPr="003A43DF">
        <w:rPr>
          <w:w w:val="105"/>
          <w:sz w:val="22"/>
          <w:szCs w:val="22"/>
        </w:rPr>
        <w:t>essere</w:t>
      </w:r>
      <w:r w:rsidRPr="003A43DF">
        <w:rPr>
          <w:spacing w:val="-9"/>
          <w:w w:val="105"/>
          <w:sz w:val="22"/>
          <w:szCs w:val="22"/>
        </w:rPr>
        <w:t xml:space="preserve"> </w:t>
      </w:r>
      <w:r w:rsidRPr="003A43DF">
        <w:rPr>
          <w:w w:val="105"/>
          <w:sz w:val="22"/>
          <w:szCs w:val="22"/>
        </w:rPr>
        <w:t>sostanzialmente</w:t>
      </w:r>
      <w:r w:rsidRPr="003A43DF">
        <w:rPr>
          <w:spacing w:val="-9"/>
          <w:w w:val="105"/>
          <w:sz w:val="22"/>
          <w:szCs w:val="22"/>
        </w:rPr>
        <w:t xml:space="preserve"> </w:t>
      </w:r>
      <w:r w:rsidRPr="003A43DF">
        <w:rPr>
          <w:w w:val="105"/>
          <w:sz w:val="22"/>
          <w:szCs w:val="22"/>
        </w:rPr>
        <w:t>di</w:t>
      </w:r>
      <w:r w:rsidRPr="003A43DF">
        <w:rPr>
          <w:spacing w:val="-10"/>
          <w:w w:val="105"/>
          <w:sz w:val="22"/>
          <w:szCs w:val="22"/>
        </w:rPr>
        <w:t xml:space="preserve"> </w:t>
      </w:r>
      <w:r w:rsidRPr="003A43DF">
        <w:rPr>
          <w:w w:val="105"/>
          <w:sz w:val="22"/>
          <w:szCs w:val="22"/>
        </w:rPr>
        <w:t>due</w:t>
      </w:r>
      <w:r w:rsidRPr="003A43DF">
        <w:rPr>
          <w:spacing w:val="-9"/>
          <w:w w:val="105"/>
          <w:sz w:val="22"/>
          <w:szCs w:val="22"/>
        </w:rPr>
        <w:t xml:space="preserve"> </w:t>
      </w:r>
      <w:r w:rsidRPr="003A43DF">
        <w:rPr>
          <w:w w:val="105"/>
          <w:sz w:val="22"/>
          <w:szCs w:val="22"/>
        </w:rPr>
        <w:t>tipi:</w:t>
      </w:r>
      <w:r w:rsidRPr="003A43DF">
        <w:rPr>
          <w:spacing w:val="-8"/>
          <w:w w:val="105"/>
          <w:sz w:val="22"/>
          <w:szCs w:val="22"/>
        </w:rPr>
        <w:t xml:space="preserve"> </w:t>
      </w:r>
      <w:r w:rsidRPr="003A43DF">
        <w:rPr>
          <w:w w:val="105"/>
          <w:sz w:val="22"/>
          <w:szCs w:val="22"/>
        </w:rPr>
        <w:t>campo</w:t>
      </w:r>
      <w:r w:rsidRPr="003A43DF">
        <w:rPr>
          <w:spacing w:val="-7"/>
          <w:w w:val="105"/>
          <w:sz w:val="22"/>
          <w:szCs w:val="22"/>
        </w:rPr>
        <w:t xml:space="preserve"> </w:t>
      </w:r>
      <w:r w:rsidRPr="003A43DF">
        <w:rPr>
          <w:w w:val="105"/>
          <w:sz w:val="22"/>
          <w:szCs w:val="22"/>
        </w:rPr>
        <w:t>ordinario</w:t>
      </w:r>
      <w:r w:rsidRPr="003A43DF">
        <w:rPr>
          <w:spacing w:val="-10"/>
          <w:w w:val="105"/>
          <w:sz w:val="22"/>
          <w:szCs w:val="22"/>
        </w:rPr>
        <w:t xml:space="preserve"> </w:t>
      </w:r>
      <w:r w:rsidRPr="003A43DF">
        <w:rPr>
          <w:w w:val="105"/>
          <w:sz w:val="22"/>
          <w:szCs w:val="22"/>
        </w:rPr>
        <w:t>(o</w:t>
      </w:r>
      <w:r w:rsidRPr="003A43DF">
        <w:rPr>
          <w:spacing w:val="-8"/>
          <w:w w:val="105"/>
          <w:sz w:val="22"/>
          <w:szCs w:val="22"/>
        </w:rPr>
        <w:t xml:space="preserve"> </w:t>
      </w:r>
      <w:r w:rsidRPr="003A43DF">
        <w:rPr>
          <w:w w:val="105"/>
          <w:sz w:val="22"/>
          <w:szCs w:val="22"/>
        </w:rPr>
        <w:t>comune)</w:t>
      </w:r>
      <w:r w:rsidRPr="003A43DF">
        <w:rPr>
          <w:spacing w:val="-8"/>
          <w:w w:val="105"/>
          <w:sz w:val="22"/>
          <w:szCs w:val="22"/>
        </w:rPr>
        <w:t xml:space="preserve"> </w:t>
      </w:r>
      <w:r w:rsidRPr="003A43DF">
        <w:rPr>
          <w:w w:val="105"/>
          <w:sz w:val="22"/>
          <w:szCs w:val="22"/>
        </w:rPr>
        <w:t>per</w:t>
      </w:r>
      <w:r w:rsidRPr="003A43DF">
        <w:rPr>
          <w:spacing w:val="-7"/>
          <w:w w:val="105"/>
          <w:sz w:val="22"/>
          <w:szCs w:val="22"/>
        </w:rPr>
        <w:t xml:space="preserve"> </w:t>
      </w:r>
      <w:r w:rsidRPr="003A43DF">
        <w:rPr>
          <w:w w:val="105"/>
          <w:sz w:val="22"/>
          <w:szCs w:val="22"/>
        </w:rPr>
        <w:t>l’inumazione</w:t>
      </w:r>
      <w:r w:rsidRPr="003A43DF">
        <w:rPr>
          <w:spacing w:val="-46"/>
          <w:w w:val="105"/>
          <w:sz w:val="22"/>
          <w:szCs w:val="22"/>
        </w:rPr>
        <w:t xml:space="preserve"> </w:t>
      </w:r>
      <w:r w:rsidRPr="003A43DF">
        <w:rPr>
          <w:w w:val="105"/>
          <w:sz w:val="22"/>
          <w:szCs w:val="22"/>
        </w:rPr>
        <w:t xml:space="preserve">dei feretri e il campo di inumazione speciale per la </w:t>
      </w:r>
      <w:proofErr w:type="spellStart"/>
      <w:r w:rsidRPr="003A43DF">
        <w:rPr>
          <w:w w:val="105"/>
          <w:sz w:val="22"/>
          <w:szCs w:val="22"/>
        </w:rPr>
        <w:t>reinumazione</w:t>
      </w:r>
      <w:proofErr w:type="spellEnd"/>
      <w:r w:rsidRPr="003A43DF">
        <w:rPr>
          <w:w w:val="105"/>
          <w:sz w:val="22"/>
          <w:szCs w:val="22"/>
        </w:rPr>
        <w:t xml:space="preserve"> dei resti mortali indecomposti (rinvenuti a</w:t>
      </w:r>
      <w:r w:rsidRPr="003A43DF">
        <w:rPr>
          <w:spacing w:val="1"/>
          <w:w w:val="105"/>
          <w:sz w:val="22"/>
          <w:szCs w:val="22"/>
        </w:rPr>
        <w:t xml:space="preserve"> </w:t>
      </w:r>
      <w:r w:rsidRPr="003A43DF">
        <w:rPr>
          <w:w w:val="105"/>
          <w:sz w:val="22"/>
          <w:szCs w:val="22"/>
        </w:rPr>
        <w:t>seguito</w:t>
      </w:r>
      <w:r w:rsidRPr="003A43DF">
        <w:rPr>
          <w:spacing w:val="1"/>
          <w:w w:val="105"/>
          <w:sz w:val="22"/>
          <w:szCs w:val="22"/>
        </w:rPr>
        <w:t xml:space="preserve"> </w:t>
      </w:r>
      <w:r w:rsidRPr="003A43DF">
        <w:rPr>
          <w:w w:val="105"/>
          <w:sz w:val="22"/>
          <w:szCs w:val="22"/>
        </w:rPr>
        <w:t>delle</w:t>
      </w:r>
      <w:r w:rsidRPr="003A43DF">
        <w:rPr>
          <w:spacing w:val="1"/>
          <w:w w:val="105"/>
          <w:sz w:val="22"/>
          <w:szCs w:val="22"/>
        </w:rPr>
        <w:t xml:space="preserve"> </w:t>
      </w:r>
      <w:r w:rsidRPr="003A43DF">
        <w:rPr>
          <w:w w:val="105"/>
          <w:sz w:val="22"/>
          <w:szCs w:val="22"/>
        </w:rPr>
        <w:t>operazioni</w:t>
      </w:r>
      <w:r w:rsidRPr="003A43DF">
        <w:rPr>
          <w:spacing w:val="1"/>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esumazione/estumulazione</w:t>
      </w:r>
      <w:r w:rsidRPr="003A43DF">
        <w:rPr>
          <w:spacing w:val="1"/>
          <w:w w:val="105"/>
          <w:sz w:val="22"/>
          <w:szCs w:val="22"/>
        </w:rPr>
        <w:t xml:space="preserve"> </w:t>
      </w:r>
      <w:r w:rsidRPr="003A43DF">
        <w:rPr>
          <w:w w:val="105"/>
          <w:sz w:val="22"/>
          <w:szCs w:val="22"/>
        </w:rPr>
        <w:t>eseguite</w:t>
      </w:r>
      <w:r w:rsidRPr="003A43DF">
        <w:rPr>
          <w:spacing w:val="1"/>
          <w:w w:val="105"/>
          <w:sz w:val="22"/>
          <w:szCs w:val="22"/>
        </w:rPr>
        <w:t xml:space="preserve"> </w:t>
      </w:r>
      <w:r w:rsidRPr="003A43DF">
        <w:rPr>
          <w:w w:val="105"/>
          <w:sz w:val="22"/>
          <w:szCs w:val="22"/>
        </w:rPr>
        <w:t>alla</w:t>
      </w:r>
      <w:r w:rsidRPr="003A43DF">
        <w:rPr>
          <w:spacing w:val="1"/>
          <w:w w:val="105"/>
          <w:sz w:val="22"/>
          <w:szCs w:val="22"/>
        </w:rPr>
        <w:t xml:space="preserve"> </w:t>
      </w:r>
      <w:r w:rsidRPr="003A43DF">
        <w:rPr>
          <w:w w:val="105"/>
          <w:sz w:val="22"/>
          <w:szCs w:val="22"/>
        </w:rPr>
        <w:t>scadenza</w:t>
      </w:r>
      <w:r w:rsidRPr="003A43DF">
        <w:rPr>
          <w:spacing w:val="1"/>
          <w:w w:val="105"/>
          <w:sz w:val="22"/>
          <w:szCs w:val="22"/>
        </w:rPr>
        <w:t xml:space="preserve"> </w:t>
      </w:r>
      <w:r w:rsidRPr="003A43DF">
        <w:rPr>
          <w:w w:val="105"/>
          <w:sz w:val="22"/>
          <w:szCs w:val="22"/>
        </w:rPr>
        <w:t>dei</w:t>
      </w:r>
      <w:r w:rsidRPr="003A43DF">
        <w:rPr>
          <w:spacing w:val="1"/>
          <w:w w:val="105"/>
          <w:sz w:val="22"/>
          <w:szCs w:val="22"/>
        </w:rPr>
        <w:t xml:space="preserve"> </w:t>
      </w:r>
      <w:r w:rsidRPr="003A43DF">
        <w:rPr>
          <w:w w:val="105"/>
          <w:sz w:val="22"/>
          <w:szCs w:val="22"/>
        </w:rPr>
        <w:t>cicli</w:t>
      </w:r>
      <w:r w:rsidRPr="003A43DF">
        <w:rPr>
          <w:spacing w:val="1"/>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rotazione</w:t>
      </w:r>
      <w:r w:rsidRPr="003A43DF">
        <w:rPr>
          <w:spacing w:val="1"/>
          <w:w w:val="105"/>
          <w:sz w:val="22"/>
          <w:szCs w:val="22"/>
        </w:rPr>
        <w:t xml:space="preserve"> </w:t>
      </w:r>
      <w:r w:rsidRPr="003A43DF">
        <w:rPr>
          <w:w w:val="105"/>
          <w:sz w:val="22"/>
          <w:szCs w:val="22"/>
        </w:rPr>
        <w:t>delle</w:t>
      </w:r>
      <w:r w:rsidRPr="003A43DF">
        <w:rPr>
          <w:spacing w:val="1"/>
          <w:w w:val="105"/>
          <w:sz w:val="22"/>
          <w:szCs w:val="22"/>
        </w:rPr>
        <w:t xml:space="preserve"> </w:t>
      </w:r>
      <w:r w:rsidRPr="003A43DF">
        <w:rPr>
          <w:w w:val="105"/>
          <w:sz w:val="22"/>
          <w:szCs w:val="22"/>
        </w:rPr>
        <w:t>sepolture);</w:t>
      </w:r>
    </w:p>
    <w:p w:rsidR="00042A1B" w:rsidRPr="003A43DF" w:rsidRDefault="00042A1B" w:rsidP="00042A1B">
      <w:pPr>
        <w:spacing w:before="2"/>
        <w:ind w:left="1103"/>
        <w:jc w:val="both"/>
      </w:pPr>
      <w:r w:rsidRPr="003A43DF">
        <w:rPr>
          <w:b/>
          <w:spacing w:val="-1"/>
          <w:w w:val="105"/>
        </w:rPr>
        <w:t>Cassetta</w:t>
      </w:r>
      <w:r w:rsidRPr="003A43DF">
        <w:rPr>
          <w:b/>
          <w:spacing w:val="-9"/>
          <w:w w:val="105"/>
        </w:rPr>
        <w:t xml:space="preserve"> </w:t>
      </w:r>
      <w:r w:rsidRPr="003A43DF">
        <w:rPr>
          <w:b/>
          <w:spacing w:val="-1"/>
          <w:w w:val="105"/>
        </w:rPr>
        <w:t>resti</w:t>
      </w:r>
      <w:r w:rsidRPr="003A43DF">
        <w:rPr>
          <w:b/>
          <w:spacing w:val="-8"/>
          <w:w w:val="105"/>
        </w:rPr>
        <w:t xml:space="preserve"> </w:t>
      </w:r>
      <w:r w:rsidRPr="003A43DF">
        <w:rPr>
          <w:b/>
          <w:w w:val="105"/>
        </w:rPr>
        <w:t>ossei</w:t>
      </w:r>
      <w:r w:rsidRPr="003A43DF">
        <w:rPr>
          <w:w w:val="105"/>
        </w:rPr>
        <w:t>:</w:t>
      </w:r>
      <w:r w:rsidRPr="003A43DF">
        <w:rPr>
          <w:spacing w:val="-9"/>
          <w:w w:val="105"/>
        </w:rPr>
        <w:t xml:space="preserve"> </w:t>
      </w:r>
      <w:r w:rsidRPr="003A43DF">
        <w:rPr>
          <w:w w:val="105"/>
        </w:rPr>
        <w:t>contenitore</w:t>
      </w:r>
      <w:r w:rsidRPr="003A43DF">
        <w:rPr>
          <w:spacing w:val="-10"/>
          <w:w w:val="105"/>
        </w:rPr>
        <w:t xml:space="preserve"> </w:t>
      </w:r>
      <w:r w:rsidRPr="003A43DF">
        <w:rPr>
          <w:w w:val="105"/>
        </w:rPr>
        <w:t>di</w:t>
      </w:r>
      <w:r w:rsidRPr="003A43DF">
        <w:rPr>
          <w:spacing w:val="-6"/>
          <w:w w:val="105"/>
        </w:rPr>
        <w:t xml:space="preserve"> </w:t>
      </w:r>
      <w:r w:rsidRPr="003A43DF">
        <w:rPr>
          <w:w w:val="105"/>
        </w:rPr>
        <w:t>ossa</w:t>
      </w:r>
      <w:r w:rsidRPr="003A43DF">
        <w:rPr>
          <w:spacing w:val="-9"/>
          <w:w w:val="105"/>
        </w:rPr>
        <w:t xml:space="preserve"> </w:t>
      </w:r>
      <w:r w:rsidRPr="003A43DF">
        <w:rPr>
          <w:w w:val="105"/>
        </w:rPr>
        <w:t>o</w:t>
      </w:r>
      <w:r w:rsidRPr="003A43DF">
        <w:rPr>
          <w:spacing w:val="-11"/>
          <w:w w:val="105"/>
        </w:rPr>
        <w:t xml:space="preserve"> </w:t>
      </w:r>
      <w:r w:rsidRPr="003A43DF">
        <w:rPr>
          <w:w w:val="105"/>
        </w:rPr>
        <w:t>resti</w:t>
      </w:r>
      <w:r w:rsidRPr="003A43DF">
        <w:rPr>
          <w:spacing w:val="-12"/>
          <w:w w:val="105"/>
        </w:rPr>
        <w:t xml:space="preserve"> </w:t>
      </w:r>
      <w:r w:rsidRPr="003A43DF">
        <w:rPr>
          <w:w w:val="105"/>
        </w:rPr>
        <w:t>mortali</w:t>
      </w:r>
      <w:r w:rsidRPr="003A43DF">
        <w:rPr>
          <w:spacing w:val="-10"/>
          <w:w w:val="105"/>
        </w:rPr>
        <w:t xml:space="preserve"> </w:t>
      </w:r>
      <w:r w:rsidRPr="003A43DF">
        <w:rPr>
          <w:w w:val="105"/>
        </w:rPr>
        <w:t>assimilabili;</w:t>
      </w:r>
    </w:p>
    <w:p w:rsidR="00C371DB" w:rsidRPr="003A43DF" w:rsidRDefault="00042A1B" w:rsidP="00042A1B">
      <w:pPr>
        <w:pStyle w:val="Corpotesto"/>
        <w:spacing w:before="8" w:line="249" w:lineRule="auto"/>
        <w:ind w:left="1103" w:right="509"/>
        <w:rPr>
          <w:spacing w:val="1"/>
          <w:w w:val="105"/>
          <w:sz w:val="22"/>
          <w:szCs w:val="22"/>
        </w:rPr>
      </w:pPr>
      <w:r w:rsidRPr="003A43DF">
        <w:rPr>
          <w:b/>
          <w:w w:val="105"/>
          <w:sz w:val="22"/>
          <w:szCs w:val="22"/>
        </w:rPr>
        <w:t>Cimitero:</w:t>
      </w:r>
      <w:r w:rsidRPr="003A43DF">
        <w:rPr>
          <w:spacing w:val="-6"/>
          <w:w w:val="105"/>
          <w:sz w:val="22"/>
          <w:szCs w:val="22"/>
        </w:rPr>
        <w:t xml:space="preserve"> </w:t>
      </w:r>
      <w:r w:rsidRPr="003A43DF">
        <w:rPr>
          <w:w w:val="105"/>
          <w:sz w:val="22"/>
          <w:szCs w:val="22"/>
        </w:rPr>
        <w:t>luogo</w:t>
      </w:r>
      <w:r w:rsidRPr="003A43DF">
        <w:rPr>
          <w:spacing w:val="-4"/>
          <w:w w:val="105"/>
          <w:sz w:val="22"/>
          <w:szCs w:val="22"/>
        </w:rPr>
        <w:t xml:space="preserve"> </w:t>
      </w:r>
      <w:r w:rsidRPr="003A43DF">
        <w:rPr>
          <w:w w:val="105"/>
          <w:sz w:val="22"/>
          <w:szCs w:val="22"/>
        </w:rPr>
        <w:t>pubblico</w:t>
      </w:r>
      <w:r w:rsidRPr="003A43DF">
        <w:rPr>
          <w:spacing w:val="-4"/>
          <w:w w:val="105"/>
          <w:sz w:val="22"/>
          <w:szCs w:val="22"/>
        </w:rPr>
        <w:t xml:space="preserve"> </w:t>
      </w:r>
      <w:r w:rsidRPr="003A43DF">
        <w:rPr>
          <w:w w:val="105"/>
          <w:sz w:val="22"/>
          <w:szCs w:val="22"/>
        </w:rPr>
        <w:t>di</w:t>
      </w:r>
      <w:r w:rsidRPr="003A43DF">
        <w:rPr>
          <w:spacing w:val="-6"/>
          <w:w w:val="105"/>
          <w:sz w:val="22"/>
          <w:szCs w:val="22"/>
        </w:rPr>
        <w:t xml:space="preserve"> </w:t>
      </w:r>
      <w:r w:rsidRPr="003A43DF">
        <w:rPr>
          <w:w w:val="105"/>
          <w:sz w:val="22"/>
          <w:szCs w:val="22"/>
        </w:rPr>
        <w:t>sepoltura</w:t>
      </w:r>
      <w:r w:rsidRPr="003A43DF">
        <w:rPr>
          <w:spacing w:val="-6"/>
          <w:w w:val="105"/>
          <w:sz w:val="22"/>
          <w:szCs w:val="22"/>
        </w:rPr>
        <w:t xml:space="preserve"> </w:t>
      </w:r>
      <w:r w:rsidRPr="003A43DF">
        <w:rPr>
          <w:w w:val="105"/>
          <w:sz w:val="22"/>
          <w:szCs w:val="22"/>
        </w:rPr>
        <w:t>e</w:t>
      </w:r>
      <w:r w:rsidRPr="003A43DF">
        <w:rPr>
          <w:spacing w:val="-5"/>
          <w:w w:val="105"/>
          <w:sz w:val="22"/>
          <w:szCs w:val="22"/>
        </w:rPr>
        <w:t xml:space="preserve"> </w:t>
      </w:r>
      <w:r w:rsidRPr="003A43DF">
        <w:rPr>
          <w:w w:val="105"/>
          <w:sz w:val="22"/>
          <w:szCs w:val="22"/>
        </w:rPr>
        <w:t>di</w:t>
      </w:r>
      <w:r w:rsidRPr="003A43DF">
        <w:rPr>
          <w:spacing w:val="-6"/>
          <w:w w:val="105"/>
          <w:sz w:val="22"/>
          <w:szCs w:val="22"/>
        </w:rPr>
        <w:t xml:space="preserve"> </w:t>
      </w:r>
      <w:r w:rsidRPr="003A43DF">
        <w:rPr>
          <w:w w:val="105"/>
          <w:sz w:val="22"/>
          <w:szCs w:val="22"/>
        </w:rPr>
        <w:t>movimentazione</w:t>
      </w:r>
      <w:r w:rsidRPr="003A43DF">
        <w:rPr>
          <w:spacing w:val="-6"/>
          <w:w w:val="105"/>
          <w:sz w:val="22"/>
          <w:szCs w:val="22"/>
        </w:rPr>
        <w:t xml:space="preserve"> </w:t>
      </w:r>
      <w:r w:rsidRPr="003A43DF">
        <w:rPr>
          <w:w w:val="105"/>
          <w:sz w:val="22"/>
          <w:szCs w:val="22"/>
        </w:rPr>
        <w:t>dei</w:t>
      </w:r>
      <w:r w:rsidRPr="003A43DF">
        <w:rPr>
          <w:spacing w:val="-2"/>
          <w:w w:val="105"/>
          <w:sz w:val="22"/>
          <w:szCs w:val="22"/>
        </w:rPr>
        <w:t xml:space="preserve"> </w:t>
      </w:r>
      <w:r w:rsidRPr="003A43DF">
        <w:rPr>
          <w:w w:val="105"/>
          <w:sz w:val="22"/>
          <w:szCs w:val="22"/>
        </w:rPr>
        <w:t>defunti.</w:t>
      </w:r>
      <w:r w:rsidRPr="003A43DF">
        <w:rPr>
          <w:spacing w:val="-3"/>
          <w:w w:val="105"/>
          <w:sz w:val="22"/>
          <w:szCs w:val="22"/>
        </w:rPr>
        <w:t xml:space="preserve"> </w:t>
      </w:r>
      <w:r w:rsidRPr="003A43DF">
        <w:rPr>
          <w:w w:val="105"/>
          <w:sz w:val="22"/>
          <w:szCs w:val="22"/>
        </w:rPr>
        <w:t>È</w:t>
      </w:r>
      <w:r w:rsidRPr="003A43DF">
        <w:rPr>
          <w:spacing w:val="-6"/>
          <w:w w:val="105"/>
          <w:sz w:val="22"/>
          <w:szCs w:val="22"/>
        </w:rPr>
        <w:t xml:space="preserve"> </w:t>
      </w:r>
      <w:r w:rsidRPr="003A43DF">
        <w:rPr>
          <w:w w:val="105"/>
          <w:sz w:val="22"/>
          <w:szCs w:val="22"/>
        </w:rPr>
        <w:t>composto</w:t>
      </w:r>
      <w:r w:rsidRPr="003A43DF">
        <w:rPr>
          <w:spacing w:val="-5"/>
          <w:w w:val="105"/>
          <w:sz w:val="22"/>
          <w:szCs w:val="22"/>
        </w:rPr>
        <w:t xml:space="preserve"> </w:t>
      </w:r>
      <w:r w:rsidRPr="003A43DF">
        <w:rPr>
          <w:w w:val="105"/>
          <w:sz w:val="22"/>
          <w:szCs w:val="22"/>
        </w:rPr>
        <w:t>da</w:t>
      </w:r>
      <w:r w:rsidRPr="003A43DF">
        <w:rPr>
          <w:spacing w:val="-4"/>
          <w:w w:val="105"/>
          <w:sz w:val="22"/>
          <w:szCs w:val="22"/>
        </w:rPr>
        <w:t xml:space="preserve"> </w:t>
      </w:r>
      <w:r w:rsidRPr="003A43DF">
        <w:rPr>
          <w:w w:val="105"/>
          <w:sz w:val="22"/>
          <w:szCs w:val="22"/>
        </w:rPr>
        <w:t>parti</w:t>
      </w:r>
      <w:r w:rsidRPr="003A43DF">
        <w:rPr>
          <w:spacing w:val="-6"/>
          <w:w w:val="105"/>
          <w:sz w:val="22"/>
          <w:szCs w:val="22"/>
        </w:rPr>
        <w:t xml:space="preserve"> </w:t>
      </w:r>
      <w:r w:rsidRPr="003A43DF">
        <w:rPr>
          <w:w w:val="105"/>
          <w:sz w:val="22"/>
          <w:szCs w:val="22"/>
        </w:rPr>
        <w:t>interne</w:t>
      </w:r>
      <w:r w:rsidRPr="003A43DF">
        <w:rPr>
          <w:spacing w:val="-4"/>
          <w:w w:val="105"/>
          <w:sz w:val="22"/>
          <w:szCs w:val="22"/>
        </w:rPr>
        <w:t xml:space="preserve"> </w:t>
      </w:r>
      <w:r w:rsidRPr="003A43DF">
        <w:rPr>
          <w:w w:val="105"/>
          <w:sz w:val="22"/>
          <w:szCs w:val="22"/>
        </w:rPr>
        <w:t>individuate</w:t>
      </w:r>
      <w:r w:rsidRPr="003A43DF">
        <w:rPr>
          <w:spacing w:val="-45"/>
          <w:w w:val="105"/>
          <w:sz w:val="22"/>
          <w:szCs w:val="22"/>
        </w:rPr>
        <w:t xml:space="preserve"> </w:t>
      </w:r>
      <w:r w:rsidRPr="003A43DF">
        <w:rPr>
          <w:w w:val="105"/>
          <w:sz w:val="22"/>
          <w:szCs w:val="22"/>
        </w:rPr>
        <w:t xml:space="preserve">e </w:t>
      </w:r>
      <w:proofErr w:type="spellStart"/>
      <w:r w:rsidRPr="003A43DF">
        <w:rPr>
          <w:w w:val="105"/>
          <w:sz w:val="22"/>
          <w:szCs w:val="22"/>
        </w:rPr>
        <w:t>recintatea</w:t>
      </w:r>
      <w:proofErr w:type="spellEnd"/>
      <w:r w:rsidRPr="003A43DF">
        <w:rPr>
          <w:w w:val="105"/>
          <w:sz w:val="22"/>
          <w:szCs w:val="22"/>
        </w:rPr>
        <w:t xml:space="preserve"> cui si aggiungono eventuali aree di pertinenza anche esterne (come piazzali, parcheggi ecc.);</w:t>
      </w:r>
      <w:r w:rsidRPr="003A43DF">
        <w:rPr>
          <w:spacing w:val="1"/>
          <w:w w:val="105"/>
          <w:sz w:val="22"/>
          <w:szCs w:val="22"/>
        </w:rPr>
        <w:t xml:space="preserve"> </w:t>
      </w:r>
    </w:p>
    <w:p w:rsidR="00042A1B" w:rsidRPr="003A43DF" w:rsidRDefault="00042A1B" w:rsidP="00042A1B">
      <w:pPr>
        <w:pStyle w:val="Corpotesto"/>
        <w:spacing w:before="8" w:line="249" w:lineRule="auto"/>
        <w:ind w:left="1103" w:right="509"/>
        <w:rPr>
          <w:sz w:val="22"/>
          <w:szCs w:val="22"/>
        </w:rPr>
      </w:pPr>
      <w:r w:rsidRPr="003A43DF">
        <w:rPr>
          <w:b/>
          <w:w w:val="105"/>
          <w:sz w:val="22"/>
          <w:szCs w:val="22"/>
        </w:rPr>
        <w:t>Cremazione</w:t>
      </w:r>
      <w:r w:rsidRPr="003A43DF">
        <w:rPr>
          <w:w w:val="105"/>
          <w:sz w:val="22"/>
          <w:szCs w:val="22"/>
        </w:rPr>
        <w:t>:</w:t>
      </w:r>
      <w:r w:rsidRPr="003A43DF">
        <w:rPr>
          <w:spacing w:val="26"/>
          <w:w w:val="105"/>
          <w:sz w:val="22"/>
          <w:szCs w:val="22"/>
        </w:rPr>
        <w:t xml:space="preserve"> </w:t>
      </w:r>
      <w:r w:rsidRPr="003A43DF">
        <w:rPr>
          <w:w w:val="105"/>
          <w:sz w:val="22"/>
          <w:szCs w:val="22"/>
        </w:rPr>
        <w:t>riduzione</w:t>
      </w:r>
      <w:r w:rsidRPr="003A43DF">
        <w:rPr>
          <w:spacing w:val="30"/>
          <w:w w:val="105"/>
          <w:sz w:val="22"/>
          <w:szCs w:val="22"/>
        </w:rPr>
        <w:t xml:space="preserve"> </w:t>
      </w:r>
      <w:r w:rsidRPr="003A43DF">
        <w:rPr>
          <w:w w:val="105"/>
          <w:sz w:val="22"/>
          <w:szCs w:val="22"/>
        </w:rPr>
        <w:t>in</w:t>
      </w:r>
      <w:r w:rsidRPr="003A43DF">
        <w:rPr>
          <w:spacing w:val="30"/>
          <w:w w:val="105"/>
          <w:sz w:val="22"/>
          <w:szCs w:val="22"/>
        </w:rPr>
        <w:t xml:space="preserve"> </w:t>
      </w:r>
      <w:r w:rsidRPr="003A43DF">
        <w:rPr>
          <w:w w:val="105"/>
          <w:sz w:val="22"/>
          <w:szCs w:val="22"/>
        </w:rPr>
        <w:t>ceneri</w:t>
      </w:r>
      <w:r w:rsidRPr="003A43DF">
        <w:rPr>
          <w:spacing w:val="29"/>
          <w:w w:val="105"/>
          <w:sz w:val="22"/>
          <w:szCs w:val="22"/>
        </w:rPr>
        <w:t xml:space="preserve"> </w:t>
      </w:r>
      <w:r w:rsidRPr="003A43DF">
        <w:rPr>
          <w:w w:val="105"/>
          <w:sz w:val="22"/>
          <w:szCs w:val="22"/>
        </w:rPr>
        <w:t>del</w:t>
      </w:r>
      <w:r w:rsidRPr="003A43DF">
        <w:rPr>
          <w:spacing w:val="30"/>
          <w:w w:val="105"/>
          <w:sz w:val="22"/>
          <w:szCs w:val="22"/>
        </w:rPr>
        <w:t xml:space="preserve"> </w:t>
      </w:r>
      <w:r w:rsidRPr="003A43DF">
        <w:rPr>
          <w:w w:val="105"/>
          <w:sz w:val="22"/>
          <w:szCs w:val="22"/>
        </w:rPr>
        <w:t>feretro</w:t>
      </w:r>
      <w:r w:rsidRPr="003A43DF">
        <w:rPr>
          <w:spacing w:val="29"/>
          <w:w w:val="105"/>
          <w:sz w:val="22"/>
          <w:szCs w:val="22"/>
        </w:rPr>
        <w:t xml:space="preserve"> </w:t>
      </w:r>
      <w:r w:rsidRPr="003A43DF">
        <w:rPr>
          <w:w w:val="105"/>
          <w:sz w:val="22"/>
          <w:szCs w:val="22"/>
        </w:rPr>
        <w:t>o</w:t>
      </w:r>
      <w:r w:rsidRPr="003A43DF">
        <w:rPr>
          <w:spacing w:val="27"/>
          <w:w w:val="105"/>
          <w:sz w:val="22"/>
          <w:szCs w:val="22"/>
        </w:rPr>
        <w:t xml:space="preserve"> </w:t>
      </w:r>
      <w:r w:rsidRPr="003A43DF">
        <w:rPr>
          <w:w w:val="105"/>
          <w:sz w:val="22"/>
          <w:szCs w:val="22"/>
        </w:rPr>
        <w:t>di</w:t>
      </w:r>
      <w:r w:rsidRPr="003A43DF">
        <w:rPr>
          <w:spacing w:val="28"/>
          <w:w w:val="105"/>
          <w:sz w:val="22"/>
          <w:szCs w:val="22"/>
        </w:rPr>
        <w:t xml:space="preserve"> </w:t>
      </w:r>
      <w:r w:rsidRPr="003A43DF">
        <w:rPr>
          <w:w w:val="105"/>
          <w:sz w:val="22"/>
          <w:szCs w:val="22"/>
        </w:rPr>
        <w:t>un</w:t>
      </w:r>
      <w:r w:rsidRPr="003A43DF">
        <w:rPr>
          <w:spacing w:val="31"/>
          <w:w w:val="105"/>
          <w:sz w:val="22"/>
          <w:szCs w:val="22"/>
        </w:rPr>
        <w:t xml:space="preserve"> </w:t>
      </w:r>
      <w:r w:rsidRPr="003A43DF">
        <w:rPr>
          <w:w w:val="105"/>
          <w:sz w:val="22"/>
          <w:szCs w:val="22"/>
        </w:rPr>
        <w:t>contenitore</w:t>
      </w:r>
      <w:r w:rsidRPr="003A43DF">
        <w:rPr>
          <w:spacing w:val="30"/>
          <w:w w:val="105"/>
          <w:sz w:val="22"/>
          <w:szCs w:val="22"/>
        </w:rPr>
        <w:t xml:space="preserve"> </w:t>
      </w:r>
      <w:r w:rsidRPr="003A43DF">
        <w:rPr>
          <w:w w:val="105"/>
          <w:sz w:val="22"/>
          <w:szCs w:val="22"/>
        </w:rPr>
        <w:t>di</w:t>
      </w:r>
      <w:r w:rsidRPr="003A43DF">
        <w:rPr>
          <w:spacing w:val="28"/>
          <w:w w:val="105"/>
          <w:sz w:val="22"/>
          <w:szCs w:val="22"/>
        </w:rPr>
        <w:t xml:space="preserve"> </w:t>
      </w:r>
      <w:r w:rsidRPr="003A43DF">
        <w:rPr>
          <w:w w:val="105"/>
          <w:sz w:val="22"/>
          <w:szCs w:val="22"/>
        </w:rPr>
        <w:t>parti</w:t>
      </w:r>
      <w:r w:rsidRPr="003A43DF">
        <w:rPr>
          <w:spacing w:val="29"/>
          <w:w w:val="105"/>
          <w:sz w:val="22"/>
          <w:szCs w:val="22"/>
        </w:rPr>
        <w:t xml:space="preserve"> </w:t>
      </w:r>
      <w:r w:rsidRPr="003A43DF">
        <w:rPr>
          <w:w w:val="105"/>
          <w:sz w:val="22"/>
          <w:szCs w:val="22"/>
        </w:rPr>
        <w:t>anatomiche</w:t>
      </w:r>
      <w:r w:rsidRPr="003A43DF">
        <w:rPr>
          <w:spacing w:val="30"/>
          <w:w w:val="105"/>
          <w:sz w:val="22"/>
          <w:szCs w:val="22"/>
        </w:rPr>
        <w:t xml:space="preserve"> </w:t>
      </w:r>
      <w:r w:rsidRPr="003A43DF">
        <w:rPr>
          <w:w w:val="105"/>
          <w:sz w:val="22"/>
          <w:szCs w:val="22"/>
        </w:rPr>
        <w:t>riconoscibili</w:t>
      </w:r>
      <w:r w:rsidRPr="003A43DF">
        <w:rPr>
          <w:spacing w:val="32"/>
          <w:w w:val="105"/>
          <w:sz w:val="22"/>
          <w:szCs w:val="22"/>
        </w:rPr>
        <w:t xml:space="preserve"> </w:t>
      </w:r>
      <w:r w:rsidRPr="003A43DF">
        <w:rPr>
          <w:w w:val="105"/>
          <w:sz w:val="22"/>
          <w:szCs w:val="22"/>
        </w:rPr>
        <w:t>o</w:t>
      </w:r>
      <w:r w:rsidRPr="003A43DF">
        <w:rPr>
          <w:spacing w:val="25"/>
          <w:w w:val="105"/>
          <w:sz w:val="22"/>
          <w:szCs w:val="22"/>
        </w:rPr>
        <w:t xml:space="preserve"> </w:t>
      </w:r>
      <w:r w:rsidRPr="003A43DF">
        <w:rPr>
          <w:w w:val="105"/>
          <w:sz w:val="22"/>
          <w:szCs w:val="22"/>
        </w:rPr>
        <w:t>di</w:t>
      </w:r>
      <w:r w:rsidRPr="003A43DF">
        <w:rPr>
          <w:spacing w:val="26"/>
          <w:w w:val="105"/>
          <w:sz w:val="22"/>
          <w:szCs w:val="22"/>
        </w:rPr>
        <w:t xml:space="preserve"> </w:t>
      </w:r>
      <w:r w:rsidRPr="003A43DF">
        <w:rPr>
          <w:w w:val="105"/>
          <w:sz w:val="22"/>
          <w:szCs w:val="22"/>
        </w:rPr>
        <w:t>resti</w:t>
      </w:r>
      <w:r w:rsidRPr="003A43DF">
        <w:rPr>
          <w:spacing w:val="-44"/>
          <w:w w:val="105"/>
          <w:sz w:val="22"/>
          <w:szCs w:val="22"/>
        </w:rPr>
        <w:t xml:space="preserve"> </w:t>
      </w:r>
      <w:r w:rsidRPr="003A43DF">
        <w:rPr>
          <w:w w:val="105"/>
          <w:sz w:val="22"/>
          <w:szCs w:val="22"/>
        </w:rPr>
        <w:t>derivanti</w:t>
      </w:r>
      <w:r w:rsidRPr="003A43DF">
        <w:rPr>
          <w:spacing w:val="-4"/>
          <w:w w:val="105"/>
          <w:sz w:val="22"/>
          <w:szCs w:val="22"/>
        </w:rPr>
        <w:t xml:space="preserve"> </w:t>
      </w:r>
      <w:r w:rsidRPr="003A43DF">
        <w:rPr>
          <w:w w:val="105"/>
          <w:sz w:val="22"/>
          <w:szCs w:val="22"/>
        </w:rPr>
        <w:t>da</w:t>
      </w:r>
      <w:r w:rsidRPr="003A43DF">
        <w:rPr>
          <w:spacing w:val="-1"/>
          <w:w w:val="105"/>
          <w:sz w:val="22"/>
          <w:szCs w:val="22"/>
        </w:rPr>
        <w:t xml:space="preserve"> </w:t>
      </w:r>
      <w:r w:rsidRPr="003A43DF">
        <w:rPr>
          <w:w w:val="105"/>
          <w:sz w:val="22"/>
          <w:szCs w:val="22"/>
        </w:rPr>
        <w:t>fenomeni</w:t>
      </w:r>
      <w:r w:rsidRPr="003A43DF">
        <w:rPr>
          <w:spacing w:val="-5"/>
          <w:w w:val="105"/>
          <w:sz w:val="22"/>
          <w:szCs w:val="22"/>
        </w:rPr>
        <w:t xml:space="preserve"> </w:t>
      </w:r>
      <w:r w:rsidRPr="003A43DF">
        <w:rPr>
          <w:w w:val="105"/>
          <w:sz w:val="22"/>
          <w:szCs w:val="22"/>
        </w:rPr>
        <w:t>cadaverici</w:t>
      </w:r>
      <w:r w:rsidRPr="003A43DF">
        <w:rPr>
          <w:spacing w:val="-3"/>
          <w:w w:val="105"/>
          <w:sz w:val="22"/>
          <w:szCs w:val="22"/>
        </w:rPr>
        <w:t xml:space="preserve"> </w:t>
      </w:r>
      <w:r w:rsidRPr="003A43DF">
        <w:rPr>
          <w:w w:val="105"/>
          <w:sz w:val="22"/>
          <w:szCs w:val="22"/>
        </w:rPr>
        <w:t>trasformativi</w:t>
      </w:r>
      <w:r w:rsidRPr="003A43DF">
        <w:rPr>
          <w:spacing w:val="-4"/>
          <w:w w:val="105"/>
          <w:sz w:val="22"/>
          <w:szCs w:val="22"/>
        </w:rPr>
        <w:t xml:space="preserve"> </w:t>
      </w:r>
      <w:r w:rsidRPr="003A43DF">
        <w:rPr>
          <w:w w:val="105"/>
          <w:sz w:val="22"/>
          <w:szCs w:val="22"/>
        </w:rPr>
        <w:t>conservativi</w:t>
      </w:r>
      <w:r w:rsidRPr="003A43DF">
        <w:rPr>
          <w:spacing w:val="-6"/>
          <w:w w:val="105"/>
          <w:sz w:val="22"/>
          <w:szCs w:val="22"/>
        </w:rPr>
        <w:t xml:space="preserve"> </w:t>
      </w:r>
      <w:r w:rsidRPr="003A43DF">
        <w:rPr>
          <w:w w:val="105"/>
          <w:sz w:val="22"/>
          <w:szCs w:val="22"/>
        </w:rPr>
        <w:t>o</w:t>
      </w:r>
      <w:r w:rsidRPr="003A43DF">
        <w:rPr>
          <w:spacing w:val="-3"/>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ossa;</w:t>
      </w:r>
    </w:p>
    <w:p w:rsidR="00042A1B" w:rsidRPr="003A43DF" w:rsidRDefault="00042A1B" w:rsidP="00042A1B">
      <w:pPr>
        <w:pStyle w:val="Corpotesto"/>
        <w:spacing w:line="247" w:lineRule="auto"/>
        <w:ind w:left="1103" w:right="512"/>
        <w:rPr>
          <w:sz w:val="22"/>
          <w:szCs w:val="22"/>
        </w:rPr>
      </w:pPr>
      <w:r w:rsidRPr="003A43DF">
        <w:rPr>
          <w:b/>
          <w:w w:val="105"/>
          <w:sz w:val="22"/>
          <w:szCs w:val="22"/>
        </w:rPr>
        <w:t>Concessione</w:t>
      </w:r>
      <w:r w:rsidRPr="003A43DF">
        <w:rPr>
          <w:b/>
          <w:spacing w:val="-7"/>
          <w:w w:val="105"/>
          <w:sz w:val="22"/>
          <w:szCs w:val="22"/>
        </w:rPr>
        <w:t xml:space="preserve"> </w:t>
      </w:r>
      <w:r w:rsidRPr="003A43DF">
        <w:rPr>
          <w:b/>
          <w:w w:val="105"/>
          <w:sz w:val="22"/>
          <w:szCs w:val="22"/>
        </w:rPr>
        <w:t>di</w:t>
      </w:r>
      <w:r w:rsidRPr="003A43DF">
        <w:rPr>
          <w:b/>
          <w:spacing w:val="-5"/>
          <w:w w:val="105"/>
          <w:sz w:val="22"/>
          <w:szCs w:val="22"/>
        </w:rPr>
        <w:t xml:space="preserve"> </w:t>
      </w:r>
      <w:r w:rsidRPr="003A43DF">
        <w:rPr>
          <w:b/>
          <w:w w:val="105"/>
          <w:sz w:val="22"/>
          <w:szCs w:val="22"/>
        </w:rPr>
        <w:t>sepoltura</w:t>
      </w:r>
      <w:r w:rsidRPr="003A43DF">
        <w:rPr>
          <w:b/>
          <w:spacing w:val="-5"/>
          <w:w w:val="105"/>
          <w:sz w:val="22"/>
          <w:szCs w:val="22"/>
        </w:rPr>
        <w:t xml:space="preserve"> </w:t>
      </w:r>
      <w:r w:rsidRPr="003A43DF">
        <w:rPr>
          <w:b/>
          <w:w w:val="105"/>
          <w:sz w:val="22"/>
          <w:szCs w:val="22"/>
        </w:rPr>
        <w:t>cimiteriale</w:t>
      </w:r>
      <w:r w:rsidRPr="003A43DF">
        <w:rPr>
          <w:w w:val="105"/>
          <w:sz w:val="22"/>
          <w:szCs w:val="22"/>
        </w:rPr>
        <w:t>:</w:t>
      </w:r>
      <w:r w:rsidRPr="003A43DF">
        <w:rPr>
          <w:spacing w:val="-7"/>
          <w:w w:val="105"/>
          <w:sz w:val="22"/>
          <w:szCs w:val="22"/>
        </w:rPr>
        <w:t xml:space="preserve"> </w:t>
      </w:r>
      <w:r w:rsidRPr="003A43DF">
        <w:rPr>
          <w:w w:val="105"/>
          <w:sz w:val="22"/>
          <w:szCs w:val="22"/>
        </w:rPr>
        <w:t>atto</w:t>
      </w:r>
      <w:r w:rsidRPr="003A43DF">
        <w:rPr>
          <w:spacing w:val="-4"/>
          <w:w w:val="105"/>
          <w:sz w:val="22"/>
          <w:szCs w:val="22"/>
        </w:rPr>
        <w:t xml:space="preserve"> </w:t>
      </w:r>
      <w:r w:rsidRPr="003A43DF">
        <w:rPr>
          <w:w w:val="105"/>
          <w:sz w:val="22"/>
          <w:szCs w:val="22"/>
        </w:rPr>
        <w:t>con</w:t>
      </w:r>
      <w:r w:rsidRPr="003A43DF">
        <w:rPr>
          <w:spacing w:val="-6"/>
          <w:w w:val="105"/>
          <w:sz w:val="22"/>
          <w:szCs w:val="22"/>
        </w:rPr>
        <w:t xml:space="preserve"> </w:t>
      </w:r>
      <w:r w:rsidRPr="003A43DF">
        <w:rPr>
          <w:w w:val="105"/>
          <w:sz w:val="22"/>
          <w:szCs w:val="22"/>
        </w:rPr>
        <w:t>il</w:t>
      </w:r>
      <w:r w:rsidRPr="003A43DF">
        <w:rPr>
          <w:spacing w:val="-7"/>
          <w:w w:val="105"/>
          <w:sz w:val="22"/>
          <w:szCs w:val="22"/>
        </w:rPr>
        <w:t xml:space="preserve"> </w:t>
      </w:r>
      <w:r w:rsidRPr="003A43DF">
        <w:rPr>
          <w:w w:val="105"/>
          <w:sz w:val="22"/>
          <w:szCs w:val="22"/>
        </w:rPr>
        <w:t>quale</w:t>
      </w:r>
      <w:r w:rsidRPr="003A43DF">
        <w:rPr>
          <w:spacing w:val="-5"/>
          <w:w w:val="105"/>
          <w:sz w:val="22"/>
          <w:szCs w:val="22"/>
        </w:rPr>
        <w:t xml:space="preserve"> </w:t>
      </w:r>
      <w:r w:rsidRPr="003A43DF">
        <w:rPr>
          <w:w w:val="105"/>
          <w:sz w:val="22"/>
          <w:szCs w:val="22"/>
        </w:rPr>
        <w:t>un</w:t>
      </w:r>
      <w:r w:rsidRPr="003A43DF">
        <w:rPr>
          <w:spacing w:val="-5"/>
          <w:w w:val="105"/>
          <w:sz w:val="22"/>
          <w:szCs w:val="22"/>
        </w:rPr>
        <w:t xml:space="preserve"> </w:t>
      </w:r>
      <w:r w:rsidRPr="003A43DF">
        <w:rPr>
          <w:w w:val="105"/>
          <w:sz w:val="22"/>
          <w:szCs w:val="22"/>
        </w:rPr>
        <w:t>soggetto</w:t>
      </w:r>
      <w:r w:rsidRPr="003A43DF">
        <w:rPr>
          <w:spacing w:val="-7"/>
          <w:w w:val="105"/>
          <w:sz w:val="22"/>
          <w:szCs w:val="22"/>
        </w:rPr>
        <w:t xml:space="preserve"> </w:t>
      </w:r>
      <w:r w:rsidRPr="003A43DF">
        <w:rPr>
          <w:w w:val="105"/>
          <w:sz w:val="22"/>
          <w:szCs w:val="22"/>
        </w:rPr>
        <w:t>avente</w:t>
      </w:r>
      <w:r w:rsidRPr="003A43DF">
        <w:rPr>
          <w:spacing w:val="-7"/>
          <w:w w:val="105"/>
          <w:sz w:val="22"/>
          <w:szCs w:val="22"/>
        </w:rPr>
        <w:t xml:space="preserve"> </w:t>
      </w:r>
      <w:r w:rsidRPr="003A43DF">
        <w:rPr>
          <w:w w:val="105"/>
          <w:sz w:val="22"/>
          <w:szCs w:val="22"/>
        </w:rPr>
        <w:t>titolo</w:t>
      </w:r>
      <w:r w:rsidRPr="003A43DF">
        <w:rPr>
          <w:spacing w:val="-3"/>
          <w:w w:val="105"/>
          <w:sz w:val="22"/>
          <w:szCs w:val="22"/>
        </w:rPr>
        <w:t xml:space="preserve"> </w:t>
      </w:r>
      <w:r w:rsidRPr="003A43DF">
        <w:rPr>
          <w:w w:val="105"/>
          <w:sz w:val="22"/>
          <w:szCs w:val="22"/>
        </w:rPr>
        <w:t>costituisce</w:t>
      </w:r>
      <w:r w:rsidRPr="003A43DF">
        <w:rPr>
          <w:spacing w:val="-3"/>
          <w:w w:val="105"/>
          <w:sz w:val="22"/>
          <w:szCs w:val="22"/>
        </w:rPr>
        <w:t xml:space="preserve"> </w:t>
      </w:r>
      <w:r w:rsidRPr="003A43DF">
        <w:rPr>
          <w:w w:val="105"/>
          <w:sz w:val="22"/>
          <w:szCs w:val="22"/>
        </w:rPr>
        <w:t>a</w:t>
      </w:r>
      <w:r w:rsidRPr="003A43DF">
        <w:rPr>
          <w:spacing w:val="-6"/>
          <w:w w:val="105"/>
          <w:sz w:val="22"/>
          <w:szCs w:val="22"/>
        </w:rPr>
        <w:t xml:space="preserve"> </w:t>
      </w:r>
      <w:r w:rsidRPr="003A43DF">
        <w:rPr>
          <w:w w:val="105"/>
          <w:sz w:val="22"/>
          <w:szCs w:val="22"/>
        </w:rPr>
        <w:t>favore</w:t>
      </w:r>
      <w:r w:rsidRPr="003A43DF">
        <w:rPr>
          <w:spacing w:val="-3"/>
          <w:w w:val="105"/>
          <w:sz w:val="22"/>
          <w:szCs w:val="22"/>
        </w:rPr>
        <w:t xml:space="preserve"> </w:t>
      </w:r>
      <w:r w:rsidRPr="003A43DF">
        <w:rPr>
          <w:w w:val="105"/>
          <w:sz w:val="22"/>
          <w:szCs w:val="22"/>
        </w:rPr>
        <w:t>di</w:t>
      </w:r>
      <w:r w:rsidRPr="003A43DF">
        <w:rPr>
          <w:spacing w:val="-4"/>
          <w:w w:val="105"/>
          <w:sz w:val="22"/>
          <w:szCs w:val="22"/>
        </w:rPr>
        <w:t xml:space="preserve"> </w:t>
      </w:r>
      <w:r w:rsidRPr="003A43DF">
        <w:rPr>
          <w:w w:val="105"/>
          <w:sz w:val="22"/>
          <w:szCs w:val="22"/>
        </w:rPr>
        <w:t>un</w:t>
      </w:r>
      <w:r w:rsidRPr="003A43DF">
        <w:rPr>
          <w:spacing w:val="-6"/>
          <w:w w:val="105"/>
          <w:sz w:val="22"/>
          <w:szCs w:val="22"/>
        </w:rPr>
        <w:t xml:space="preserve"> </w:t>
      </w:r>
      <w:r w:rsidRPr="003A43DF">
        <w:rPr>
          <w:w w:val="105"/>
          <w:sz w:val="22"/>
          <w:szCs w:val="22"/>
        </w:rPr>
        <w:t>terzo</w:t>
      </w:r>
      <w:r w:rsidRPr="003A43DF">
        <w:rPr>
          <w:spacing w:val="-45"/>
          <w:w w:val="105"/>
          <w:sz w:val="22"/>
          <w:szCs w:val="22"/>
        </w:rPr>
        <w:t xml:space="preserve"> </w:t>
      </w:r>
      <w:r w:rsidRPr="003A43DF">
        <w:rPr>
          <w:w w:val="105"/>
          <w:sz w:val="22"/>
          <w:szCs w:val="22"/>
        </w:rPr>
        <w:t>il</w:t>
      </w:r>
      <w:r w:rsidRPr="003A43DF">
        <w:rPr>
          <w:spacing w:val="-6"/>
          <w:w w:val="105"/>
          <w:sz w:val="22"/>
          <w:szCs w:val="22"/>
        </w:rPr>
        <w:t xml:space="preserve"> </w:t>
      </w:r>
      <w:r w:rsidRPr="003A43DF">
        <w:rPr>
          <w:w w:val="105"/>
          <w:sz w:val="22"/>
          <w:szCs w:val="22"/>
        </w:rPr>
        <w:t>diritto</w:t>
      </w:r>
      <w:r w:rsidRPr="003A43DF">
        <w:rPr>
          <w:spacing w:val="-3"/>
          <w:w w:val="105"/>
          <w:sz w:val="22"/>
          <w:szCs w:val="22"/>
        </w:rPr>
        <w:t xml:space="preserve"> </w:t>
      </w:r>
      <w:r w:rsidRPr="003A43DF">
        <w:rPr>
          <w:w w:val="105"/>
          <w:sz w:val="22"/>
          <w:szCs w:val="22"/>
        </w:rPr>
        <w:t>di</w:t>
      </w:r>
      <w:r w:rsidRPr="003A43DF">
        <w:rPr>
          <w:spacing w:val="-6"/>
          <w:w w:val="105"/>
          <w:sz w:val="22"/>
          <w:szCs w:val="22"/>
        </w:rPr>
        <w:t xml:space="preserve"> </w:t>
      </w:r>
      <w:r w:rsidRPr="003A43DF">
        <w:rPr>
          <w:w w:val="105"/>
          <w:sz w:val="22"/>
          <w:szCs w:val="22"/>
        </w:rPr>
        <w:t>uso</w:t>
      </w:r>
      <w:r w:rsidRPr="003A43DF">
        <w:rPr>
          <w:spacing w:val="-3"/>
          <w:w w:val="105"/>
          <w:sz w:val="22"/>
          <w:szCs w:val="22"/>
        </w:rPr>
        <w:t xml:space="preserve"> </w:t>
      </w:r>
      <w:r w:rsidRPr="003A43DF">
        <w:rPr>
          <w:w w:val="105"/>
          <w:sz w:val="22"/>
          <w:szCs w:val="22"/>
        </w:rPr>
        <w:t>di</w:t>
      </w:r>
      <w:r w:rsidRPr="003A43DF">
        <w:rPr>
          <w:spacing w:val="-6"/>
          <w:w w:val="105"/>
          <w:sz w:val="22"/>
          <w:szCs w:val="22"/>
        </w:rPr>
        <w:t xml:space="preserve"> </w:t>
      </w:r>
      <w:r w:rsidRPr="003A43DF">
        <w:rPr>
          <w:w w:val="105"/>
          <w:sz w:val="22"/>
          <w:szCs w:val="22"/>
        </w:rPr>
        <w:t>una</w:t>
      </w:r>
      <w:r w:rsidRPr="003A43DF">
        <w:rPr>
          <w:spacing w:val="-4"/>
          <w:w w:val="105"/>
          <w:sz w:val="22"/>
          <w:szCs w:val="22"/>
        </w:rPr>
        <w:t xml:space="preserve"> </w:t>
      </w:r>
      <w:r w:rsidRPr="003A43DF">
        <w:rPr>
          <w:w w:val="105"/>
          <w:sz w:val="22"/>
          <w:szCs w:val="22"/>
        </w:rPr>
        <w:t>porzione</w:t>
      </w:r>
      <w:r w:rsidRPr="003A43DF">
        <w:rPr>
          <w:spacing w:val="-3"/>
          <w:w w:val="105"/>
          <w:sz w:val="22"/>
          <w:szCs w:val="22"/>
        </w:rPr>
        <w:t xml:space="preserve"> </w:t>
      </w:r>
      <w:r w:rsidRPr="003A43DF">
        <w:rPr>
          <w:w w:val="105"/>
          <w:sz w:val="22"/>
          <w:szCs w:val="22"/>
        </w:rPr>
        <w:t>di</w:t>
      </w:r>
      <w:r w:rsidRPr="003A43DF">
        <w:rPr>
          <w:spacing w:val="-5"/>
          <w:w w:val="105"/>
          <w:sz w:val="22"/>
          <w:szCs w:val="22"/>
        </w:rPr>
        <w:t xml:space="preserve"> </w:t>
      </w:r>
      <w:r w:rsidRPr="003A43DF">
        <w:rPr>
          <w:w w:val="105"/>
          <w:sz w:val="22"/>
          <w:szCs w:val="22"/>
        </w:rPr>
        <w:t>suolo</w:t>
      </w:r>
      <w:r w:rsidRPr="003A43DF">
        <w:rPr>
          <w:spacing w:val="-6"/>
          <w:w w:val="105"/>
          <w:sz w:val="22"/>
          <w:szCs w:val="22"/>
        </w:rPr>
        <w:t xml:space="preserve"> </w:t>
      </w:r>
      <w:r w:rsidRPr="003A43DF">
        <w:rPr>
          <w:w w:val="105"/>
          <w:sz w:val="22"/>
          <w:szCs w:val="22"/>
        </w:rPr>
        <w:t>o</w:t>
      </w:r>
      <w:r w:rsidRPr="003A43DF">
        <w:rPr>
          <w:spacing w:val="-3"/>
          <w:w w:val="105"/>
          <w:sz w:val="22"/>
          <w:szCs w:val="22"/>
        </w:rPr>
        <w:t xml:space="preserve"> </w:t>
      </w:r>
      <w:r w:rsidRPr="003A43DF">
        <w:rPr>
          <w:w w:val="105"/>
          <w:sz w:val="22"/>
          <w:szCs w:val="22"/>
        </w:rPr>
        <w:t>manufatto</w:t>
      </w:r>
      <w:r w:rsidRPr="003A43DF">
        <w:rPr>
          <w:spacing w:val="-5"/>
          <w:w w:val="105"/>
          <w:sz w:val="22"/>
          <w:szCs w:val="22"/>
        </w:rPr>
        <w:t xml:space="preserve"> </w:t>
      </w:r>
      <w:r w:rsidRPr="003A43DF">
        <w:rPr>
          <w:w w:val="105"/>
          <w:sz w:val="22"/>
          <w:szCs w:val="22"/>
        </w:rPr>
        <w:t>cimiteriale.</w:t>
      </w:r>
      <w:r w:rsidRPr="003A43DF">
        <w:rPr>
          <w:spacing w:val="-9"/>
          <w:w w:val="105"/>
          <w:sz w:val="22"/>
          <w:szCs w:val="22"/>
        </w:rPr>
        <w:t xml:space="preserve"> </w:t>
      </w:r>
      <w:r w:rsidRPr="003A43DF">
        <w:rPr>
          <w:w w:val="105"/>
          <w:sz w:val="22"/>
          <w:szCs w:val="22"/>
        </w:rPr>
        <w:t>Si</w:t>
      </w:r>
      <w:r w:rsidRPr="003A43DF">
        <w:rPr>
          <w:spacing w:val="-6"/>
          <w:w w:val="105"/>
          <w:sz w:val="22"/>
          <w:szCs w:val="22"/>
        </w:rPr>
        <w:t xml:space="preserve"> </w:t>
      </w:r>
      <w:r w:rsidRPr="003A43DF">
        <w:rPr>
          <w:w w:val="105"/>
          <w:sz w:val="22"/>
          <w:szCs w:val="22"/>
        </w:rPr>
        <w:t>configura</w:t>
      </w:r>
      <w:r w:rsidRPr="003A43DF">
        <w:rPr>
          <w:spacing w:val="-6"/>
          <w:w w:val="105"/>
          <w:sz w:val="22"/>
          <w:szCs w:val="22"/>
        </w:rPr>
        <w:t xml:space="preserve"> </w:t>
      </w:r>
      <w:r w:rsidRPr="003A43DF">
        <w:rPr>
          <w:w w:val="105"/>
          <w:sz w:val="22"/>
          <w:szCs w:val="22"/>
        </w:rPr>
        <w:t>in</w:t>
      </w:r>
      <w:r w:rsidRPr="003A43DF">
        <w:rPr>
          <w:spacing w:val="-4"/>
          <w:w w:val="105"/>
          <w:sz w:val="22"/>
          <w:szCs w:val="22"/>
        </w:rPr>
        <w:t xml:space="preserve"> </w:t>
      </w:r>
      <w:r w:rsidRPr="003A43DF">
        <w:rPr>
          <w:w w:val="105"/>
          <w:sz w:val="22"/>
          <w:szCs w:val="22"/>
        </w:rPr>
        <w:t>una</w:t>
      </w:r>
      <w:r w:rsidRPr="003A43DF">
        <w:rPr>
          <w:spacing w:val="-6"/>
          <w:w w:val="105"/>
          <w:sz w:val="22"/>
          <w:szCs w:val="22"/>
        </w:rPr>
        <w:t xml:space="preserve"> </w:t>
      </w:r>
      <w:r w:rsidRPr="003A43DF">
        <w:rPr>
          <w:w w:val="105"/>
          <w:sz w:val="22"/>
          <w:szCs w:val="22"/>
        </w:rPr>
        <w:t>concessione</w:t>
      </w:r>
      <w:r w:rsidRPr="003A43DF">
        <w:rPr>
          <w:spacing w:val="-3"/>
          <w:w w:val="105"/>
          <w:sz w:val="22"/>
          <w:szCs w:val="22"/>
        </w:rPr>
        <w:t xml:space="preserve"> </w:t>
      </w:r>
      <w:r w:rsidRPr="003A43DF">
        <w:rPr>
          <w:w w:val="105"/>
          <w:sz w:val="22"/>
          <w:szCs w:val="22"/>
        </w:rPr>
        <w:t>amministrativa</w:t>
      </w:r>
      <w:r w:rsidRPr="003A43DF">
        <w:rPr>
          <w:spacing w:val="-45"/>
          <w:w w:val="105"/>
          <w:sz w:val="22"/>
          <w:szCs w:val="22"/>
        </w:rPr>
        <w:t xml:space="preserve"> </w:t>
      </w:r>
      <w:r w:rsidRPr="003A43DF">
        <w:rPr>
          <w:spacing w:val="-1"/>
          <w:w w:val="105"/>
          <w:sz w:val="22"/>
          <w:szCs w:val="22"/>
        </w:rPr>
        <w:t>se</w:t>
      </w:r>
      <w:r w:rsidRPr="003A43DF">
        <w:rPr>
          <w:spacing w:val="-9"/>
          <w:w w:val="105"/>
          <w:sz w:val="22"/>
          <w:szCs w:val="22"/>
        </w:rPr>
        <w:t xml:space="preserve"> </w:t>
      </w:r>
      <w:r w:rsidRPr="003A43DF">
        <w:rPr>
          <w:spacing w:val="-1"/>
          <w:w w:val="105"/>
          <w:sz w:val="22"/>
          <w:szCs w:val="22"/>
        </w:rPr>
        <w:t>rilasciata</w:t>
      </w:r>
      <w:r w:rsidRPr="003A43DF">
        <w:rPr>
          <w:spacing w:val="-8"/>
          <w:w w:val="105"/>
          <w:sz w:val="22"/>
          <w:szCs w:val="22"/>
        </w:rPr>
        <w:t xml:space="preserve"> </w:t>
      </w:r>
      <w:r w:rsidRPr="003A43DF">
        <w:rPr>
          <w:w w:val="105"/>
          <w:sz w:val="22"/>
          <w:szCs w:val="22"/>
        </w:rPr>
        <w:t>dal</w:t>
      </w:r>
      <w:r w:rsidRPr="003A43DF">
        <w:rPr>
          <w:spacing w:val="-7"/>
          <w:w w:val="105"/>
          <w:sz w:val="22"/>
          <w:szCs w:val="22"/>
        </w:rPr>
        <w:t xml:space="preserve"> </w:t>
      </w:r>
      <w:r w:rsidRPr="003A43DF">
        <w:rPr>
          <w:w w:val="105"/>
          <w:sz w:val="22"/>
          <w:szCs w:val="22"/>
        </w:rPr>
        <w:t>comune</w:t>
      </w:r>
      <w:r w:rsidRPr="003A43DF">
        <w:rPr>
          <w:spacing w:val="-8"/>
          <w:w w:val="105"/>
          <w:sz w:val="22"/>
          <w:szCs w:val="22"/>
        </w:rPr>
        <w:t xml:space="preserve"> </w:t>
      </w:r>
      <w:r w:rsidRPr="003A43DF">
        <w:rPr>
          <w:w w:val="105"/>
          <w:sz w:val="22"/>
          <w:szCs w:val="22"/>
        </w:rPr>
        <w:t>e</w:t>
      </w:r>
      <w:r w:rsidRPr="003A43DF">
        <w:rPr>
          <w:spacing w:val="-9"/>
          <w:w w:val="105"/>
          <w:sz w:val="22"/>
          <w:szCs w:val="22"/>
        </w:rPr>
        <w:t xml:space="preserve"> </w:t>
      </w:r>
      <w:r w:rsidRPr="003A43DF">
        <w:rPr>
          <w:w w:val="105"/>
          <w:sz w:val="22"/>
          <w:szCs w:val="22"/>
        </w:rPr>
        <w:t>in</w:t>
      </w:r>
      <w:r w:rsidRPr="003A43DF">
        <w:rPr>
          <w:spacing w:val="-9"/>
          <w:w w:val="105"/>
          <w:sz w:val="22"/>
          <w:szCs w:val="22"/>
        </w:rPr>
        <w:t xml:space="preserve"> </w:t>
      </w:r>
      <w:r w:rsidRPr="003A43DF">
        <w:rPr>
          <w:w w:val="105"/>
          <w:sz w:val="22"/>
          <w:szCs w:val="22"/>
        </w:rPr>
        <w:t>una</w:t>
      </w:r>
      <w:r w:rsidRPr="003A43DF">
        <w:rPr>
          <w:spacing w:val="-6"/>
          <w:w w:val="105"/>
          <w:sz w:val="22"/>
          <w:szCs w:val="22"/>
        </w:rPr>
        <w:t xml:space="preserve"> </w:t>
      </w:r>
      <w:r w:rsidRPr="003A43DF">
        <w:rPr>
          <w:w w:val="105"/>
          <w:sz w:val="22"/>
          <w:szCs w:val="22"/>
        </w:rPr>
        <w:t>cessione</w:t>
      </w:r>
      <w:r w:rsidRPr="003A43DF">
        <w:rPr>
          <w:spacing w:val="-7"/>
          <w:w w:val="105"/>
          <w:sz w:val="22"/>
          <w:szCs w:val="22"/>
        </w:rPr>
        <w:t xml:space="preserve"> </w:t>
      </w:r>
      <w:r w:rsidRPr="003A43DF">
        <w:rPr>
          <w:w w:val="105"/>
          <w:sz w:val="22"/>
          <w:szCs w:val="22"/>
        </w:rPr>
        <w:t>di</w:t>
      </w:r>
      <w:r w:rsidRPr="003A43DF">
        <w:rPr>
          <w:spacing w:val="-8"/>
          <w:w w:val="105"/>
          <w:sz w:val="22"/>
          <w:szCs w:val="22"/>
        </w:rPr>
        <w:t xml:space="preserve"> </w:t>
      </w:r>
      <w:r w:rsidRPr="003A43DF">
        <w:rPr>
          <w:w w:val="105"/>
          <w:sz w:val="22"/>
          <w:szCs w:val="22"/>
        </w:rPr>
        <w:t>un</w:t>
      </w:r>
      <w:r w:rsidRPr="003A43DF">
        <w:rPr>
          <w:spacing w:val="-7"/>
          <w:w w:val="105"/>
          <w:sz w:val="22"/>
          <w:szCs w:val="22"/>
        </w:rPr>
        <w:t xml:space="preserve"> </w:t>
      </w:r>
      <w:r w:rsidRPr="003A43DF">
        <w:rPr>
          <w:w w:val="105"/>
          <w:sz w:val="22"/>
          <w:szCs w:val="22"/>
        </w:rPr>
        <w:t>diritto</w:t>
      </w:r>
      <w:r w:rsidRPr="003A43DF">
        <w:rPr>
          <w:spacing w:val="-7"/>
          <w:w w:val="105"/>
          <w:sz w:val="22"/>
          <w:szCs w:val="22"/>
        </w:rPr>
        <w:t xml:space="preserve"> </w:t>
      </w:r>
      <w:r w:rsidRPr="003A43DF">
        <w:rPr>
          <w:w w:val="105"/>
          <w:sz w:val="22"/>
          <w:szCs w:val="22"/>
        </w:rPr>
        <w:t>reale</w:t>
      </w:r>
      <w:r w:rsidRPr="003A43DF">
        <w:rPr>
          <w:spacing w:val="-7"/>
          <w:w w:val="105"/>
          <w:sz w:val="22"/>
          <w:szCs w:val="22"/>
        </w:rPr>
        <w:t xml:space="preserve"> </w:t>
      </w:r>
      <w:r w:rsidRPr="003A43DF">
        <w:rPr>
          <w:w w:val="105"/>
          <w:sz w:val="22"/>
          <w:szCs w:val="22"/>
        </w:rPr>
        <w:t>d’uso,</w:t>
      </w:r>
      <w:r w:rsidRPr="003A43DF">
        <w:rPr>
          <w:spacing w:val="-8"/>
          <w:w w:val="105"/>
          <w:sz w:val="22"/>
          <w:szCs w:val="22"/>
        </w:rPr>
        <w:t xml:space="preserve"> </w:t>
      </w:r>
      <w:r w:rsidRPr="003A43DF">
        <w:rPr>
          <w:w w:val="105"/>
          <w:sz w:val="22"/>
          <w:szCs w:val="22"/>
        </w:rPr>
        <w:t>se</w:t>
      </w:r>
      <w:r w:rsidRPr="003A43DF">
        <w:rPr>
          <w:spacing w:val="-9"/>
          <w:w w:val="105"/>
          <w:sz w:val="22"/>
          <w:szCs w:val="22"/>
        </w:rPr>
        <w:t xml:space="preserve"> </w:t>
      </w:r>
      <w:r w:rsidRPr="003A43DF">
        <w:rPr>
          <w:w w:val="105"/>
          <w:sz w:val="22"/>
          <w:szCs w:val="22"/>
        </w:rPr>
        <w:t>disposta</w:t>
      </w:r>
      <w:r w:rsidRPr="003A43DF">
        <w:rPr>
          <w:spacing w:val="-5"/>
          <w:w w:val="105"/>
          <w:sz w:val="22"/>
          <w:szCs w:val="22"/>
        </w:rPr>
        <w:t xml:space="preserve"> </w:t>
      </w:r>
      <w:r w:rsidRPr="003A43DF">
        <w:rPr>
          <w:w w:val="105"/>
          <w:sz w:val="22"/>
          <w:szCs w:val="22"/>
        </w:rPr>
        <w:t>da</w:t>
      </w:r>
      <w:r w:rsidRPr="003A43DF">
        <w:rPr>
          <w:spacing w:val="-6"/>
          <w:w w:val="105"/>
          <w:sz w:val="22"/>
          <w:szCs w:val="22"/>
        </w:rPr>
        <w:t xml:space="preserve"> </w:t>
      </w:r>
      <w:r w:rsidRPr="003A43DF">
        <w:rPr>
          <w:w w:val="105"/>
          <w:sz w:val="22"/>
          <w:szCs w:val="22"/>
        </w:rPr>
        <w:t>un</w:t>
      </w:r>
      <w:r w:rsidRPr="003A43DF">
        <w:rPr>
          <w:spacing w:val="-9"/>
          <w:w w:val="105"/>
          <w:sz w:val="22"/>
          <w:szCs w:val="22"/>
        </w:rPr>
        <w:t xml:space="preserve"> </w:t>
      </w:r>
      <w:r w:rsidRPr="003A43DF">
        <w:rPr>
          <w:w w:val="105"/>
          <w:sz w:val="22"/>
          <w:szCs w:val="22"/>
        </w:rPr>
        <w:t>soggetto</w:t>
      </w:r>
      <w:r w:rsidRPr="003A43DF">
        <w:rPr>
          <w:spacing w:val="-7"/>
          <w:w w:val="105"/>
          <w:sz w:val="22"/>
          <w:szCs w:val="22"/>
        </w:rPr>
        <w:t xml:space="preserve"> </w:t>
      </w:r>
      <w:r w:rsidRPr="003A43DF">
        <w:rPr>
          <w:w w:val="105"/>
          <w:sz w:val="22"/>
          <w:szCs w:val="22"/>
        </w:rPr>
        <w:t>di</w:t>
      </w:r>
      <w:r w:rsidRPr="003A43DF">
        <w:rPr>
          <w:spacing w:val="-8"/>
          <w:w w:val="105"/>
          <w:sz w:val="22"/>
          <w:szCs w:val="22"/>
        </w:rPr>
        <w:t xml:space="preserve"> </w:t>
      </w:r>
      <w:r w:rsidRPr="003A43DF">
        <w:rPr>
          <w:w w:val="105"/>
          <w:sz w:val="22"/>
          <w:szCs w:val="22"/>
        </w:rPr>
        <w:t>diritto</w:t>
      </w:r>
      <w:r w:rsidRPr="003A43DF">
        <w:rPr>
          <w:spacing w:val="-12"/>
          <w:w w:val="105"/>
          <w:sz w:val="22"/>
          <w:szCs w:val="22"/>
        </w:rPr>
        <w:t xml:space="preserve"> </w:t>
      </w:r>
      <w:r w:rsidRPr="003A43DF">
        <w:rPr>
          <w:w w:val="105"/>
          <w:sz w:val="22"/>
          <w:szCs w:val="22"/>
        </w:rPr>
        <w:t>privato;</w:t>
      </w:r>
    </w:p>
    <w:p w:rsidR="00042A1B" w:rsidRPr="003A43DF" w:rsidRDefault="00042A1B" w:rsidP="00042A1B">
      <w:pPr>
        <w:spacing w:line="247" w:lineRule="auto"/>
        <w:jc w:val="both"/>
        <w:sectPr w:rsidR="00042A1B" w:rsidRPr="003A43DF">
          <w:pgSz w:w="12240" w:h="15840"/>
          <w:pgMar w:top="1500" w:right="720" w:bottom="1180" w:left="480" w:header="0" w:footer="994" w:gutter="0"/>
          <w:cols w:space="720"/>
        </w:sectPr>
      </w:pPr>
    </w:p>
    <w:p w:rsidR="00042A1B" w:rsidRPr="003A43DF" w:rsidRDefault="00042A1B" w:rsidP="00042A1B">
      <w:pPr>
        <w:pStyle w:val="Corpotesto"/>
        <w:spacing w:before="36" w:line="249" w:lineRule="auto"/>
        <w:ind w:left="1103" w:right="513"/>
        <w:rPr>
          <w:sz w:val="22"/>
          <w:szCs w:val="22"/>
        </w:rPr>
      </w:pPr>
      <w:r w:rsidRPr="003A43DF">
        <w:rPr>
          <w:b/>
          <w:w w:val="105"/>
          <w:sz w:val="22"/>
          <w:szCs w:val="22"/>
        </w:rPr>
        <w:lastRenderedPageBreak/>
        <w:t>Fabbricati</w:t>
      </w:r>
      <w:r w:rsidRPr="003A43DF">
        <w:rPr>
          <w:b/>
          <w:spacing w:val="-8"/>
          <w:w w:val="105"/>
          <w:sz w:val="22"/>
          <w:szCs w:val="22"/>
        </w:rPr>
        <w:t xml:space="preserve"> </w:t>
      </w:r>
      <w:r w:rsidRPr="003A43DF">
        <w:rPr>
          <w:b/>
          <w:w w:val="105"/>
          <w:sz w:val="22"/>
          <w:szCs w:val="22"/>
        </w:rPr>
        <w:t>per</w:t>
      </w:r>
      <w:r w:rsidRPr="003A43DF">
        <w:rPr>
          <w:b/>
          <w:spacing w:val="-8"/>
          <w:w w:val="105"/>
          <w:sz w:val="22"/>
          <w:szCs w:val="22"/>
        </w:rPr>
        <w:t xml:space="preserve"> </w:t>
      </w:r>
      <w:r w:rsidRPr="003A43DF">
        <w:rPr>
          <w:b/>
          <w:w w:val="105"/>
          <w:sz w:val="22"/>
          <w:szCs w:val="22"/>
        </w:rPr>
        <w:t>sepolture</w:t>
      </w:r>
      <w:r w:rsidRPr="003A43DF">
        <w:rPr>
          <w:b/>
          <w:spacing w:val="-9"/>
          <w:w w:val="105"/>
          <w:sz w:val="22"/>
          <w:szCs w:val="22"/>
        </w:rPr>
        <w:t xml:space="preserve"> </w:t>
      </w:r>
      <w:r w:rsidRPr="003A43DF">
        <w:rPr>
          <w:b/>
          <w:w w:val="105"/>
          <w:sz w:val="22"/>
          <w:szCs w:val="22"/>
        </w:rPr>
        <w:t>a</w:t>
      </w:r>
      <w:r w:rsidRPr="003A43DF">
        <w:rPr>
          <w:b/>
          <w:spacing w:val="-8"/>
          <w:w w:val="105"/>
          <w:sz w:val="22"/>
          <w:szCs w:val="22"/>
        </w:rPr>
        <w:t xml:space="preserve"> </w:t>
      </w:r>
      <w:r w:rsidRPr="003A43DF">
        <w:rPr>
          <w:b/>
          <w:w w:val="105"/>
          <w:sz w:val="22"/>
          <w:szCs w:val="22"/>
        </w:rPr>
        <w:t>tumulazione:</w:t>
      </w:r>
      <w:r w:rsidRPr="003A43DF">
        <w:rPr>
          <w:b/>
          <w:spacing w:val="-4"/>
          <w:w w:val="105"/>
          <w:sz w:val="22"/>
          <w:szCs w:val="22"/>
        </w:rPr>
        <w:t xml:space="preserve"> </w:t>
      </w:r>
      <w:r w:rsidRPr="003A43DF">
        <w:rPr>
          <w:w w:val="105"/>
          <w:sz w:val="22"/>
          <w:szCs w:val="22"/>
        </w:rPr>
        <w:t>colombari,</w:t>
      </w:r>
      <w:r w:rsidRPr="003A43DF">
        <w:rPr>
          <w:spacing w:val="-9"/>
          <w:w w:val="105"/>
          <w:sz w:val="22"/>
          <w:szCs w:val="22"/>
        </w:rPr>
        <w:t xml:space="preserve"> </w:t>
      </w:r>
      <w:r w:rsidRPr="003A43DF">
        <w:rPr>
          <w:w w:val="105"/>
          <w:sz w:val="22"/>
          <w:szCs w:val="22"/>
        </w:rPr>
        <w:t>tombe</w:t>
      </w:r>
      <w:r w:rsidRPr="003A43DF">
        <w:rPr>
          <w:spacing w:val="-8"/>
          <w:w w:val="105"/>
          <w:sz w:val="22"/>
          <w:szCs w:val="22"/>
        </w:rPr>
        <w:t xml:space="preserve"> </w:t>
      </w:r>
      <w:r w:rsidRPr="003A43DF">
        <w:rPr>
          <w:w w:val="105"/>
          <w:sz w:val="22"/>
          <w:szCs w:val="22"/>
        </w:rPr>
        <w:t>di</w:t>
      </w:r>
      <w:r w:rsidRPr="003A43DF">
        <w:rPr>
          <w:spacing w:val="-11"/>
          <w:w w:val="105"/>
          <w:sz w:val="22"/>
          <w:szCs w:val="22"/>
        </w:rPr>
        <w:t xml:space="preserve"> </w:t>
      </w:r>
      <w:r w:rsidRPr="003A43DF">
        <w:rPr>
          <w:w w:val="105"/>
          <w:sz w:val="22"/>
          <w:szCs w:val="22"/>
        </w:rPr>
        <w:t>famiglia</w:t>
      </w:r>
      <w:r w:rsidRPr="003A43DF">
        <w:rPr>
          <w:spacing w:val="-7"/>
          <w:w w:val="105"/>
          <w:sz w:val="22"/>
          <w:szCs w:val="22"/>
        </w:rPr>
        <w:t xml:space="preserve"> </w:t>
      </w:r>
      <w:r w:rsidRPr="003A43DF">
        <w:rPr>
          <w:w w:val="105"/>
          <w:sz w:val="22"/>
          <w:szCs w:val="22"/>
        </w:rPr>
        <w:t>ipogee</w:t>
      </w:r>
      <w:r w:rsidRPr="003A43DF">
        <w:rPr>
          <w:spacing w:val="-9"/>
          <w:w w:val="105"/>
          <w:sz w:val="22"/>
          <w:szCs w:val="22"/>
        </w:rPr>
        <w:t xml:space="preserve"> </w:t>
      </w:r>
      <w:r w:rsidRPr="003A43DF">
        <w:rPr>
          <w:w w:val="105"/>
          <w:sz w:val="22"/>
          <w:szCs w:val="22"/>
        </w:rPr>
        <w:t>(ad</w:t>
      </w:r>
      <w:r w:rsidRPr="003A43DF">
        <w:rPr>
          <w:spacing w:val="-8"/>
          <w:w w:val="105"/>
          <w:sz w:val="22"/>
          <w:szCs w:val="22"/>
        </w:rPr>
        <w:t xml:space="preserve"> </w:t>
      </w:r>
      <w:r w:rsidRPr="003A43DF">
        <w:rPr>
          <w:w w:val="105"/>
          <w:sz w:val="22"/>
          <w:szCs w:val="22"/>
        </w:rPr>
        <w:t>avello,</w:t>
      </w:r>
      <w:r w:rsidRPr="003A43DF">
        <w:rPr>
          <w:spacing w:val="-8"/>
          <w:w w:val="105"/>
          <w:sz w:val="22"/>
          <w:szCs w:val="22"/>
        </w:rPr>
        <w:t xml:space="preserve"> </w:t>
      </w:r>
      <w:r w:rsidRPr="003A43DF">
        <w:rPr>
          <w:w w:val="105"/>
          <w:sz w:val="22"/>
          <w:szCs w:val="22"/>
        </w:rPr>
        <w:t>alla</w:t>
      </w:r>
      <w:r w:rsidRPr="003A43DF">
        <w:rPr>
          <w:spacing w:val="-9"/>
          <w:w w:val="105"/>
          <w:sz w:val="22"/>
          <w:szCs w:val="22"/>
        </w:rPr>
        <w:t xml:space="preserve"> </w:t>
      </w:r>
      <w:r w:rsidRPr="003A43DF">
        <w:rPr>
          <w:w w:val="105"/>
          <w:sz w:val="22"/>
          <w:szCs w:val="22"/>
        </w:rPr>
        <w:t>romana,</w:t>
      </w:r>
      <w:r w:rsidRPr="003A43DF">
        <w:rPr>
          <w:spacing w:val="-10"/>
          <w:w w:val="105"/>
          <w:sz w:val="22"/>
          <w:szCs w:val="22"/>
        </w:rPr>
        <w:t xml:space="preserve"> </w:t>
      </w:r>
      <w:r w:rsidRPr="003A43DF">
        <w:rPr>
          <w:w w:val="105"/>
          <w:sz w:val="22"/>
          <w:szCs w:val="22"/>
        </w:rPr>
        <w:t>interrate),</w:t>
      </w:r>
      <w:r w:rsidRPr="003A43DF">
        <w:rPr>
          <w:spacing w:val="-45"/>
          <w:w w:val="105"/>
          <w:sz w:val="22"/>
          <w:szCs w:val="22"/>
        </w:rPr>
        <w:t xml:space="preserve"> </w:t>
      </w:r>
      <w:r w:rsidRPr="003A43DF">
        <w:rPr>
          <w:w w:val="105"/>
          <w:sz w:val="22"/>
          <w:szCs w:val="22"/>
        </w:rPr>
        <w:t>tombe di famiglia epigee (edicole funerarie, cappelle gentilizie) aventi loculi, cellette ossario e/o cellette</w:t>
      </w:r>
      <w:r w:rsidRPr="003A43DF">
        <w:rPr>
          <w:spacing w:val="1"/>
          <w:w w:val="105"/>
          <w:sz w:val="22"/>
          <w:szCs w:val="22"/>
        </w:rPr>
        <w:t xml:space="preserve"> </w:t>
      </w:r>
      <w:r w:rsidRPr="003A43DF">
        <w:rPr>
          <w:w w:val="105"/>
          <w:sz w:val="22"/>
          <w:szCs w:val="22"/>
        </w:rPr>
        <w:t>cinerario</w:t>
      </w:r>
      <w:r w:rsidRPr="003A43DF">
        <w:rPr>
          <w:spacing w:val="-5"/>
          <w:w w:val="105"/>
          <w:sz w:val="22"/>
          <w:szCs w:val="22"/>
        </w:rPr>
        <w:t xml:space="preserve"> </w:t>
      </w:r>
      <w:r w:rsidRPr="003A43DF">
        <w:rPr>
          <w:w w:val="105"/>
          <w:sz w:val="22"/>
          <w:szCs w:val="22"/>
        </w:rPr>
        <w:t>per</w:t>
      </w:r>
      <w:r w:rsidRPr="003A43DF">
        <w:rPr>
          <w:spacing w:val="-6"/>
          <w:w w:val="105"/>
          <w:sz w:val="22"/>
          <w:szCs w:val="22"/>
        </w:rPr>
        <w:t xml:space="preserve"> </w:t>
      </w:r>
      <w:r w:rsidRPr="003A43DF">
        <w:rPr>
          <w:w w:val="105"/>
          <w:sz w:val="22"/>
          <w:szCs w:val="22"/>
        </w:rPr>
        <w:t>la</w:t>
      </w:r>
      <w:r w:rsidRPr="003A43DF">
        <w:rPr>
          <w:spacing w:val="-4"/>
          <w:w w:val="105"/>
          <w:sz w:val="22"/>
          <w:szCs w:val="22"/>
        </w:rPr>
        <w:t xml:space="preserve"> </w:t>
      </w:r>
      <w:r w:rsidRPr="003A43DF">
        <w:rPr>
          <w:w w:val="105"/>
          <w:sz w:val="22"/>
          <w:szCs w:val="22"/>
        </w:rPr>
        <w:t>collocazione</w:t>
      </w:r>
      <w:r w:rsidRPr="003A43DF">
        <w:rPr>
          <w:spacing w:val="-6"/>
          <w:w w:val="105"/>
          <w:sz w:val="22"/>
          <w:szCs w:val="22"/>
        </w:rPr>
        <w:t xml:space="preserve"> </w:t>
      </w:r>
      <w:r w:rsidRPr="003A43DF">
        <w:rPr>
          <w:w w:val="105"/>
          <w:sz w:val="22"/>
          <w:szCs w:val="22"/>
        </w:rPr>
        <w:t>di</w:t>
      </w:r>
      <w:r w:rsidRPr="003A43DF">
        <w:rPr>
          <w:spacing w:val="-5"/>
          <w:w w:val="105"/>
          <w:sz w:val="22"/>
          <w:szCs w:val="22"/>
        </w:rPr>
        <w:t xml:space="preserve"> </w:t>
      </w:r>
      <w:r w:rsidRPr="003A43DF">
        <w:rPr>
          <w:w w:val="105"/>
          <w:sz w:val="22"/>
          <w:szCs w:val="22"/>
        </w:rPr>
        <w:t>feretri</w:t>
      </w:r>
      <w:r w:rsidRPr="003A43DF">
        <w:rPr>
          <w:spacing w:val="-7"/>
          <w:w w:val="105"/>
          <w:sz w:val="22"/>
          <w:szCs w:val="22"/>
        </w:rPr>
        <w:t xml:space="preserve"> </w:t>
      </w:r>
      <w:r w:rsidRPr="003A43DF">
        <w:rPr>
          <w:w w:val="105"/>
          <w:sz w:val="22"/>
          <w:szCs w:val="22"/>
        </w:rPr>
        <w:t>e/o</w:t>
      </w:r>
      <w:r w:rsidRPr="003A43DF">
        <w:rPr>
          <w:spacing w:val="-2"/>
          <w:w w:val="105"/>
          <w:sz w:val="22"/>
          <w:szCs w:val="22"/>
        </w:rPr>
        <w:t xml:space="preserve"> </w:t>
      </w:r>
      <w:r w:rsidRPr="003A43DF">
        <w:rPr>
          <w:w w:val="105"/>
          <w:sz w:val="22"/>
          <w:szCs w:val="22"/>
        </w:rPr>
        <w:t>cassette</w:t>
      </w:r>
      <w:r w:rsidRPr="003A43DF">
        <w:rPr>
          <w:spacing w:val="-6"/>
          <w:w w:val="105"/>
          <w:sz w:val="22"/>
          <w:szCs w:val="22"/>
        </w:rPr>
        <w:t xml:space="preserve"> </w:t>
      </w:r>
      <w:r w:rsidRPr="003A43DF">
        <w:rPr>
          <w:w w:val="105"/>
          <w:sz w:val="22"/>
          <w:szCs w:val="22"/>
        </w:rPr>
        <w:t>contenenti</w:t>
      </w:r>
      <w:r w:rsidRPr="003A43DF">
        <w:rPr>
          <w:spacing w:val="-6"/>
          <w:w w:val="105"/>
          <w:sz w:val="22"/>
          <w:szCs w:val="22"/>
        </w:rPr>
        <w:t xml:space="preserve"> </w:t>
      </w:r>
      <w:r w:rsidRPr="003A43DF">
        <w:rPr>
          <w:w w:val="105"/>
          <w:sz w:val="22"/>
          <w:szCs w:val="22"/>
        </w:rPr>
        <w:t>resti</w:t>
      </w:r>
      <w:r w:rsidRPr="003A43DF">
        <w:rPr>
          <w:spacing w:val="-6"/>
          <w:w w:val="105"/>
          <w:sz w:val="22"/>
          <w:szCs w:val="22"/>
        </w:rPr>
        <w:t xml:space="preserve"> </w:t>
      </w:r>
      <w:r w:rsidRPr="003A43DF">
        <w:rPr>
          <w:w w:val="105"/>
          <w:sz w:val="22"/>
          <w:szCs w:val="22"/>
        </w:rPr>
        <w:t>mortali</w:t>
      </w:r>
      <w:r w:rsidRPr="003A43DF">
        <w:rPr>
          <w:spacing w:val="-7"/>
          <w:w w:val="105"/>
          <w:sz w:val="22"/>
          <w:szCs w:val="22"/>
        </w:rPr>
        <w:t xml:space="preserve"> </w:t>
      </w:r>
      <w:r w:rsidRPr="003A43DF">
        <w:rPr>
          <w:w w:val="105"/>
          <w:sz w:val="22"/>
          <w:szCs w:val="22"/>
        </w:rPr>
        <w:t>ossei</w:t>
      </w:r>
      <w:r w:rsidRPr="003A43DF">
        <w:rPr>
          <w:spacing w:val="-5"/>
          <w:w w:val="105"/>
          <w:sz w:val="22"/>
          <w:szCs w:val="22"/>
        </w:rPr>
        <w:t xml:space="preserve"> </w:t>
      </w:r>
      <w:r w:rsidRPr="003A43DF">
        <w:rPr>
          <w:w w:val="105"/>
          <w:sz w:val="22"/>
          <w:szCs w:val="22"/>
        </w:rPr>
        <w:t>e/o</w:t>
      </w:r>
      <w:r w:rsidRPr="003A43DF">
        <w:rPr>
          <w:spacing w:val="-8"/>
          <w:w w:val="105"/>
          <w:sz w:val="22"/>
          <w:szCs w:val="22"/>
        </w:rPr>
        <w:t xml:space="preserve"> </w:t>
      </w:r>
      <w:r w:rsidRPr="003A43DF">
        <w:rPr>
          <w:w w:val="105"/>
          <w:sz w:val="22"/>
          <w:szCs w:val="22"/>
        </w:rPr>
        <w:t>urne</w:t>
      </w:r>
      <w:r w:rsidRPr="003A43DF">
        <w:rPr>
          <w:spacing w:val="-4"/>
          <w:w w:val="105"/>
          <w:sz w:val="22"/>
          <w:szCs w:val="22"/>
        </w:rPr>
        <w:t xml:space="preserve"> </w:t>
      </w:r>
      <w:r w:rsidRPr="003A43DF">
        <w:rPr>
          <w:w w:val="105"/>
          <w:sz w:val="22"/>
          <w:szCs w:val="22"/>
        </w:rPr>
        <w:t>cinerarie;</w:t>
      </w:r>
    </w:p>
    <w:p w:rsidR="00042A1B" w:rsidRPr="003A43DF" w:rsidRDefault="00042A1B" w:rsidP="00042A1B">
      <w:pPr>
        <w:pStyle w:val="Corpotesto"/>
        <w:spacing w:line="241" w:lineRule="exact"/>
        <w:ind w:left="1103"/>
        <w:rPr>
          <w:sz w:val="22"/>
          <w:szCs w:val="22"/>
        </w:rPr>
      </w:pPr>
      <w:r w:rsidRPr="003A43DF">
        <w:rPr>
          <w:b/>
          <w:w w:val="105"/>
          <w:sz w:val="22"/>
          <w:szCs w:val="22"/>
        </w:rPr>
        <w:t>Feretro</w:t>
      </w:r>
      <w:r w:rsidRPr="003A43DF">
        <w:rPr>
          <w:b/>
          <w:spacing w:val="-8"/>
          <w:w w:val="105"/>
          <w:sz w:val="22"/>
          <w:szCs w:val="22"/>
        </w:rPr>
        <w:t xml:space="preserve"> </w:t>
      </w:r>
      <w:r w:rsidRPr="003A43DF">
        <w:rPr>
          <w:w w:val="105"/>
          <w:sz w:val="22"/>
          <w:szCs w:val="22"/>
        </w:rPr>
        <w:t>:</w:t>
      </w:r>
      <w:r w:rsidRPr="003A43DF">
        <w:rPr>
          <w:spacing w:val="-10"/>
          <w:w w:val="105"/>
          <w:sz w:val="22"/>
          <w:szCs w:val="22"/>
        </w:rPr>
        <w:t xml:space="preserve"> </w:t>
      </w:r>
      <w:r w:rsidRPr="003A43DF">
        <w:rPr>
          <w:w w:val="105"/>
          <w:sz w:val="22"/>
          <w:szCs w:val="22"/>
        </w:rPr>
        <w:t>insieme</w:t>
      </w:r>
      <w:r w:rsidRPr="003A43DF">
        <w:rPr>
          <w:spacing w:val="-11"/>
          <w:w w:val="105"/>
          <w:sz w:val="22"/>
          <w:szCs w:val="22"/>
        </w:rPr>
        <w:t xml:space="preserve"> </w:t>
      </w:r>
      <w:r w:rsidRPr="003A43DF">
        <w:rPr>
          <w:w w:val="105"/>
          <w:sz w:val="22"/>
          <w:szCs w:val="22"/>
        </w:rPr>
        <w:t>della</w:t>
      </w:r>
      <w:r w:rsidRPr="003A43DF">
        <w:rPr>
          <w:spacing w:val="-8"/>
          <w:w w:val="105"/>
          <w:sz w:val="22"/>
          <w:szCs w:val="22"/>
        </w:rPr>
        <w:t xml:space="preserve"> </w:t>
      </w:r>
      <w:r w:rsidRPr="003A43DF">
        <w:rPr>
          <w:w w:val="105"/>
          <w:sz w:val="22"/>
          <w:szCs w:val="22"/>
        </w:rPr>
        <w:t>bara</w:t>
      </w:r>
      <w:r w:rsidRPr="003A43DF">
        <w:rPr>
          <w:spacing w:val="-12"/>
          <w:w w:val="105"/>
          <w:sz w:val="22"/>
          <w:szCs w:val="22"/>
        </w:rPr>
        <w:t xml:space="preserve"> </w:t>
      </w:r>
      <w:r w:rsidRPr="003A43DF">
        <w:rPr>
          <w:w w:val="105"/>
          <w:sz w:val="22"/>
          <w:szCs w:val="22"/>
        </w:rPr>
        <w:t>e</w:t>
      </w:r>
      <w:r w:rsidRPr="003A43DF">
        <w:rPr>
          <w:spacing w:val="-9"/>
          <w:w w:val="105"/>
          <w:sz w:val="22"/>
          <w:szCs w:val="22"/>
        </w:rPr>
        <w:t xml:space="preserve"> </w:t>
      </w:r>
      <w:r w:rsidRPr="003A43DF">
        <w:rPr>
          <w:w w:val="105"/>
          <w:sz w:val="22"/>
          <w:szCs w:val="22"/>
        </w:rPr>
        <w:t>del</w:t>
      </w:r>
      <w:r w:rsidRPr="003A43DF">
        <w:rPr>
          <w:spacing w:val="-6"/>
          <w:w w:val="105"/>
          <w:sz w:val="22"/>
          <w:szCs w:val="22"/>
        </w:rPr>
        <w:t xml:space="preserve"> </w:t>
      </w:r>
      <w:r w:rsidRPr="003A43DF">
        <w:rPr>
          <w:w w:val="105"/>
          <w:sz w:val="22"/>
          <w:szCs w:val="22"/>
        </w:rPr>
        <w:t>cadavere</w:t>
      </w:r>
      <w:r w:rsidRPr="003A43DF">
        <w:rPr>
          <w:spacing w:val="-10"/>
          <w:w w:val="105"/>
          <w:sz w:val="22"/>
          <w:szCs w:val="22"/>
        </w:rPr>
        <w:t xml:space="preserve"> </w:t>
      </w:r>
      <w:r w:rsidRPr="003A43DF">
        <w:rPr>
          <w:w w:val="105"/>
          <w:sz w:val="22"/>
          <w:szCs w:val="22"/>
        </w:rPr>
        <w:t>ivi</w:t>
      </w:r>
      <w:r w:rsidRPr="003A43DF">
        <w:rPr>
          <w:spacing w:val="-8"/>
          <w:w w:val="105"/>
          <w:sz w:val="22"/>
          <w:szCs w:val="22"/>
        </w:rPr>
        <w:t xml:space="preserve"> </w:t>
      </w:r>
      <w:r w:rsidRPr="003A43DF">
        <w:rPr>
          <w:w w:val="105"/>
          <w:sz w:val="22"/>
          <w:szCs w:val="22"/>
        </w:rPr>
        <w:t>contenuto;</w:t>
      </w:r>
    </w:p>
    <w:p w:rsidR="00C371DB" w:rsidRPr="003A43DF" w:rsidRDefault="00042A1B" w:rsidP="00042A1B">
      <w:pPr>
        <w:pStyle w:val="Corpotesto"/>
        <w:spacing w:before="10" w:line="247" w:lineRule="auto"/>
        <w:ind w:left="1103" w:right="509"/>
        <w:rPr>
          <w:spacing w:val="1"/>
          <w:w w:val="105"/>
          <w:sz w:val="22"/>
          <w:szCs w:val="22"/>
        </w:rPr>
      </w:pPr>
      <w:r w:rsidRPr="003A43DF">
        <w:rPr>
          <w:b/>
          <w:w w:val="105"/>
          <w:sz w:val="22"/>
          <w:szCs w:val="22"/>
        </w:rPr>
        <w:t>Obitorio</w:t>
      </w:r>
      <w:r w:rsidRPr="003A43DF">
        <w:rPr>
          <w:w w:val="105"/>
          <w:sz w:val="22"/>
          <w:szCs w:val="22"/>
        </w:rPr>
        <w:t>:</w:t>
      </w:r>
      <w:r w:rsidRPr="003A43DF">
        <w:rPr>
          <w:spacing w:val="-1"/>
          <w:w w:val="105"/>
          <w:sz w:val="22"/>
          <w:szCs w:val="22"/>
        </w:rPr>
        <w:t xml:space="preserve"> </w:t>
      </w:r>
      <w:r w:rsidRPr="003A43DF">
        <w:rPr>
          <w:w w:val="105"/>
          <w:sz w:val="22"/>
          <w:szCs w:val="22"/>
        </w:rPr>
        <w:t>luogo</w:t>
      </w:r>
      <w:r w:rsidRPr="003A43DF">
        <w:rPr>
          <w:spacing w:val="1"/>
          <w:w w:val="105"/>
          <w:sz w:val="22"/>
          <w:szCs w:val="22"/>
        </w:rPr>
        <w:t xml:space="preserve"> </w:t>
      </w:r>
      <w:r w:rsidRPr="003A43DF">
        <w:rPr>
          <w:w w:val="105"/>
          <w:sz w:val="22"/>
          <w:szCs w:val="22"/>
        </w:rPr>
        <w:t>nel</w:t>
      </w:r>
      <w:r w:rsidRPr="003A43DF">
        <w:rPr>
          <w:spacing w:val="1"/>
          <w:w w:val="105"/>
          <w:sz w:val="22"/>
          <w:szCs w:val="22"/>
        </w:rPr>
        <w:t xml:space="preserve"> </w:t>
      </w:r>
      <w:r w:rsidRPr="003A43DF">
        <w:rPr>
          <w:w w:val="105"/>
          <w:sz w:val="22"/>
          <w:szCs w:val="22"/>
        </w:rPr>
        <w:t>quale</w:t>
      </w:r>
      <w:r w:rsidRPr="003A43DF">
        <w:rPr>
          <w:spacing w:val="3"/>
          <w:w w:val="105"/>
          <w:sz w:val="22"/>
          <w:szCs w:val="22"/>
        </w:rPr>
        <w:t xml:space="preserve"> </w:t>
      </w:r>
      <w:r w:rsidRPr="003A43DF">
        <w:rPr>
          <w:w w:val="105"/>
          <w:sz w:val="22"/>
          <w:szCs w:val="22"/>
        </w:rPr>
        <w:t>mantenere</w:t>
      </w:r>
      <w:r w:rsidRPr="003A43DF">
        <w:rPr>
          <w:spacing w:val="3"/>
          <w:w w:val="105"/>
          <w:sz w:val="22"/>
          <w:szCs w:val="22"/>
        </w:rPr>
        <w:t xml:space="preserve"> </w:t>
      </w:r>
      <w:r w:rsidRPr="003A43DF">
        <w:rPr>
          <w:w w:val="105"/>
          <w:sz w:val="22"/>
          <w:szCs w:val="22"/>
        </w:rPr>
        <w:t>in</w:t>
      </w:r>
      <w:r w:rsidRPr="003A43DF">
        <w:rPr>
          <w:spacing w:val="1"/>
          <w:w w:val="105"/>
          <w:sz w:val="22"/>
          <w:szCs w:val="22"/>
        </w:rPr>
        <w:t xml:space="preserve"> </w:t>
      </w:r>
      <w:r w:rsidRPr="003A43DF">
        <w:rPr>
          <w:w w:val="105"/>
          <w:sz w:val="22"/>
          <w:szCs w:val="22"/>
        </w:rPr>
        <w:t>osservazione</w:t>
      </w:r>
      <w:r w:rsidRPr="003A43DF">
        <w:rPr>
          <w:spacing w:val="1"/>
          <w:w w:val="105"/>
          <w:sz w:val="22"/>
          <w:szCs w:val="22"/>
        </w:rPr>
        <w:t xml:space="preserve"> </w:t>
      </w:r>
      <w:r w:rsidRPr="003A43DF">
        <w:rPr>
          <w:w w:val="105"/>
          <w:sz w:val="22"/>
          <w:szCs w:val="22"/>
        </w:rPr>
        <w:t>e</w:t>
      </w:r>
      <w:r w:rsidRPr="003A43DF">
        <w:rPr>
          <w:spacing w:val="2"/>
          <w:w w:val="105"/>
          <w:sz w:val="22"/>
          <w:szCs w:val="22"/>
        </w:rPr>
        <w:t xml:space="preserve"> </w:t>
      </w:r>
      <w:r w:rsidRPr="003A43DF">
        <w:rPr>
          <w:w w:val="105"/>
          <w:sz w:val="22"/>
          <w:szCs w:val="22"/>
        </w:rPr>
        <w:t>custodire</w:t>
      </w:r>
      <w:r w:rsidRPr="003A43DF">
        <w:rPr>
          <w:spacing w:val="2"/>
          <w:w w:val="105"/>
          <w:sz w:val="22"/>
          <w:szCs w:val="22"/>
        </w:rPr>
        <w:t xml:space="preserve"> </w:t>
      </w:r>
      <w:r w:rsidRPr="003A43DF">
        <w:rPr>
          <w:w w:val="105"/>
          <w:sz w:val="22"/>
          <w:szCs w:val="22"/>
        </w:rPr>
        <w:t>una</w:t>
      </w:r>
      <w:r w:rsidRPr="003A43DF">
        <w:rPr>
          <w:spacing w:val="2"/>
          <w:w w:val="105"/>
          <w:sz w:val="22"/>
          <w:szCs w:val="22"/>
        </w:rPr>
        <w:t xml:space="preserve"> </w:t>
      </w:r>
      <w:r w:rsidRPr="003A43DF">
        <w:rPr>
          <w:w w:val="105"/>
          <w:sz w:val="22"/>
          <w:szCs w:val="22"/>
        </w:rPr>
        <w:t>salma,</w:t>
      </w:r>
      <w:r w:rsidRPr="003A43DF">
        <w:rPr>
          <w:spacing w:val="3"/>
          <w:w w:val="105"/>
          <w:sz w:val="22"/>
          <w:szCs w:val="22"/>
        </w:rPr>
        <w:t xml:space="preserve"> </w:t>
      </w:r>
      <w:r w:rsidRPr="003A43DF">
        <w:rPr>
          <w:w w:val="105"/>
          <w:sz w:val="22"/>
          <w:szCs w:val="22"/>
        </w:rPr>
        <w:t>in</w:t>
      </w:r>
      <w:r w:rsidRPr="003A43DF">
        <w:rPr>
          <w:spacing w:val="3"/>
          <w:w w:val="105"/>
          <w:sz w:val="22"/>
          <w:szCs w:val="22"/>
        </w:rPr>
        <w:t xml:space="preserve"> </w:t>
      </w:r>
      <w:r w:rsidRPr="003A43DF">
        <w:rPr>
          <w:w w:val="105"/>
          <w:sz w:val="22"/>
          <w:szCs w:val="22"/>
        </w:rPr>
        <w:t>attesa</w:t>
      </w:r>
      <w:r w:rsidRPr="003A43DF">
        <w:rPr>
          <w:spacing w:val="1"/>
          <w:w w:val="105"/>
          <w:sz w:val="22"/>
          <w:szCs w:val="22"/>
        </w:rPr>
        <w:t xml:space="preserve"> </w:t>
      </w:r>
      <w:r w:rsidRPr="003A43DF">
        <w:rPr>
          <w:w w:val="105"/>
          <w:sz w:val="22"/>
          <w:szCs w:val="22"/>
        </w:rPr>
        <w:t>di</w:t>
      </w:r>
      <w:r w:rsidRPr="003A43DF">
        <w:rPr>
          <w:spacing w:val="2"/>
          <w:w w:val="105"/>
          <w:sz w:val="22"/>
          <w:szCs w:val="22"/>
        </w:rPr>
        <w:t xml:space="preserve"> </w:t>
      </w:r>
      <w:r w:rsidRPr="003A43DF">
        <w:rPr>
          <w:w w:val="105"/>
          <w:sz w:val="22"/>
          <w:szCs w:val="22"/>
        </w:rPr>
        <w:t>procedere</w:t>
      </w:r>
      <w:r w:rsidRPr="003A43DF">
        <w:rPr>
          <w:spacing w:val="3"/>
          <w:w w:val="105"/>
          <w:sz w:val="22"/>
          <w:szCs w:val="22"/>
        </w:rPr>
        <w:t xml:space="preserve"> </w:t>
      </w:r>
      <w:r w:rsidRPr="003A43DF">
        <w:rPr>
          <w:w w:val="105"/>
          <w:sz w:val="22"/>
          <w:szCs w:val="22"/>
        </w:rPr>
        <w:t>ad</w:t>
      </w:r>
      <w:r w:rsidRPr="003A43DF">
        <w:rPr>
          <w:spacing w:val="2"/>
          <w:w w:val="105"/>
          <w:sz w:val="22"/>
          <w:szCs w:val="22"/>
        </w:rPr>
        <w:t xml:space="preserve"> </w:t>
      </w:r>
      <w:r w:rsidRPr="003A43DF">
        <w:rPr>
          <w:w w:val="105"/>
          <w:sz w:val="22"/>
          <w:szCs w:val="22"/>
        </w:rPr>
        <w:t>indagini</w:t>
      </w:r>
      <w:r w:rsidRPr="003A43DF">
        <w:rPr>
          <w:spacing w:val="-44"/>
          <w:w w:val="105"/>
          <w:sz w:val="22"/>
          <w:szCs w:val="22"/>
        </w:rPr>
        <w:t xml:space="preserve"> </w:t>
      </w:r>
      <w:r w:rsidRPr="003A43DF">
        <w:rPr>
          <w:w w:val="105"/>
          <w:sz w:val="22"/>
          <w:szCs w:val="22"/>
        </w:rPr>
        <w:t>autoptiche o del riconoscimento, o salme di persone decedute in luoghi pubblici o in abitazioni antigieniche;</w:t>
      </w:r>
      <w:r w:rsidRPr="003A43DF">
        <w:rPr>
          <w:spacing w:val="1"/>
          <w:w w:val="105"/>
          <w:sz w:val="22"/>
          <w:szCs w:val="22"/>
        </w:rPr>
        <w:t xml:space="preserve"> </w:t>
      </w:r>
    </w:p>
    <w:p w:rsidR="00042A1B" w:rsidRPr="003A43DF" w:rsidRDefault="00042A1B" w:rsidP="00042A1B">
      <w:pPr>
        <w:pStyle w:val="Corpotesto"/>
        <w:spacing w:before="10" w:line="247" w:lineRule="auto"/>
        <w:ind w:left="1103" w:right="509"/>
        <w:rPr>
          <w:sz w:val="22"/>
          <w:szCs w:val="22"/>
        </w:rPr>
      </w:pPr>
      <w:r w:rsidRPr="003A43DF">
        <w:rPr>
          <w:b/>
          <w:w w:val="105"/>
          <w:sz w:val="22"/>
          <w:szCs w:val="22"/>
        </w:rPr>
        <w:t>Ossario</w:t>
      </w:r>
      <w:r w:rsidRPr="003A43DF">
        <w:rPr>
          <w:b/>
          <w:spacing w:val="43"/>
          <w:w w:val="105"/>
          <w:sz w:val="22"/>
          <w:szCs w:val="22"/>
        </w:rPr>
        <w:t xml:space="preserve"> </w:t>
      </w:r>
      <w:r w:rsidRPr="003A43DF">
        <w:rPr>
          <w:b/>
          <w:w w:val="105"/>
          <w:sz w:val="22"/>
          <w:szCs w:val="22"/>
        </w:rPr>
        <w:t>e/o</w:t>
      </w:r>
      <w:r w:rsidRPr="003A43DF">
        <w:rPr>
          <w:b/>
          <w:spacing w:val="42"/>
          <w:w w:val="105"/>
          <w:sz w:val="22"/>
          <w:szCs w:val="22"/>
        </w:rPr>
        <w:t xml:space="preserve"> </w:t>
      </w:r>
      <w:r w:rsidRPr="003A43DF">
        <w:rPr>
          <w:b/>
          <w:w w:val="105"/>
          <w:sz w:val="22"/>
          <w:szCs w:val="22"/>
        </w:rPr>
        <w:t>Cinerario</w:t>
      </w:r>
      <w:r w:rsidRPr="003A43DF">
        <w:rPr>
          <w:b/>
          <w:spacing w:val="44"/>
          <w:w w:val="105"/>
          <w:sz w:val="22"/>
          <w:szCs w:val="22"/>
        </w:rPr>
        <w:t xml:space="preserve"> </w:t>
      </w:r>
      <w:r w:rsidRPr="003A43DF">
        <w:rPr>
          <w:b/>
          <w:w w:val="105"/>
          <w:sz w:val="22"/>
          <w:szCs w:val="22"/>
        </w:rPr>
        <w:t>comune</w:t>
      </w:r>
      <w:r w:rsidRPr="003A43DF">
        <w:rPr>
          <w:w w:val="105"/>
          <w:sz w:val="22"/>
          <w:szCs w:val="22"/>
        </w:rPr>
        <w:t>:</w:t>
      </w:r>
      <w:r w:rsidRPr="003A43DF">
        <w:rPr>
          <w:spacing w:val="46"/>
          <w:w w:val="105"/>
          <w:sz w:val="22"/>
          <w:szCs w:val="22"/>
        </w:rPr>
        <w:t xml:space="preserve"> </w:t>
      </w:r>
      <w:r w:rsidRPr="003A43DF">
        <w:rPr>
          <w:w w:val="105"/>
          <w:sz w:val="22"/>
          <w:szCs w:val="22"/>
        </w:rPr>
        <w:t>luogo</w:t>
      </w:r>
      <w:r w:rsidRPr="003A43DF">
        <w:rPr>
          <w:spacing w:val="42"/>
          <w:w w:val="105"/>
          <w:sz w:val="22"/>
          <w:szCs w:val="22"/>
        </w:rPr>
        <w:t xml:space="preserve"> </w:t>
      </w:r>
      <w:r w:rsidRPr="003A43DF">
        <w:rPr>
          <w:w w:val="105"/>
          <w:sz w:val="22"/>
          <w:szCs w:val="22"/>
        </w:rPr>
        <w:t>(costituito</w:t>
      </w:r>
      <w:r w:rsidRPr="003A43DF">
        <w:rPr>
          <w:spacing w:val="45"/>
          <w:w w:val="105"/>
          <w:sz w:val="22"/>
          <w:szCs w:val="22"/>
        </w:rPr>
        <w:t xml:space="preserve"> </w:t>
      </w:r>
      <w:r w:rsidRPr="003A43DF">
        <w:rPr>
          <w:w w:val="105"/>
          <w:sz w:val="22"/>
          <w:szCs w:val="22"/>
        </w:rPr>
        <w:t>generalmente</w:t>
      </w:r>
      <w:r w:rsidRPr="003A43DF">
        <w:rPr>
          <w:spacing w:val="46"/>
          <w:w w:val="105"/>
          <w:sz w:val="22"/>
          <w:szCs w:val="22"/>
        </w:rPr>
        <w:t xml:space="preserve"> </w:t>
      </w:r>
      <w:r w:rsidRPr="003A43DF">
        <w:rPr>
          <w:w w:val="105"/>
          <w:sz w:val="22"/>
          <w:szCs w:val="22"/>
        </w:rPr>
        <w:t>da</w:t>
      </w:r>
      <w:r w:rsidRPr="003A43DF">
        <w:rPr>
          <w:spacing w:val="42"/>
          <w:w w:val="105"/>
          <w:sz w:val="22"/>
          <w:szCs w:val="22"/>
        </w:rPr>
        <w:t xml:space="preserve"> </w:t>
      </w:r>
      <w:r w:rsidRPr="003A43DF">
        <w:rPr>
          <w:w w:val="105"/>
          <w:sz w:val="22"/>
          <w:szCs w:val="22"/>
        </w:rPr>
        <w:t>un</w:t>
      </w:r>
      <w:r w:rsidRPr="003A43DF">
        <w:rPr>
          <w:spacing w:val="46"/>
          <w:w w:val="105"/>
          <w:sz w:val="22"/>
          <w:szCs w:val="22"/>
        </w:rPr>
        <w:t xml:space="preserve"> </w:t>
      </w:r>
      <w:r w:rsidRPr="003A43DF">
        <w:rPr>
          <w:w w:val="105"/>
          <w:sz w:val="22"/>
          <w:szCs w:val="22"/>
        </w:rPr>
        <w:t>manufatto</w:t>
      </w:r>
      <w:r w:rsidRPr="003A43DF">
        <w:rPr>
          <w:spacing w:val="42"/>
          <w:w w:val="105"/>
          <w:sz w:val="22"/>
          <w:szCs w:val="22"/>
        </w:rPr>
        <w:t xml:space="preserve"> </w:t>
      </w:r>
      <w:r w:rsidRPr="003A43DF">
        <w:rPr>
          <w:w w:val="105"/>
          <w:sz w:val="22"/>
          <w:szCs w:val="22"/>
        </w:rPr>
        <w:t>ipogeo)</w:t>
      </w:r>
      <w:r w:rsidRPr="003A43DF">
        <w:rPr>
          <w:spacing w:val="47"/>
          <w:w w:val="105"/>
          <w:sz w:val="22"/>
          <w:szCs w:val="22"/>
        </w:rPr>
        <w:t xml:space="preserve"> </w:t>
      </w:r>
      <w:r w:rsidRPr="003A43DF">
        <w:rPr>
          <w:w w:val="105"/>
          <w:sz w:val="22"/>
          <w:szCs w:val="22"/>
        </w:rPr>
        <w:t>nel</w:t>
      </w:r>
      <w:r w:rsidRPr="003A43DF">
        <w:rPr>
          <w:spacing w:val="45"/>
          <w:w w:val="105"/>
          <w:sz w:val="22"/>
          <w:szCs w:val="22"/>
        </w:rPr>
        <w:t xml:space="preserve"> </w:t>
      </w:r>
      <w:r w:rsidRPr="003A43DF">
        <w:rPr>
          <w:w w:val="105"/>
          <w:sz w:val="22"/>
          <w:szCs w:val="22"/>
        </w:rPr>
        <w:t>quale</w:t>
      </w:r>
      <w:r w:rsidRPr="003A43DF">
        <w:rPr>
          <w:spacing w:val="44"/>
          <w:w w:val="105"/>
          <w:sz w:val="22"/>
          <w:szCs w:val="22"/>
        </w:rPr>
        <w:t xml:space="preserve"> </w:t>
      </w:r>
      <w:r w:rsidRPr="003A43DF">
        <w:rPr>
          <w:w w:val="105"/>
          <w:sz w:val="22"/>
          <w:szCs w:val="22"/>
        </w:rPr>
        <w:t>sono</w:t>
      </w:r>
      <w:r w:rsidRPr="003A43DF">
        <w:rPr>
          <w:spacing w:val="-45"/>
          <w:w w:val="105"/>
          <w:sz w:val="22"/>
          <w:szCs w:val="22"/>
        </w:rPr>
        <w:t xml:space="preserve"> </w:t>
      </w:r>
      <w:r w:rsidRPr="003A43DF">
        <w:rPr>
          <w:w w:val="105"/>
          <w:sz w:val="22"/>
          <w:szCs w:val="22"/>
        </w:rPr>
        <w:t>collocati in</w:t>
      </w:r>
      <w:r w:rsidRPr="003A43DF">
        <w:rPr>
          <w:spacing w:val="-5"/>
          <w:w w:val="105"/>
          <w:sz w:val="22"/>
          <w:szCs w:val="22"/>
        </w:rPr>
        <w:t xml:space="preserve"> </w:t>
      </w:r>
      <w:r w:rsidRPr="003A43DF">
        <w:rPr>
          <w:w w:val="105"/>
          <w:sz w:val="22"/>
          <w:szCs w:val="22"/>
        </w:rPr>
        <w:t>forma</w:t>
      </w:r>
      <w:r w:rsidRPr="003A43DF">
        <w:rPr>
          <w:spacing w:val="-4"/>
          <w:w w:val="105"/>
          <w:sz w:val="22"/>
          <w:szCs w:val="22"/>
        </w:rPr>
        <w:t xml:space="preserve"> </w:t>
      </w:r>
      <w:r w:rsidRPr="003A43DF">
        <w:rPr>
          <w:w w:val="105"/>
          <w:sz w:val="22"/>
          <w:szCs w:val="22"/>
        </w:rPr>
        <w:t>indistinta</w:t>
      </w:r>
      <w:r w:rsidRPr="003A43DF">
        <w:rPr>
          <w:spacing w:val="-1"/>
          <w:w w:val="105"/>
          <w:sz w:val="22"/>
          <w:szCs w:val="22"/>
        </w:rPr>
        <w:t xml:space="preserve"> </w:t>
      </w:r>
      <w:r w:rsidRPr="003A43DF">
        <w:rPr>
          <w:w w:val="105"/>
          <w:sz w:val="22"/>
          <w:szCs w:val="22"/>
        </w:rPr>
        <w:t>i</w:t>
      </w:r>
      <w:r w:rsidRPr="003A43DF">
        <w:rPr>
          <w:spacing w:val="-4"/>
          <w:w w:val="105"/>
          <w:sz w:val="22"/>
          <w:szCs w:val="22"/>
        </w:rPr>
        <w:t xml:space="preserve"> </w:t>
      </w:r>
      <w:r w:rsidRPr="003A43DF">
        <w:rPr>
          <w:w w:val="105"/>
          <w:sz w:val="22"/>
          <w:szCs w:val="22"/>
        </w:rPr>
        <w:t>resti</w:t>
      </w:r>
      <w:r w:rsidRPr="003A43DF">
        <w:rPr>
          <w:spacing w:val="1"/>
          <w:w w:val="105"/>
          <w:sz w:val="22"/>
          <w:szCs w:val="22"/>
        </w:rPr>
        <w:t xml:space="preserve"> </w:t>
      </w:r>
      <w:r w:rsidRPr="003A43DF">
        <w:rPr>
          <w:w w:val="105"/>
          <w:sz w:val="22"/>
          <w:szCs w:val="22"/>
        </w:rPr>
        <w:t>mortali</w:t>
      </w:r>
      <w:r w:rsidRPr="003A43DF">
        <w:rPr>
          <w:spacing w:val="-3"/>
          <w:w w:val="105"/>
          <w:sz w:val="22"/>
          <w:szCs w:val="22"/>
        </w:rPr>
        <w:t xml:space="preserve"> </w:t>
      </w:r>
      <w:r w:rsidRPr="003A43DF">
        <w:rPr>
          <w:w w:val="105"/>
          <w:sz w:val="22"/>
          <w:szCs w:val="22"/>
        </w:rPr>
        <w:t>ossei</w:t>
      </w:r>
      <w:r w:rsidRPr="003A43DF">
        <w:rPr>
          <w:spacing w:val="-4"/>
          <w:w w:val="105"/>
          <w:sz w:val="22"/>
          <w:szCs w:val="22"/>
        </w:rPr>
        <w:t xml:space="preserve"> </w:t>
      </w:r>
      <w:r w:rsidRPr="003A43DF">
        <w:rPr>
          <w:w w:val="105"/>
          <w:sz w:val="22"/>
          <w:szCs w:val="22"/>
        </w:rPr>
        <w:t>e/o</w:t>
      </w:r>
      <w:r w:rsidRPr="003A43DF">
        <w:rPr>
          <w:spacing w:val="-2"/>
          <w:w w:val="105"/>
          <w:sz w:val="22"/>
          <w:szCs w:val="22"/>
        </w:rPr>
        <w:t xml:space="preserve"> </w:t>
      </w:r>
      <w:r w:rsidRPr="003A43DF">
        <w:rPr>
          <w:w w:val="105"/>
          <w:sz w:val="22"/>
          <w:szCs w:val="22"/>
        </w:rPr>
        <w:t>le</w:t>
      </w:r>
      <w:r w:rsidRPr="003A43DF">
        <w:rPr>
          <w:spacing w:val="-3"/>
          <w:w w:val="105"/>
          <w:sz w:val="22"/>
          <w:szCs w:val="22"/>
        </w:rPr>
        <w:t xml:space="preserve"> </w:t>
      </w:r>
      <w:r w:rsidRPr="003A43DF">
        <w:rPr>
          <w:w w:val="105"/>
          <w:sz w:val="22"/>
          <w:szCs w:val="22"/>
        </w:rPr>
        <w:t>ceneri</w:t>
      </w:r>
      <w:r w:rsidRPr="003A43DF">
        <w:rPr>
          <w:spacing w:val="-5"/>
          <w:w w:val="105"/>
          <w:sz w:val="22"/>
          <w:szCs w:val="22"/>
        </w:rPr>
        <w:t xml:space="preserve"> </w:t>
      </w:r>
      <w:r w:rsidRPr="003A43DF">
        <w:rPr>
          <w:w w:val="105"/>
          <w:sz w:val="22"/>
          <w:szCs w:val="22"/>
        </w:rPr>
        <w:t>dei</w:t>
      </w:r>
      <w:r w:rsidRPr="003A43DF">
        <w:rPr>
          <w:spacing w:val="-5"/>
          <w:w w:val="105"/>
          <w:sz w:val="22"/>
          <w:szCs w:val="22"/>
        </w:rPr>
        <w:t xml:space="preserve"> </w:t>
      </w:r>
      <w:r w:rsidRPr="003A43DF">
        <w:rPr>
          <w:w w:val="105"/>
          <w:sz w:val="22"/>
          <w:szCs w:val="22"/>
        </w:rPr>
        <w:t>defunti;</w:t>
      </w:r>
    </w:p>
    <w:p w:rsidR="00042A1B" w:rsidRPr="003A43DF" w:rsidRDefault="00042A1B" w:rsidP="00042A1B">
      <w:pPr>
        <w:pStyle w:val="Corpotesto"/>
        <w:spacing w:before="2" w:line="247" w:lineRule="auto"/>
        <w:ind w:left="1103" w:right="514"/>
        <w:rPr>
          <w:sz w:val="22"/>
          <w:szCs w:val="22"/>
        </w:rPr>
      </w:pPr>
      <w:r w:rsidRPr="003A43DF">
        <w:rPr>
          <w:b/>
          <w:w w:val="105"/>
          <w:sz w:val="22"/>
          <w:szCs w:val="22"/>
        </w:rPr>
        <w:t>Registri Cimiteriali</w:t>
      </w:r>
      <w:r w:rsidRPr="003A43DF">
        <w:rPr>
          <w:w w:val="105"/>
          <w:sz w:val="22"/>
          <w:szCs w:val="22"/>
        </w:rPr>
        <w:t>: registro su cui vengono riportate tutte le movimentazioni (salme/feretri, resti ossei o</w:t>
      </w:r>
      <w:r w:rsidRPr="003A43DF">
        <w:rPr>
          <w:spacing w:val="1"/>
          <w:w w:val="105"/>
          <w:sz w:val="22"/>
          <w:szCs w:val="22"/>
        </w:rPr>
        <w:t xml:space="preserve"> </w:t>
      </w:r>
      <w:r w:rsidRPr="003A43DF">
        <w:rPr>
          <w:w w:val="105"/>
          <w:sz w:val="22"/>
          <w:szCs w:val="22"/>
        </w:rPr>
        <w:t>ceneri) in ingresso e in uscita dal cimitero, e tutte le operazioni cimiteriali effettuate secondo quanto previsto</w:t>
      </w:r>
      <w:r w:rsidRPr="003A43DF">
        <w:rPr>
          <w:spacing w:val="1"/>
          <w:w w:val="105"/>
          <w:sz w:val="22"/>
          <w:szCs w:val="22"/>
        </w:rPr>
        <w:t xml:space="preserve"> </w:t>
      </w:r>
      <w:r w:rsidRPr="003A43DF">
        <w:rPr>
          <w:w w:val="105"/>
          <w:sz w:val="22"/>
          <w:szCs w:val="22"/>
        </w:rPr>
        <w:t>dall’art.</w:t>
      </w:r>
      <w:r w:rsidRPr="003A43DF">
        <w:rPr>
          <w:spacing w:val="-4"/>
          <w:w w:val="105"/>
          <w:sz w:val="22"/>
          <w:szCs w:val="22"/>
        </w:rPr>
        <w:t xml:space="preserve"> </w:t>
      </w:r>
      <w:r w:rsidRPr="003A43DF">
        <w:rPr>
          <w:w w:val="105"/>
          <w:sz w:val="22"/>
          <w:szCs w:val="22"/>
        </w:rPr>
        <w:t>52</w:t>
      </w:r>
      <w:r w:rsidRPr="003A43DF">
        <w:rPr>
          <w:spacing w:val="-3"/>
          <w:w w:val="105"/>
          <w:sz w:val="22"/>
          <w:szCs w:val="22"/>
        </w:rPr>
        <w:t xml:space="preserve"> </w:t>
      </w:r>
      <w:r w:rsidRPr="003A43DF">
        <w:rPr>
          <w:w w:val="105"/>
          <w:sz w:val="22"/>
          <w:szCs w:val="22"/>
        </w:rPr>
        <w:t>del</w:t>
      </w:r>
      <w:r w:rsidRPr="003A43DF">
        <w:rPr>
          <w:spacing w:val="-2"/>
          <w:w w:val="105"/>
          <w:sz w:val="22"/>
          <w:szCs w:val="22"/>
        </w:rPr>
        <w:t xml:space="preserve"> </w:t>
      </w:r>
      <w:r w:rsidRPr="003A43DF">
        <w:rPr>
          <w:w w:val="105"/>
          <w:sz w:val="22"/>
          <w:szCs w:val="22"/>
        </w:rPr>
        <w:t>D.P.R.</w:t>
      </w:r>
      <w:r w:rsidRPr="003A43DF">
        <w:rPr>
          <w:spacing w:val="-3"/>
          <w:w w:val="105"/>
          <w:sz w:val="22"/>
          <w:szCs w:val="22"/>
        </w:rPr>
        <w:t xml:space="preserve"> </w:t>
      </w:r>
      <w:r w:rsidRPr="003A43DF">
        <w:rPr>
          <w:w w:val="105"/>
          <w:sz w:val="22"/>
          <w:szCs w:val="22"/>
        </w:rPr>
        <w:t>285/1990</w:t>
      </w:r>
      <w:r w:rsidRPr="003A43DF">
        <w:rPr>
          <w:spacing w:val="-3"/>
          <w:w w:val="105"/>
          <w:sz w:val="22"/>
          <w:szCs w:val="22"/>
        </w:rPr>
        <w:t xml:space="preserve"> </w:t>
      </w:r>
      <w:r w:rsidRPr="003A43DF">
        <w:rPr>
          <w:w w:val="105"/>
          <w:sz w:val="22"/>
          <w:szCs w:val="22"/>
        </w:rPr>
        <w:t>e</w:t>
      </w:r>
      <w:r w:rsidRPr="003A43DF">
        <w:rPr>
          <w:spacing w:val="-2"/>
          <w:w w:val="105"/>
          <w:sz w:val="22"/>
          <w:szCs w:val="22"/>
        </w:rPr>
        <w:t xml:space="preserve"> </w:t>
      </w:r>
      <w:proofErr w:type="spellStart"/>
      <w:r w:rsidRPr="003A43DF">
        <w:rPr>
          <w:w w:val="105"/>
          <w:sz w:val="22"/>
          <w:szCs w:val="22"/>
        </w:rPr>
        <w:t>s.m.i.</w:t>
      </w:r>
      <w:proofErr w:type="spellEnd"/>
      <w:r w:rsidRPr="003A43DF">
        <w:rPr>
          <w:w w:val="105"/>
          <w:sz w:val="22"/>
          <w:szCs w:val="22"/>
        </w:rPr>
        <w:t>;</w:t>
      </w:r>
    </w:p>
    <w:p w:rsidR="00042A1B" w:rsidRPr="003A43DF" w:rsidRDefault="00042A1B" w:rsidP="00042A1B">
      <w:pPr>
        <w:pStyle w:val="Corpotesto"/>
        <w:spacing w:before="4" w:line="247" w:lineRule="auto"/>
        <w:ind w:left="1103" w:right="513"/>
        <w:rPr>
          <w:sz w:val="22"/>
          <w:szCs w:val="22"/>
        </w:rPr>
      </w:pPr>
      <w:r w:rsidRPr="003A43DF">
        <w:rPr>
          <w:b/>
          <w:spacing w:val="-1"/>
          <w:w w:val="105"/>
          <w:sz w:val="22"/>
          <w:szCs w:val="22"/>
        </w:rPr>
        <w:t>Regolamento</w:t>
      </w:r>
      <w:r w:rsidRPr="003A43DF">
        <w:rPr>
          <w:b/>
          <w:spacing w:val="-7"/>
          <w:w w:val="105"/>
          <w:sz w:val="22"/>
          <w:szCs w:val="22"/>
        </w:rPr>
        <w:t xml:space="preserve"> </w:t>
      </w:r>
      <w:r w:rsidRPr="003A43DF">
        <w:rPr>
          <w:b/>
          <w:spacing w:val="-1"/>
          <w:w w:val="105"/>
          <w:sz w:val="22"/>
          <w:szCs w:val="22"/>
        </w:rPr>
        <w:t>comunale</w:t>
      </w:r>
      <w:r w:rsidRPr="003A43DF">
        <w:rPr>
          <w:b/>
          <w:spacing w:val="-6"/>
          <w:w w:val="105"/>
          <w:sz w:val="22"/>
          <w:szCs w:val="22"/>
        </w:rPr>
        <w:t xml:space="preserve"> </w:t>
      </w:r>
      <w:r w:rsidRPr="003A43DF">
        <w:rPr>
          <w:b/>
          <w:spacing w:val="-1"/>
          <w:w w:val="105"/>
          <w:sz w:val="22"/>
          <w:szCs w:val="22"/>
        </w:rPr>
        <w:t>di</w:t>
      </w:r>
      <w:r w:rsidRPr="003A43DF">
        <w:rPr>
          <w:b/>
          <w:spacing w:val="-9"/>
          <w:w w:val="105"/>
          <w:sz w:val="22"/>
          <w:szCs w:val="22"/>
        </w:rPr>
        <w:t xml:space="preserve"> </w:t>
      </w:r>
      <w:r w:rsidRPr="003A43DF">
        <w:rPr>
          <w:b/>
          <w:spacing w:val="-1"/>
          <w:w w:val="105"/>
          <w:sz w:val="22"/>
          <w:szCs w:val="22"/>
        </w:rPr>
        <w:t>Polizia</w:t>
      </w:r>
      <w:r w:rsidRPr="003A43DF">
        <w:rPr>
          <w:b/>
          <w:spacing w:val="-8"/>
          <w:w w:val="105"/>
          <w:sz w:val="22"/>
          <w:szCs w:val="22"/>
        </w:rPr>
        <w:t xml:space="preserve"> </w:t>
      </w:r>
      <w:r w:rsidRPr="003A43DF">
        <w:rPr>
          <w:b/>
          <w:spacing w:val="-1"/>
          <w:w w:val="105"/>
          <w:sz w:val="22"/>
          <w:szCs w:val="22"/>
        </w:rPr>
        <w:t>Mortuaria</w:t>
      </w:r>
      <w:r w:rsidRPr="003A43DF">
        <w:rPr>
          <w:spacing w:val="-1"/>
          <w:w w:val="105"/>
          <w:sz w:val="22"/>
          <w:szCs w:val="22"/>
        </w:rPr>
        <w:t>:</w:t>
      </w:r>
      <w:r w:rsidRPr="003A43DF">
        <w:rPr>
          <w:spacing w:val="-11"/>
          <w:w w:val="105"/>
          <w:sz w:val="22"/>
          <w:szCs w:val="22"/>
        </w:rPr>
        <w:t xml:space="preserve"> </w:t>
      </w:r>
      <w:r w:rsidRPr="003A43DF">
        <w:rPr>
          <w:spacing w:val="-1"/>
          <w:w w:val="105"/>
          <w:sz w:val="22"/>
          <w:szCs w:val="22"/>
        </w:rPr>
        <w:t>regolamento</w:t>
      </w:r>
      <w:r w:rsidRPr="003A43DF">
        <w:rPr>
          <w:spacing w:val="-8"/>
          <w:w w:val="105"/>
          <w:sz w:val="22"/>
          <w:szCs w:val="22"/>
        </w:rPr>
        <w:t xml:space="preserve"> </w:t>
      </w:r>
      <w:r w:rsidRPr="003A43DF">
        <w:rPr>
          <w:w w:val="105"/>
          <w:sz w:val="22"/>
          <w:szCs w:val="22"/>
        </w:rPr>
        <w:t>redatto</w:t>
      </w:r>
      <w:r w:rsidRPr="003A43DF">
        <w:rPr>
          <w:spacing w:val="-8"/>
          <w:w w:val="105"/>
          <w:sz w:val="22"/>
          <w:szCs w:val="22"/>
        </w:rPr>
        <w:t xml:space="preserve"> </w:t>
      </w:r>
      <w:r w:rsidRPr="003A43DF">
        <w:rPr>
          <w:w w:val="105"/>
          <w:sz w:val="22"/>
          <w:szCs w:val="22"/>
        </w:rPr>
        <w:t>e</w:t>
      </w:r>
      <w:r w:rsidRPr="003A43DF">
        <w:rPr>
          <w:spacing w:val="-9"/>
          <w:w w:val="105"/>
          <w:sz w:val="22"/>
          <w:szCs w:val="22"/>
        </w:rPr>
        <w:t xml:space="preserve"> </w:t>
      </w:r>
      <w:r w:rsidRPr="003A43DF">
        <w:rPr>
          <w:w w:val="105"/>
          <w:sz w:val="22"/>
          <w:szCs w:val="22"/>
        </w:rPr>
        <w:t>approvato</w:t>
      </w:r>
      <w:r w:rsidRPr="003A43DF">
        <w:rPr>
          <w:spacing w:val="-7"/>
          <w:w w:val="105"/>
          <w:sz w:val="22"/>
          <w:szCs w:val="22"/>
        </w:rPr>
        <w:t xml:space="preserve"> </w:t>
      </w:r>
      <w:r w:rsidRPr="003A43DF">
        <w:rPr>
          <w:w w:val="105"/>
          <w:sz w:val="22"/>
          <w:szCs w:val="22"/>
        </w:rPr>
        <w:t>dall’amministrazione</w:t>
      </w:r>
      <w:r w:rsidRPr="003A43DF">
        <w:rPr>
          <w:spacing w:val="-7"/>
          <w:w w:val="105"/>
          <w:sz w:val="22"/>
          <w:szCs w:val="22"/>
        </w:rPr>
        <w:t xml:space="preserve"> </w:t>
      </w:r>
      <w:r w:rsidRPr="003A43DF">
        <w:rPr>
          <w:w w:val="105"/>
          <w:sz w:val="22"/>
          <w:szCs w:val="22"/>
        </w:rPr>
        <w:t>comunale</w:t>
      </w:r>
      <w:r w:rsidRPr="003A43DF">
        <w:rPr>
          <w:spacing w:val="-45"/>
          <w:w w:val="105"/>
          <w:sz w:val="22"/>
          <w:szCs w:val="22"/>
        </w:rPr>
        <w:t xml:space="preserve"> </w:t>
      </w:r>
      <w:r w:rsidRPr="003A43DF">
        <w:rPr>
          <w:w w:val="105"/>
          <w:sz w:val="22"/>
          <w:szCs w:val="22"/>
        </w:rPr>
        <w:t>che regolamenta le attività cimiteriali e funebri e che recepisce il regolamento nazionale di polizia mortuaria</w:t>
      </w:r>
      <w:r w:rsidRPr="003A43DF">
        <w:rPr>
          <w:spacing w:val="1"/>
          <w:w w:val="105"/>
          <w:sz w:val="22"/>
          <w:szCs w:val="22"/>
        </w:rPr>
        <w:t xml:space="preserve"> </w:t>
      </w:r>
      <w:r w:rsidRPr="003A43DF">
        <w:rPr>
          <w:w w:val="105"/>
          <w:sz w:val="22"/>
          <w:szCs w:val="22"/>
        </w:rPr>
        <w:t>adattandolo</w:t>
      </w:r>
      <w:r w:rsidRPr="003A43DF">
        <w:rPr>
          <w:spacing w:val="-5"/>
          <w:w w:val="105"/>
          <w:sz w:val="22"/>
          <w:szCs w:val="22"/>
        </w:rPr>
        <w:t xml:space="preserve"> </w:t>
      </w:r>
      <w:r w:rsidRPr="003A43DF">
        <w:rPr>
          <w:w w:val="105"/>
          <w:sz w:val="22"/>
          <w:szCs w:val="22"/>
        </w:rPr>
        <w:t>se</w:t>
      </w:r>
      <w:r w:rsidRPr="003A43DF">
        <w:rPr>
          <w:spacing w:val="-3"/>
          <w:w w:val="105"/>
          <w:sz w:val="22"/>
          <w:szCs w:val="22"/>
        </w:rPr>
        <w:t xml:space="preserve"> </w:t>
      </w:r>
      <w:r w:rsidRPr="003A43DF">
        <w:rPr>
          <w:w w:val="105"/>
          <w:sz w:val="22"/>
          <w:szCs w:val="22"/>
        </w:rPr>
        <w:t>necessario</w:t>
      </w:r>
      <w:r w:rsidRPr="003A43DF">
        <w:rPr>
          <w:spacing w:val="-1"/>
          <w:w w:val="105"/>
          <w:sz w:val="22"/>
          <w:szCs w:val="22"/>
        </w:rPr>
        <w:t xml:space="preserve"> </w:t>
      </w:r>
      <w:r w:rsidRPr="003A43DF">
        <w:rPr>
          <w:w w:val="105"/>
          <w:sz w:val="22"/>
          <w:szCs w:val="22"/>
        </w:rPr>
        <w:t>alle</w:t>
      </w:r>
      <w:r w:rsidRPr="003A43DF">
        <w:rPr>
          <w:spacing w:val="-3"/>
          <w:w w:val="105"/>
          <w:sz w:val="22"/>
          <w:szCs w:val="22"/>
        </w:rPr>
        <w:t xml:space="preserve"> </w:t>
      </w:r>
      <w:r w:rsidRPr="003A43DF">
        <w:rPr>
          <w:w w:val="105"/>
          <w:sz w:val="22"/>
          <w:szCs w:val="22"/>
        </w:rPr>
        <w:t>esigenze</w:t>
      </w:r>
      <w:r w:rsidRPr="003A43DF">
        <w:rPr>
          <w:spacing w:val="-2"/>
          <w:w w:val="105"/>
          <w:sz w:val="22"/>
          <w:szCs w:val="22"/>
        </w:rPr>
        <w:t xml:space="preserve"> </w:t>
      </w:r>
      <w:r w:rsidRPr="003A43DF">
        <w:rPr>
          <w:w w:val="105"/>
          <w:sz w:val="22"/>
          <w:szCs w:val="22"/>
        </w:rPr>
        <w:t>locali;</w:t>
      </w:r>
    </w:p>
    <w:p w:rsidR="00042A1B" w:rsidRPr="003A43DF" w:rsidRDefault="00042A1B" w:rsidP="00042A1B">
      <w:pPr>
        <w:spacing w:before="2" w:line="249" w:lineRule="auto"/>
        <w:ind w:left="1103" w:right="511"/>
        <w:jc w:val="both"/>
      </w:pPr>
      <w:r w:rsidRPr="003A43DF">
        <w:rPr>
          <w:b/>
          <w:w w:val="105"/>
        </w:rPr>
        <w:t>Regolamento Nazionale di Polizia Mortuaria: D.P.R. 285/1990</w:t>
      </w:r>
      <w:r w:rsidRPr="003A43DF">
        <w:rPr>
          <w:w w:val="105"/>
        </w:rPr>
        <w:t>. Regolamento nazionale che disciplina tutte le</w:t>
      </w:r>
      <w:r w:rsidRPr="003A43DF">
        <w:rPr>
          <w:spacing w:val="1"/>
          <w:w w:val="105"/>
        </w:rPr>
        <w:t xml:space="preserve"> </w:t>
      </w:r>
      <w:r w:rsidRPr="003A43DF">
        <w:rPr>
          <w:w w:val="105"/>
        </w:rPr>
        <w:t>attività</w:t>
      </w:r>
      <w:r w:rsidRPr="003A43DF">
        <w:rPr>
          <w:spacing w:val="-3"/>
          <w:w w:val="105"/>
        </w:rPr>
        <w:t xml:space="preserve"> </w:t>
      </w:r>
      <w:r w:rsidRPr="003A43DF">
        <w:rPr>
          <w:w w:val="105"/>
        </w:rPr>
        <w:t>connesse</w:t>
      </w:r>
      <w:r w:rsidRPr="003A43DF">
        <w:rPr>
          <w:spacing w:val="-3"/>
          <w:w w:val="105"/>
        </w:rPr>
        <w:t xml:space="preserve"> </w:t>
      </w:r>
      <w:r w:rsidRPr="003A43DF">
        <w:rPr>
          <w:w w:val="105"/>
        </w:rPr>
        <w:t>alla</w:t>
      </w:r>
      <w:r w:rsidRPr="003A43DF">
        <w:rPr>
          <w:spacing w:val="-1"/>
          <w:w w:val="105"/>
        </w:rPr>
        <w:t xml:space="preserve"> </w:t>
      </w:r>
      <w:r w:rsidRPr="003A43DF">
        <w:rPr>
          <w:w w:val="105"/>
        </w:rPr>
        <w:t>morte</w:t>
      </w:r>
      <w:r w:rsidRPr="003A43DF">
        <w:rPr>
          <w:spacing w:val="-2"/>
          <w:w w:val="105"/>
        </w:rPr>
        <w:t xml:space="preserve"> </w:t>
      </w:r>
      <w:r w:rsidRPr="003A43DF">
        <w:rPr>
          <w:w w:val="105"/>
        </w:rPr>
        <w:t>di</w:t>
      </w:r>
      <w:r w:rsidRPr="003A43DF">
        <w:rPr>
          <w:spacing w:val="-5"/>
          <w:w w:val="105"/>
        </w:rPr>
        <w:t xml:space="preserve"> </w:t>
      </w:r>
      <w:r w:rsidRPr="003A43DF">
        <w:rPr>
          <w:w w:val="105"/>
        </w:rPr>
        <w:t>una</w:t>
      </w:r>
      <w:r w:rsidRPr="003A43DF">
        <w:rPr>
          <w:spacing w:val="-3"/>
          <w:w w:val="105"/>
        </w:rPr>
        <w:t xml:space="preserve"> </w:t>
      </w:r>
      <w:r w:rsidRPr="003A43DF">
        <w:rPr>
          <w:w w:val="105"/>
        </w:rPr>
        <w:t>persona;</w:t>
      </w:r>
    </w:p>
    <w:p w:rsidR="00042A1B" w:rsidRPr="003A43DF" w:rsidRDefault="00042A1B" w:rsidP="00042A1B">
      <w:pPr>
        <w:pStyle w:val="Corpotesto"/>
        <w:spacing w:line="247" w:lineRule="auto"/>
        <w:ind w:left="1103" w:right="513"/>
        <w:rPr>
          <w:sz w:val="22"/>
          <w:szCs w:val="22"/>
        </w:rPr>
      </w:pPr>
      <w:r w:rsidRPr="003A43DF">
        <w:rPr>
          <w:b/>
          <w:spacing w:val="-1"/>
          <w:w w:val="105"/>
          <w:sz w:val="22"/>
          <w:szCs w:val="22"/>
        </w:rPr>
        <w:t>Responsabile</w:t>
      </w:r>
      <w:r w:rsidRPr="003A43DF">
        <w:rPr>
          <w:b/>
          <w:spacing w:val="-10"/>
          <w:w w:val="105"/>
          <w:sz w:val="22"/>
          <w:szCs w:val="22"/>
        </w:rPr>
        <w:t xml:space="preserve"> </w:t>
      </w:r>
      <w:r w:rsidRPr="003A43DF">
        <w:rPr>
          <w:b/>
          <w:spacing w:val="-1"/>
          <w:w w:val="105"/>
          <w:sz w:val="22"/>
          <w:szCs w:val="22"/>
        </w:rPr>
        <w:t>del</w:t>
      </w:r>
      <w:r w:rsidRPr="003A43DF">
        <w:rPr>
          <w:b/>
          <w:spacing w:val="-10"/>
          <w:w w:val="105"/>
          <w:sz w:val="22"/>
          <w:szCs w:val="22"/>
        </w:rPr>
        <w:t xml:space="preserve"> </w:t>
      </w:r>
      <w:r w:rsidRPr="003A43DF">
        <w:rPr>
          <w:b/>
          <w:spacing w:val="-1"/>
          <w:w w:val="105"/>
          <w:sz w:val="22"/>
          <w:szCs w:val="22"/>
        </w:rPr>
        <w:t>Servizio</w:t>
      </w:r>
      <w:r w:rsidRPr="003A43DF">
        <w:rPr>
          <w:spacing w:val="-1"/>
          <w:w w:val="105"/>
          <w:sz w:val="22"/>
          <w:szCs w:val="22"/>
        </w:rPr>
        <w:t>:</w:t>
      </w:r>
      <w:r w:rsidRPr="003A43DF">
        <w:rPr>
          <w:spacing w:val="-9"/>
          <w:w w:val="105"/>
          <w:sz w:val="22"/>
          <w:szCs w:val="22"/>
        </w:rPr>
        <w:t xml:space="preserve"> </w:t>
      </w:r>
      <w:r w:rsidRPr="003A43DF">
        <w:rPr>
          <w:spacing w:val="-1"/>
          <w:w w:val="105"/>
          <w:sz w:val="22"/>
          <w:szCs w:val="22"/>
        </w:rPr>
        <w:t>Persona</w:t>
      </w:r>
      <w:r w:rsidRPr="003A43DF">
        <w:rPr>
          <w:spacing w:val="-9"/>
          <w:w w:val="105"/>
          <w:sz w:val="22"/>
          <w:szCs w:val="22"/>
        </w:rPr>
        <w:t xml:space="preserve"> </w:t>
      </w:r>
      <w:r w:rsidRPr="003A43DF">
        <w:rPr>
          <w:spacing w:val="-1"/>
          <w:w w:val="105"/>
          <w:sz w:val="22"/>
          <w:szCs w:val="22"/>
        </w:rPr>
        <w:t>fisica</w:t>
      </w:r>
      <w:r w:rsidRPr="003A43DF">
        <w:rPr>
          <w:spacing w:val="-10"/>
          <w:w w:val="105"/>
          <w:sz w:val="22"/>
          <w:szCs w:val="22"/>
        </w:rPr>
        <w:t xml:space="preserve"> </w:t>
      </w:r>
      <w:r w:rsidRPr="003A43DF">
        <w:rPr>
          <w:spacing w:val="-1"/>
          <w:w w:val="105"/>
          <w:sz w:val="22"/>
          <w:szCs w:val="22"/>
        </w:rPr>
        <w:t>designata</w:t>
      </w:r>
      <w:r w:rsidRPr="003A43DF">
        <w:rPr>
          <w:spacing w:val="-7"/>
          <w:w w:val="105"/>
          <w:sz w:val="22"/>
          <w:szCs w:val="22"/>
        </w:rPr>
        <w:t xml:space="preserve"> </w:t>
      </w:r>
      <w:r w:rsidRPr="003A43DF">
        <w:rPr>
          <w:spacing w:val="-1"/>
          <w:w w:val="105"/>
          <w:sz w:val="22"/>
          <w:szCs w:val="22"/>
        </w:rPr>
        <w:t>dal</w:t>
      </w:r>
      <w:r w:rsidR="001E613C" w:rsidRPr="003A43DF">
        <w:rPr>
          <w:spacing w:val="-10"/>
          <w:w w:val="105"/>
          <w:sz w:val="22"/>
          <w:szCs w:val="22"/>
        </w:rPr>
        <w:t>l’</w:t>
      </w:r>
      <w:r w:rsidRPr="003A43DF">
        <w:rPr>
          <w:w w:val="105"/>
          <w:sz w:val="22"/>
          <w:szCs w:val="22"/>
        </w:rPr>
        <w:t>Appaltatore</w:t>
      </w:r>
      <w:r w:rsidRPr="003A43DF">
        <w:rPr>
          <w:spacing w:val="-8"/>
          <w:w w:val="105"/>
          <w:sz w:val="22"/>
          <w:szCs w:val="22"/>
        </w:rPr>
        <w:t xml:space="preserve"> </w:t>
      </w:r>
      <w:r w:rsidRPr="003A43DF">
        <w:rPr>
          <w:w w:val="105"/>
          <w:sz w:val="22"/>
          <w:szCs w:val="22"/>
        </w:rPr>
        <w:t>quale</w:t>
      </w:r>
      <w:r w:rsidRPr="003A43DF">
        <w:rPr>
          <w:spacing w:val="-8"/>
          <w:w w:val="105"/>
          <w:sz w:val="22"/>
          <w:szCs w:val="22"/>
        </w:rPr>
        <w:t xml:space="preserve"> </w:t>
      </w:r>
      <w:r w:rsidRPr="003A43DF">
        <w:rPr>
          <w:w w:val="105"/>
          <w:sz w:val="22"/>
          <w:szCs w:val="22"/>
        </w:rPr>
        <w:t>referente</w:t>
      </w:r>
      <w:r w:rsidRPr="003A43DF">
        <w:rPr>
          <w:spacing w:val="-10"/>
          <w:w w:val="105"/>
          <w:sz w:val="22"/>
          <w:szCs w:val="22"/>
        </w:rPr>
        <w:t xml:space="preserve"> </w:t>
      </w:r>
      <w:r w:rsidRPr="003A43DF">
        <w:rPr>
          <w:w w:val="105"/>
          <w:sz w:val="22"/>
          <w:szCs w:val="22"/>
        </w:rPr>
        <w:t>per</w:t>
      </w:r>
      <w:r w:rsidRPr="003A43DF">
        <w:rPr>
          <w:spacing w:val="-10"/>
          <w:w w:val="105"/>
          <w:sz w:val="22"/>
          <w:szCs w:val="22"/>
        </w:rPr>
        <w:t xml:space="preserve"> </w:t>
      </w:r>
      <w:r w:rsidRPr="003A43DF">
        <w:rPr>
          <w:w w:val="105"/>
          <w:sz w:val="22"/>
          <w:szCs w:val="22"/>
        </w:rPr>
        <w:t>l’Amministrazione</w:t>
      </w:r>
      <w:r w:rsidRPr="003A43DF">
        <w:rPr>
          <w:spacing w:val="-8"/>
          <w:w w:val="105"/>
          <w:sz w:val="22"/>
          <w:szCs w:val="22"/>
        </w:rPr>
        <w:t xml:space="preserve"> </w:t>
      </w:r>
      <w:r w:rsidRPr="003A43DF">
        <w:rPr>
          <w:w w:val="105"/>
          <w:sz w:val="22"/>
          <w:szCs w:val="22"/>
        </w:rPr>
        <w:t>per</w:t>
      </w:r>
      <w:r w:rsidRPr="003A43DF">
        <w:rPr>
          <w:spacing w:val="-10"/>
          <w:w w:val="105"/>
          <w:sz w:val="22"/>
          <w:szCs w:val="22"/>
        </w:rPr>
        <w:t xml:space="preserve"> </w:t>
      </w:r>
      <w:r w:rsidRPr="003A43DF">
        <w:rPr>
          <w:w w:val="105"/>
          <w:sz w:val="22"/>
          <w:szCs w:val="22"/>
        </w:rPr>
        <w:t>la</w:t>
      </w:r>
      <w:r w:rsidRPr="003A43DF">
        <w:rPr>
          <w:spacing w:val="-45"/>
          <w:w w:val="105"/>
          <w:sz w:val="22"/>
          <w:szCs w:val="22"/>
        </w:rPr>
        <w:t xml:space="preserve"> </w:t>
      </w:r>
      <w:r w:rsidRPr="003A43DF">
        <w:rPr>
          <w:w w:val="105"/>
          <w:sz w:val="22"/>
          <w:szCs w:val="22"/>
        </w:rPr>
        <w:t>gestione</w:t>
      </w:r>
      <w:r w:rsidRPr="003A43DF">
        <w:rPr>
          <w:spacing w:val="-3"/>
          <w:w w:val="105"/>
          <w:sz w:val="22"/>
          <w:szCs w:val="22"/>
        </w:rPr>
        <w:t xml:space="preserve"> </w:t>
      </w:r>
      <w:r w:rsidRPr="003A43DF">
        <w:rPr>
          <w:w w:val="105"/>
          <w:sz w:val="22"/>
          <w:szCs w:val="22"/>
        </w:rPr>
        <w:t>operativa</w:t>
      </w:r>
      <w:r w:rsidRPr="003A43DF">
        <w:rPr>
          <w:spacing w:val="-5"/>
          <w:w w:val="105"/>
          <w:sz w:val="22"/>
          <w:szCs w:val="22"/>
        </w:rPr>
        <w:t xml:space="preserve"> </w:t>
      </w:r>
      <w:r w:rsidRPr="003A43DF">
        <w:rPr>
          <w:w w:val="105"/>
          <w:sz w:val="22"/>
          <w:szCs w:val="22"/>
        </w:rPr>
        <w:t>del</w:t>
      </w:r>
      <w:r w:rsidRPr="003A43DF">
        <w:rPr>
          <w:spacing w:val="-1"/>
          <w:w w:val="105"/>
          <w:sz w:val="22"/>
          <w:szCs w:val="22"/>
        </w:rPr>
        <w:t xml:space="preserve"> </w:t>
      </w:r>
      <w:r w:rsidRPr="003A43DF">
        <w:rPr>
          <w:w w:val="105"/>
          <w:sz w:val="22"/>
          <w:szCs w:val="22"/>
        </w:rPr>
        <w:t>contratto</w:t>
      </w:r>
      <w:r w:rsidRPr="003A43DF">
        <w:rPr>
          <w:spacing w:val="-4"/>
          <w:w w:val="105"/>
          <w:sz w:val="22"/>
          <w:szCs w:val="22"/>
        </w:rPr>
        <w:t xml:space="preserve"> </w:t>
      </w:r>
      <w:r w:rsidRPr="003A43DF">
        <w:rPr>
          <w:w w:val="105"/>
          <w:sz w:val="22"/>
          <w:szCs w:val="22"/>
        </w:rPr>
        <w:t>di</w:t>
      </w:r>
      <w:r w:rsidRPr="003A43DF">
        <w:rPr>
          <w:spacing w:val="-3"/>
          <w:w w:val="105"/>
          <w:sz w:val="22"/>
          <w:szCs w:val="22"/>
        </w:rPr>
        <w:t xml:space="preserve"> </w:t>
      </w:r>
      <w:r w:rsidRPr="003A43DF">
        <w:rPr>
          <w:w w:val="105"/>
          <w:sz w:val="22"/>
          <w:szCs w:val="22"/>
        </w:rPr>
        <w:t>fornitura.</w:t>
      </w:r>
    </w:p>
    <w:p w:rsidR="00042A1B" w:rsidRPr="003A43DF" w:rsidRDefault="00042A1B" w:rsidP="00042A1B">
      <w:pPr>
        <w:pStyle w:val="Corpotesto"/>
        <w:spacing w:line="247" w:lineRule="auto"/>
        <w:ind w:left="1103" w:right="511"/>
        <w:rPr>
          <w:sz w:val="22"/>
          <w:szCs w:val="22"/>
        </w:rPr>
      </w:pPr>
      <w:r w:rsidRPr="003A43DF">
        <w:rPr>
          <w:b/>
          <w:w w:val="105"/>
          <w:sz w:val="22"/>
          <w:szCs w:val="22"/>
        </w:rPr>
        <w:t>Sala (deposito) di osservazione</w:t>
      </w:r>
      <w:r w:rsidRPr="003A43DF">
        <w:rPr>
          <w:w w:val="105"/>
          <w:sz w:val="22"/>
          <w:szCs w:val="22"/>
        </w:rPr>
        <w:t>: luogo nel quale</w:t>
      </w:r>
      <w:r w:rsidRPr="003A43DF">
        <w:rPr>
          <w:spacing w:val="1"/>
          <w:w w:val="105"/>
          <w:sz w:val="22"/>
          <w:szCs w:val="22"/>
        </w:rPr>
        <w:t xml:space="preserve"> </w:t>
      </w:r>
      <w:r w:rsidRPr="003A43DF">
        <w:rPr>
          <w:w w:val="105"/>
          <w:sz w:val="22"/>
          <w:szCs w:val="22"/>
        </w:rPr>
        <w:t>mantenere in osservazione una</w:t>
      </w:r>
      <w:r w:rsidRPr="003A43DF">
        <w:rPr>
          <w:spacing w:val="1"/>
          <w:w w:val="105"/>
          <w:sz w:val="22"/>
          <w:szCs w:val="22"/>
        </w:rPr>
        <w:t xml:space="preserve"> </w:t>
      </w:r>
      <w:r w:rsidRPr="003A43DF">
        <w:rPr>
          <w:w w:val="105"/>
          <w:sz w:val="22"/>
          <w:szCs w:val="22"/>
        </w:rPr>
        <w:t>salma</w:t>
      </w:r>
      <w:r w:rsidRPr="003A43DF">
        <w:rPr>
          <w:spacing w:val="1"/>
          <w:w w:val="105"/>
          <w:sz w:val="22"/>
          <w:szCs w:val="22"/>
        </w:rPr>
        <w:t xml:space="preserve"> </w:t>
      </w:r>
      <w:r w:rsidRPr="003A43DF">
        <w:rPr>
          <w:w w:val="105"/>
          <w:sz w:val="22"/>
          <w:szCs w:val="22"/>
        </w:rPr>
        <w:t>per evidenziarne</w:t>
      </w:r>
      <w:r w:rsidRPr="003A43DF">
        <w:rPr>
          <w:spacing w:val="1"/>
          <w:w w:val="105"/>
          <w:sz w:val="22"/>
          <w:szCs w:val="22"/>
        </w:rPr>
        <w:t xml:space="preserve"> </w:t>
      </w:r>
      <w:r w:rsidRPr="003A43DF">
        <w:rPr>
          <w:w w:val="105"/>
          <w:sz w:val="22"/>
          <w:szCs w:val="22"/>
        </w:rPr>
        <w:t>eventuali</w:t>
      </w:r>
      <w:r w:rsidRPr="003A43DF">
        <w:rPr>
          <w:spacing w:val="-4"/>
          <w:w w:val="105"/>
          <w:sz w:val="22"/>
          <w:szCs w:val="22"/>
        </w:rPr>
        <w:t xml:space="preserve"> </w:t>
      </w:r>
      <w:r w:rsidRPr="003A43DF">
        <w:rPr>
          <w:w w:val="105"/>
          <w:sz w:val="22"/>
          <w:szCs w:val="22"/>
        </w:rPr>
        <w:t>segni</w:t>
      </w:r>
      <w:r w:rsidRPr="003A43DF">
        <w:rPr>
          <w:spacing w:val="-3"/>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vita,</w:t>
      </w:r>
      <w:r w:rsidRPr="003A43DF">
        <w:rPr>
          <w:spacing w:val="-3"/>
          <w:w w:val="105"/>
          <w:sz w:val="22"/>
          <w:szCs w:val="22"/>
        </w:rPr>
        <w:t xml:space="preserve"> </w:t>
      </w:r>
      <w:r w:rsidRPr="003A43DF">
        <w:rPr>
          <w:w w:val="105"/>
          <w:sz w:val="22"/>
          <w:szCs w:val="22"/>
        </w:rPr>
        <w:t>prima</w:t>
      </w:r>
      <w:r w:rsidRPr="003A43DF">
        <w:rPr>
          <w:spacing w:val="-3"/>
          <w:w w:val="105"/>
          <w:sz w:val="22"/>
          <w:szCs w:val="22"/>
        </w:rPr>
        <w:t xml:space="preserve"> </w:t>
      </w:r>
      <w:r w:rsidRPr="003A43DF">
        <w:rPr>
          <w:w w:val="105"/>
          <w:sz w:val="22"/>
          <w:szCs w:val="22"/>
        </w:rPr>
        <w:t>dell’accertamento</w:t>
      </w:r>
      <w:r w:rsidRPr="003A43DF">
        <w:rPr>
          <w:spacing w:val="-5"/>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morte;</w:t>
      </w:r>
    </w:p>
    <w:p w:rsidR="00042A1B" w:rsidRPr="003A43DF" w:rsidRDefault="00042A1B" w:rsidP="00042A1B">
      <w:pPr>
        <w:pStyle w:val="Corpotesto"/>
        <w:spacing w:line="247" w:lineRule="auto"/>
        <w:ind w:left="1103" w:right="513"/>
        <w:rPr>
          <w:sz w:val="22"/>
          <w:szCs w:val="22"/>
        </w:rPr>
      </w:pPr>
      <w:r w:rsidRPr="003A43DF">
        <w:rPr>
          <w:b/>
          <w:w w:val="105"/>
          <w:sz w:val="22"/>
          <w:szCs w:val="22"/>
        </w:rPr>
        <w:t xml:space="preserve">Scheda </w:t>
      </w:r>
      <w:proofErr w:type="spellStart"/>
      <w:r w:rsidRPr="003A43DF">
        <w:rPr>
          <w:b/>
          <w:w w:val="105"/>
          <w:sz w:val="22"/>
          <w:szCs w:val="22"/>
        </w:rPr>
        <w:t>Attivita</w:t>
      </w:r>
      <w:proofErr w:type="spellEnd"/>
      <w:r w:rsidRPr="003A43DF">
        <w:rPr>
          <w:b/>
          <w:w w:val="105"/>
          <w:sz w:val="22"/>
          <w:szCs w:val="22"/>
        </w:rPr>
        <w:t xml:space="preserve"> e Frequenza</w:t>
      </w:r>
      <w:r w:rsidRPr="003A43DF">
        <w:rPr>
          <w:w w:val="105"/>
          <w:sz w:val="22"/>
          <w:szCs w:val="22"/>
        </w:rPr>
        <w:t>: descrive i contenuti, le modalità e la relativa frequenza di svolgimento dei servizi</w:t>
      </w:r>
      <w:r w:rsidRPr="003A43DF">
        <w:rPr>
          <w:spacing w:val="-45"/>
          <w:w w:val="105"/>
          <w:sz w:val="22"/>
          <w:szCs w:val="22"/>
        </w:rPr>
        <w:t xml:space="preserve"> </w:t>
      </w:r>
      <w:r w:rsidRPr="003A43DF">
        <w:rPr>
          <w:w w:val="105"/>
          <w:sz w:val="22"/>
          <w:szCs w:val="22"/>
        </w:rPr>
        <w:t>afferenti</w:t>
      </w:r>
      <w:r w:rsidRPr="003A43DF">
        <w:rPr>
          <w:spacing w:val="-5"/>
          <w:w w:val="105"/>
          <w:sz w:val="22"/>
          <w:szCs w:val="22"/>
        </w:rPr>
        <w:t xml:space="preserve"> </w:t>
      </w:r>
      <w:r w:rsidRPr="003A43DF">
        <w:rPr>
          <w:w w:val="105"/>
          <w:sz w:val="22"/>
          <w:szCs w:val="22"/>
        </w:rPr>
        <w:t>ai</w:t>
      </w:r>
      <w:r w:rsidRPr="003A43DF">
        <w:rPr>
          <w:spacing w:val="-3"/>
          <w:w w:val="105"/>
          <w:sz w:val="22"/>
          <w:szCs w:val="22"/>
        </w:rPr>
        <w:t xml:space="preserve"> </w:t>
      </w:r>
      <w:r w:rsidRPr="003A43DF">
        <w:rPr>
          <w:w w:val="105"/>
          <w:sz w:val="22"/>
          <w:szCs w:val="22"/>
        </w:rPr>
        <w:t>prodotti</w:t>
      </w:r>
      <w:r w:rsidRPr="003A43DF">
        <w:rPr>
          <w:spacing w:val="-1"/>
          <w:w w:val="105"/>
          <w:sz w:val="22"/>
          <w:szCs w:val="22"/>
        </w:rPr>
        <w:t xml:space="preserve"> </w:t>
      </w:r>
      <w:r w:rsidRPr="003A43DF">
        <w:rPr>
          <w:w w:val="105"/>
          <w:sz w:val="22"/>
          <w:szCs w:val="22"/>
        </w:rPr>
        <w:t>oggetto</w:t>
      </w:r>
      <w:r w:rsidRPr="003A43DF">
        <w:rPr>
          <w:spacing w:val="-5"/>
          <w:w w:val="105"/>
          <w:sz w:val="22"/>
          <w:szCs w:val="22"/>
        </w:rPr>
        <w:t xml:space="preserve"> </w:t>
      </w:r>
      <w:r w:rsidRPr="003A43DF">
        <w:rPr>
          <w:w w:val="105"/>
          <w:sz w:val="22"/>
          <w:szCs w:val="22"/>
        </w:rPr>
        <w:t>del</w:t>
      </w:r>
      <w:r w:rsidRPr="003A43DF">
        <w:rPr>
          <w:spacing w:val="1"/>
          <w:w w:val="105"/>
          <w:sz w:val="22"/>
          <w:szCs w:val="22"/>
        </w:rPr>
        <w:t xml:space="preserve"> </w:t>
      </w:r>
      <w:r w:rsidRPr="003A43DF">
        <w:rPr>
          <w:w w:val="105"/>
          <w:sz w:val="22"/>
          <w:szCs w:val="22"/>
        </w:rPr>
        <w:t>presente</w:t>
      </w:r>
      <w:r w:rsidRPr="003A43DF">
        <w:rPr>
          <w:spacing w:val="-3"/>
          <w:w w:val="105"/>
          <w:sz w:val="22"/>
          <w:szCs w:val="22"/>
        </w:rPr>
        <w:t xml:space="preserve"> </w:t>
      </w:r>
      <w:r w:rsidRPr="003A43DF">
        <w:rPr>
          <w:w w:val="105"/>
          <w:sz w:val="22"/>
          <w:szCs w:val="22"/>
        </w:rPr>
        <w:t>Capitolato;</w:t>
      </w:r>
    </w:p>
    <w:p w:rsidR="00042A1B" w:rsidRPr="003A43DF" w:rsidRDefault="00042A1B" w:rsidP="00042A1B">
      <w:pPr>
        <w:pStyle w:val="Corpotesto"/>
        <w:spacing w:before="4" w:line="247" w:lineRule="auto"/>
        <w:ind w:left="1103" w:right="512"/>
        <w:rPr>
          <w:sz w:val="22"/>
          <w:szCs w:val="22"/>
        </w:rPr>
      </w:pPr>
      <w:r w:rsidRPr="003A43DF">
        <w:rPr>
          <w:b/>
          <w:w w:val="105"/>
          <w:sz w:val="22"/>
          <w:szCs w:val="22"/>
        </w:rPr>
        <w:t>Scheda di</w:t>
      </w:r>
      <w:r w:rsidRPr="003A43DF">
        <w:rPr>
          <w:b/>
          <w:spacing w:val="1"/>
          <w:w w:val="105"/>
          <w:sz w:val="22"/>
          <w:szCs w:val="22"/>
        </w:rPr>
        <w:t xml:space="preserve"> </w:t>
      </w:r>
      <w:r w:rsidRPr="003A43DF">
        <w:rPr>
          <w:b/>
          <w:w w:val="105"/>
          <w:sz w:val="22"/>
          <w:szCs w:val="22"/>
        </w:rPr>
        <w:t>Consuntivo Intervento</w:t>
      </w:r>
      <w:r w:rsidRPr="003A43DF">
        <w:rPr>
          <w:w w:val="105"/>
          <w:sz w:val="22"/>
          <w:szCs w:val="22"/>
        </w:rPr>
        <w:t>: documento di</w:t>
      </w:r>
      <w:r w:rsidRPr="003A43DF">
        <w:rPr>
          <w:spacing w:val="1"/>
          <w:w w:val="105"/>
          <w:sz w:val="22"/>
          <w:szCs w:val="22"/>
        </w:rPr>
        <w:t xml:space="preserve"> </w:t>
      </w:r>
      <w:r w:rsidRPr="003A43DF">
        <w:rPr>
          <w:w w:val="105"/>
          <w:sz w:val="22"/>
          <w:szCs w:val="22"/>
        </w:rPr>
        <w:t>consuntivazione, sia tecnica che economica, attestante,</w:t>
      </w:r>
      <w:r w:rsidRPr="003A43DF">
        <w:rPr>
          <w:spacing w:val="1"/>
          <w:w w:val="105"/>
          <w:sz w:val="22"/>
          <w:szCs w:val="22"/>
        </w:rPr>
        <w:t xml:space="preserve"> </w:t>
      </w:r>
      <w:r w:rsidRPr="003A43DF">
        <w:rPr>
          <w:w w:val="105"/>
          <w:sz w:val="22"/>
          <w:szCs w:val="22"/>
        </w:rPr>
        <w:t>secondo</w:t>
      </w:r>
      <w:r w:rsidRPr="003A43DF">
        <w:rPr>
          <w:spacing w:val="1"/>
          <w:w w:val="105"/>
          <w:sz w:val="22"/>
          <w:szCs w:val="22"/>
        </w:rPr>
        <w:t xml:space="preserve"> </w:t>
      </w:r>
      <w:r w:rsidRPr="003A43DF">
        <w:rPr>
          <w:w w:val="105"/>
          <w:sz w:val="22"/>
          <w:szCs w:val="22"/>
        </w:rPr>
        <w:t>le</w:t>
      </w:r>
      <w:r w:rsidRPr="003A43DF">
        <w:rPr>
          <w:spacing w:val="1"/>
          <w:w w:val="105"/>
          <w:sz w:val="22"/>
          <w:szCs w:val="22"/>
        </w:rPr>
        <w:t xml:space="preserve"> </w:t>
      </w:r>
      <w:r w:rsidRPr="003A43DF">
        <w:rPr>
          <w:w w:val="105"/>
          <w:sz w:val="22"/>
          <w:szCs w:val="22"/>
        </w:rPr>
        <w:t>modalità</w:t>
      </w:r>
      <w:r w:rsidRPr="003A43DF">
        <w:rPr>
          <w:spacing w:val="1"/>
          <w:w w:val="105"/>
          <w:sz w:val="22"/>
          <w:szCs w:val="22"/>
        </w:rPr>
        <w:t xml:space="preserve"> </w:t>
      </w:r>
      <w:r w:rsidRPr="003A43DF">
        <w:rPr>
          <w:w w:val="105"/>
          <w:sz w:val="22"/>
          <w:szCs w:val="22"/>
        </w:rPr>
        <w:t>indicate</w:t>
      </w:r>
      <w:r w:rsidRPr="003A43DF">
        <w:rPr>
          <w:spacing w:val="1"/>
          <w:w w:val="105"/>
          <w:sz w:val="22"/>
          <w:szCs w:val="22"/>
        </w:rPr>
        <w:t xml:space="preserve"> </w:t>
      </w:r>
      <w:r w:rsidRPr="003A43DF">
        <w:rPr>
          <w:w w:val="105"/>
          <w:sz w:val="22"/>
          <w:szCs w:val="22"/>
        </w:rPr>
        <w:t>nel</w:t>
      </w:r>
      <w:r w:rsidRPr="003A43DF">
        <w:rPr>
          <w:spacing w:val="1"/>
          <w:w w:val="105"/>
          <w:sz w:val="22"/>
          <w:szCs w:val="22"/>
        </w:rPr>
        <w:t xml:space="preserve"> </w:t>
      </w:r>
      <w:r w:rsidRPr="003A43DF">
        <w:rPr>
          <w:w w:val="105"/>
          <w:sz w:val="22"/>
          <w:szCs w:val="22"/>
        </w:rPr>
        <w:t>presente</w:t>
      </w:r>
      <w:r w:rsidRPr="003A43DF">
        <w:rPr>
          <w:spacing w:val="1"/>
          <w:w w:val="105"/>
          <w:sz w:val="22"/>
          <w:szCs w:val="22"/>
        </w:rPr>
        <w:t xml:space="preserve"> </w:t>
      </w:r>
      <w:r w:rsidRPr="003A43DF">
        <w:rPr>
          <w:w w:val="105"/>
          <w:sz w:val="22"/>
          <w:szCs w:val="22"/>
        </w:rPr>
        <w:t>Capitolato</w:t>
      </w:r>
      <w:r w:rsidRPr="003A43DF">
        <w:rPr>
          <w:spacing w:val="1"/>
          <w:w w:val="105"/>
          <w:sz w:val="22"/>
          <w:szCs w:val="22"/>
        </w:rPr>
        <w:t xml:space="preserve"> </w:t>
      </w:r>
      <w:r w:rsidRPr="003A43DF">
        <w:rPr>
          <w:w w:val="105"/>
          <w:sz w:val="22"/>
          <w:szCs w:val="22"/>
        </w:rPr>
        <w:t>Tecnico,</w:t>
      </w:r>
      <w:r w:rsidRPr="003A43DF">
        <w:rPr>
          <w:spacing w:val="1"/>
          <w:w w:val="105"/>
          <w:sz w:val="22"/>
          <w:szCs w:val="22"/>
        </w:rPr>
        <w:t xml:space="preserve"> </w:t>
      </w:r>
      <w:r w:rsidRPr="003A43DF">
        <w:rPr>
          <w:w w:val="105"/>
          <w:sz w:val="22"/>
          <w:szCs w:val="22"/>
        </w:rPr>
        <w:t>l’avvenuta</w:t>
      </w:r>
      <w:r w:rsidRPr="003A43DF">
        <w:rPr>
          <w:spacing w:val="1"/>
          <w:w w:val="105"/>
          <w:sz w:val="22"/>
          <w:szCs w:val="22"/>
        </w:rPr>
        <w:t xml:space="preserve"> </w:t>
      </w:r>
      <w:r w:rsidRPr="003A43DF">
        <w:rPr>
          <w:w w:val="105"/>
          <w:sz w:val="22"/>
          <w:szCs w:val="22"/>
        </w:rPr>
        <w:t>esecuzione</w:t>
      </w:r>
      <w:r w:rsidRPr="003A43DF">
        <w:rPr>
          <w:spacing w:val="1"/>
          <w:w w:val="105"/>
          <w:sz w:val="22"/>
          <w:szCs w:val="22"/>
        </w:rPr>
        <w:t xml:space="preserve"> </w:t>
      </w:r>
      <w:r w:rsidRPr="003A43DF">
        <w:rPr>
          <w:w w:val="105"/>
          <w:sz w:val="22"/>
          <w:szCs w:val="22"/>
        </w:rPr>
        <w:t>a</w:t>
      </w:r>
      <w:r w:rsidRPr="003A43DF">
        <w:rPr>
          <w:spacing w:val="1"/>
          <w:w w:val="105"/>
          <w:sz w:val="22"/>
          <w:szCs w:val="22"/>
        </w:rPr>
        <w:t xml:space="preserve"> </w:t>
      </w:r>
      <w:r w:rsidRPr="003A43DF">
        <w:rPr>
          <w:w w:val="105"/>
          <w:sz w:val="22"/>
          <w:szCs w:val="22"/>
        </w:rPr>
        <w:t>regola</w:t>
      </w:r>
      <w:r w:rsidRPr="003A43DF">
        <w:rPr>
          <w:spacing w:val="1"/>
          <w:w w:val="105"/>
          <w:sz w:val="22"/>
          <w:szCs w:val="22"/>
        </w:rPr>
        <w:t xml:space="preserve"> </w:t>
      </w:r>
      <w:r w:rsidRPr="003A43DF">
        <w:rPr>
          <w:w w:val="105"/>
          <w:sz w:val="22"/>
          <w:szCs w:val="22"/>
        </w:rPr>
        <w:t>d’arte</w:t>
      </w:r>
      <w:r w:rsidRPr="003A43DF">
        <w:rPr>
          <w:spacing w:val="1"/>
          <w:w w:val="105"/>
          <w:sz w:val="22"/>
          <w:szCs w:val="22"/>
        </w:rPr>
        <w:t xml:space="preserve"> </w:t>
      </w:r>
      <w:r w:rsidRPr="003A43DF">
        <w:rPr>
          <w:w w:val="105"/>
          <w:sz w:val="22"/>
          <w:szCs w:val="22"/>
        </w:rPr>
        <w:t>dell’intervento</w:t>
      </w:r>
      <w:r w:rsidRPr="003A43DF">
        <w:rPr>
          <w:spacing w:val="-5"/>
          <w:w w:val="105"/>
          <w:sz w:val="22"/>
          <w:szCs w:val="22"/>
        </w:rPr>
        <w:t xml:space="preserve"> </w:t>
      </w:r>
      <w:r w:rsidRPr="003A43DF">
        <w:rPr>
          <w:w w:val="105"/>
          <w:sz w:val="22"/>
          <w:szCs w:val="22"/>
        </w:rPr>
        <w:t>di</w:t>
      </w:r>
      <w:r w:rsidRPr="003A43DF">
        <w:rPr>
          <w:spacing w:val="-3"/>
          <w:w w:val="105"/>
          <w:sz w:val="22"/>
          <w:szCs w:val="22"/>
        </w:rPr>
        <w:t xml:space="preserve"> </w:t>
      </w:r>
      <w:r w:rsidRPr="003A43DF">
        <w:rPr>
          <w:w w:val="105"/>
          <w:sz w:val="22"/>
          <w:szCs w:val="22"/>
        </w:rPr>
        <w:t>manutenzione</w:t>
      </w:r>
      <w:r w:rsidRPr="003A43DF">
        <w:rPr>
          <w:spacing w:val="-2"/>
          <w:w w:val="105"/>
          <w:sz w:val="22"/>
          <w:szCs w:val="22"/>
        </w:rPr>
        <w:t xml:space="preserve"> </w:t>
      </w:r>
      <w:r w:rsidRPr="003A43DF">
        <w:rPr>
          <w:w w:val="105"/>
          <w:sz w:val="22"/>
          <w:szCs w:val="22"/>
        </w:rPr>
        <w:t>correttiva;</w:t>
      </w:r>
    </w:p>
    <w:p w:rsidR="00042A1B" w:rsidRPr="003A43DF" w:rsidRDefault="00042A1B" w:rsidP="00042A1B">
      <w:pPr>
        <w:pStyle w:val="Corpotesto"/>
        <w:spacing w:before="4" w:line="247" w:lineRule="auto"/>
        <w:ind w:left="1103" w:right="512"/>
        <w:rPr>
          <w:sz w:val="22"/>
          <w:szCs w:val="22"/>
        </w:rPr>
      </w:pPr>
      <w:r w:rsidRPr="003A43DF">
        <w:rPr>
          <w:b/>
          <w:w w:val="105"/>
          <w:sz w:val="22"/>
          <w:szCs w:val="22"/>
        </w:rPr>
        <w:t>Servizi Gestionali</w:t>
      </w:r>
      <w:r w:rsidRPr="003A43DF">
        <w:rPr>
          <w:w w:val="105"/>
          <w:sz w:val="22"/>
          <w:szCs w:val="22"/>
        </w:rPr>
        <w:t>: Insieme di attività trasversali ai servizi operativi di Gestione Cimiteriale, volte alla corretta</w:t>
      </w:r>
      <w:r w:rsidRPr="003A43DF">
        <w:rPr>
          <w:spacing w:val="1"/>
          <w:w w:val="105"/>
          <w:sz w:val="22"/>
          <w:szCs w:val="22"/>
        </w:rPr>
        <w:t xml:space="preserve"> </w:t>
      </w:r>
      <w:r w:rsidRPr="003A43DF">
        <w:rPr>
          <w:w w:val="105"/>
          <w:sz w:val="22"/>
          <w:szCs w:val="22"/>
        </w:rPr>
        <w:t>erogazione,</w:t>
      </w:r>
      <w:r w:rsidRPr="003A43DF">
        <w:rPr>
          <w:spacing w:val="-5"/>
          <w:w w:val="105"/>
          <w:sz w:val="22"/>
          <w:szCs w:val="22"/>
        </w:rPr>
        <w:t xml:space="preserve"> </w:t>
      </w:r>
      <w:r w:rsidRPr="003A43DF">
        <w:rPr>
          <w:w w:val="105"/>
          <w:sz w:val="22"/>
          <w:szCs w:val="22"/>
        </w:rPr>
        <w:t>ottimizzazione</w:t>
      </w:r>
      <w:r w:rsidRPr="003A43DF">
        <w:rPr>
          <w:spacing w:val="-2"/>
          <w:w w:val="105"/>
          <w:sz w:val="22"/>
          <w:szCs w:val="22"/>
        </w:rPr>
        <w:t xml:space="preserve"> </w:t>
      </w:r>
      <w:r w:rsidRPr="003A43DF">
        <w:rPr>
          <w:w w:val="105"/>
          <w:sz w:val="22"/>
          <w:szCs w:val="22"/>
        </w:rPr>
        <w:t>e</w:t>
      </w:r>
      <w:r w:rsidRPr="003A43DF">
        <w:rPr>
          <w:spacing w:val="-3"/>
          <w:w w:val="105"/>
          <w:sz w:val="22"/>
          <w:szCs w:val="22"/>
        </w:rPr>
        <w:t xml:space="preserve"> </w:t>
      </w:r>
      <w:r w:rsidRPr="003A43DF">
        <w:rPr>
          <w:w w:val="105"/>
          <w:sz w:val="22"/>
          <w:szCs w:val="22"/>
        </w:rPr>
        <w:t>controllo</w:t>
      </w:r>
      <w:r w:rsidRPr="003A43DF">
        <w:rPr>
          <w:spacing w:val="-3"/>
          <w:w w:val="105"/>
          <w:sz w:val="22"/>
          <w:szCs w:val="22"/>
        </w:rPr>
        <w:t xml:space="preserve"> </w:t>
      </w:r>
      <w:r w:rsidRPr="003A43DF">
        <w:rPr>
          <w:w w:val="105"/>
          <w:sz w:val="22"/>
          <w:szCs w:val="22"/>
        </w:rPr>
        <w:t>dei</w:t>
      </w:r>
      <w:r w:rsidRPr="003A43DF">
        <w:rPr>
          <w:spacing w:val="-5"/>
          <w:w w:val="105"/>
          <w:sz w:val="22"/>
          <w:szCs w:val="22"/>
        </w:rPr>
        <w:t xml:space="preserve"> </w:t>
      </w:r>
      <w:r w:rsidRPr="003A43DF">
        <w:rPr>
          <w:w w:val="105"/>
          <w:sz w:val="22"/>
          <w:szCs w:val="22"/>
        </w:rPr>
        <w:t>servizi</w:t>
      </w:r>
      <w:r w:rsidRPr="003A43DF">
        <w:rPr>
          <w:spacing w:val="1"/>
          <w:w w:val="105"/>
          <w:sz w:val="22"/>
          <w:szCs w:val="22"/>
        </w:rPr>
        <w:t xml:space="preserve"> </w:t>
      </w:r>
      <w:r w:rsidRPr="003A43DF">
        <w:rPr>
          <w:w w:val="105"/>
          <w:sz w:val="22"/>
          <w:szCs w:val="22"/>
        </w:rPr>
        <w:t>stessi.</w:t>
      </w:r>
    </w:p>
    <w:p w:rsidR="00042A1B" w:rsidRPr="003A43DF" w:rsidRDefault="00042A1B" w:rsidP="00042A1B">
      <w:pPr>
        <w:pStyle w:val="Corpotesto"/>
        <w:spacing w:before="1" w:line="247" w:lineRule="auto"/>
        <w:ind w:left="1103" w:right="516"/>
        <w:rPr>
          <w:sz w:val="22"/>
          <w:szCs w:val="22"/>
        </w:rPr>
      </w:pPr>
      <w:r w:rsidRPr="003A43DF">
        <w:rPr>
          <w:b/>
          <w:w w:val="105"/>
          <w:sz w:val="22"/>
          <w:szCs w:val="22"/>
        </w:rPr>
        <w:t>Tomba</w:t>
      </w:r>
      <w:r w:rsidRPr="003A43DF">
        <w:rPr>
          <w:w w:val="105"/>
          <w:sz w:val="22"/>
          <w:szCs w:val="22"/>
        </w:rPr>
        <w:t>:</w:t>
      </w:r>
      <w:r w:rsidRPr="003A43DF">
        <w:rPr>
          <w:spacing w:val="1"/>
          <w:w w:val="105"/>
          <w:sz w:val="22"/>
          <w:szCs w:val="22"/>
        </w:rPr>
        <w:t xml:space="preserve"> </w:t>
      </w:r>
      <w:r w:rsidRPr="003A43DF">
        <w:rPr>
          <w:w w:val="105"/>
          <w:sz w:val="22"/>
          <w:szCs w:val="22"/>
        </w:rPr>
        <w:t>luogo</w:t>
      </w:r>
      <w:r w:rsidRPr="003A43DF">
        <w:rPr>
          <w:spacing w:val="1"/>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sepoltura</w:t>
      </w:r>
      <w:r w:rsidRPr="003A43DF">
        <w:rPr>
          <w:spacing w:val="1"/>
          <w:w w:val="105"/>
          <w:sz w:val="22"/>
          <w:szCs w:val="22"/>
        </w:rPr>
        <w:t xml:space="preserve"> </w:t>
      </w:r>
      <w:r w:rsidRPr="003A43DF">
        <w:rPr>
          <w:w w:val="105"/>
          <w:sz w:val="22"/>
          <w:szCs w:val="22"/>
        </w:rPr>
        <w:t>dei</w:t>
      </w:r>
      <w:r w:rsidRPr="003A43DF">
        <w:rPr>
          <w:spacing w:val="1"/>
          <w:w w:val="105"/>
          <w:sz w:val="22"/>
          <w:szCs w:val="22"/>
        </w:rPr>
        <w:t xml:space="preserve"> </w:t>
      </w:r>
      <w:r w:rsidRPr="003A43DF">
        <w:rPr>
          <w:w w:val="105"/>
          <w:sz w:val="22"/>
          <w:szCs w:val="22"/>
        </w:rPr>
        <w:t>defunti.</w:t>
      </w:r>
      <w:r w:rsidRPr="003A43DF">
        <w:rPr>
          <w:spacing w:val="1"/>
          <w:w w:val="105"/>
          <w:sz w:val="22"/>
          <w:szCs w:val="22"/>
        </w:rPr>
        <w:t xml:space="preserve"> </w:t>
      </w:r>
      <w:r w:rsidRPr="003A43DF">
        <w:rPr>
          <w:w w:val="105"/>
          <w:sz w:val="22"/>
          <w:szCs w:val="22"/>
        </w:rPr>
        <w:t>Si</w:t>
      </w:r>
      <w:r w:rsidRPr="003A43DF">
        <w:rPr>
          <w:spacing w:val="1"/>
          <w:w w:val="105"/>
          <w:sz w:val="22"/>
          <w:szCs w:val="22"/>
        </w:rPr>
        <w:t xml:space="preserve"> </w:t>
      </w:r>
      <w:r w:rsidRPr="003A43DF">
        <w:rPr>
          <w:w w:val="105"/>
          <w:sz w:val="22"/>
          <w:szCs w:val="22"/>
        </w:rPr>
        <w:t>distingue</w:t>
      </w:r>
      <w:r w:rsidRPr="003A43DF">
        <w:rPr>
          <w:spacing w:val="1"/>
          <w:w w:val="105"/>
          <w:sz w:val="22"/>
          <w:szCs w:val="22"/>
        </w:rPr>
        <w:t xml:space="preserve"> </w:t>
      </w:r>
      <w:r w:rsidRPr="003A43DF">
        <w:rPr>
          <w:w w:val="105"/>
          <w:sz w:val="22"/>
          <w:szCs w:val="22"/>
        </w:rPr>
        <w:t>per</w:t>
      </w:r>
      <w:r w:rsidRPr="003A43DF">
        <w:rPr>
          <w:spacing w:val="1"/>
          <w:w w:val="105"/>
          <w:sz w:val="22"/>
          <w:szCs w:val="22"/>
        </w:rPr>
        <w:t xml:space="preserve"> </w:t>
      </w:r>
      <w:r w:rsidRPr="003A43DF">
        <w:rPr>
          <w:w w:val="105"/>
          <w:sz w:val="22"/>
          <w:szCs w:val="22"/>
        </w:rPr>
        <w:t>modalità</w:t>
      </w:r>
      <w:r w:rsidRPr="003A43DF">
        <w:rPr>
          <w:spacing w:val="1"/>
          <w:w w:val="105"/>
          <w:sz w:val="22"/>
          <w:szCs w:val="22"/>
        </w:rPr>
        <w:t xml:space="preserve"> </w:t>
      </w:r>
      <w:r w:rsidRPr="003A43DF">
        <w:rPr>
          <w:w w:val="105"/>
          <w:sz w:val="22"/>
          <w:szCs w:val="22"/>
        </w:rPr>
        <w:t>di</w:t>
      </w:r>
      <w:r w:rsidRPr="003A43DF">
        <w:rPr>
          <w:spacing w:val="1"/>
          <w:w w:val="105"/>
          <w:sz w:val="22"/>
          <w:szCs w:val="22"/>
        </w:rPr>
        <w:t xml:space="preserve"> </w:t>
      </w:r>
      <w:r w:rsidRPr="003A43DF">
        <w:rPr>
          <w:w w:val="105"/>
          <w:sz w:val="22"/>
          <w:szCs w:val="22"/>
        </w:rPr>
        <w:t>scelta</w:t>
      </w:r>
      <w:r w:rsidRPr="003A43DF">
        <w:rPr>
          <w:spacing w:val="1"/>
          <w:w w:val="105"/>
          <w:sz w:val="22"/>
          <w:szCs w:val="22"/>
        </w:rPr>
        <w:t xml:space="preserve"> </w:t>
      </w:r>
      <w:r w:rsidRPr="003A43DF">
        <w:rPr>
          <w:w w:val="105"/>
          <w:sz w:val="22"/>
          <w:szCs w:val="22"/>
        </w:rPr>
        <w:t>(inumazione,</w:t>
      </w:r>
      <w:r w:rsidRPr="003A43DF">
        <w:rPr>
          <w:spacing w:val="1"/>
          <w:w w:val="105"/>
          <w:sz w:val="22"/>
          <w:szCs w:val="22"/>
        </w:rPr>
        <w:t xml:space="preserve"> </w:t>
      </w:r>
      <w:r w:rsidRPr="003A43DF">
        <w:rPr>
          <w:w w:val="105"/>
          <w:sz w:val="22"/>
          <w:szCs w:val="22"/>
        </w:rPr>
        <w:t>tumulazione,</w:t>
      </w:r>
      <w:r w:rsidRPr="003A43DF">
        <w:rPr>
          <w:spacing w:val="1"/>
          <w:w w:val="105"/>
          <w:sz w:val="22"/>
          <w:szCs w:val="22"/>
        </w:rPr>
        <w:t xml:space="preserve"> </w:t>
      </w:r>
      <w:r w:rsidRPr="003A43DF">
        <w:rPr>
          <w:w w:val="105"/>
          <w:sz w:val="22"/>
          <w:szCs w:val="22"/>
        </w:rPr>
        <w:t>dispersione), stato del defunto (cadavere, resti mortali, resti mortali ossei, ceneri) e relativo contenitore (bara,</w:t>
      </w:r>
      <w:r w:rsidRPr="003A43DF">
        <w:rPr>
          <w:spacing w:val="-45"/>
          <w:w w:val="105"/>
          <w:sz w:val="22"/>
          <w:szCs w:val="22"/>
        </w:rPr>
        <w:t xml:space="preserve"> </w:t>
      </w:r>
      <w:r w:rsidRPr="003A43DF">
        <w:rPr>
          <w:w w:val="105"/>
          <w:sz w:val="22"/>
          <w:szCs w:val="22"/>
        </w:rPr>
        <w:t>cassetta</w:t>
      </w:r>
      <w:r w:rsidRPr="003A43DF">
        <w:rPr>
          <w:spacing w:val="-3"/>
          <w:w w:val="105"/>
          <w:sz w:val="22"/>
          <w:szCs w:val="22"/>
        </w:rPr>
        <w:t xml:space="preserve"> </w:t>
      </w:r>
      <w:r w:rsidRPr="003A43DF">
        <w:rPr>
          <w:w w:val="105"/>
          <w:sz w:val="22"/>
          <w:szCs w:val="22"/>
        </w:rPr>
        <w:t>ossario, urna);</w:t>
      </w:r>
    </w:p>
    <w:p w:rsidR="00042A1B" w:rsidRPr="003A43DF" w:rsidRDefault="00042A1B" w:rsidP="00042A1B">
      <w:pPr>
        <w:spacing w:before="2"/>
        <w:ind w:left="1103"/>
        <w:jc w:val="both"/>
      </w:pPr>
      <w:r w:rsidRPr="003A43DF">
        <w:rPr>
          <w:b/>
          <w:spacing w:val="-1"/>
          <w:w w:val="105"/>
        </w:rPr>
        <w:t>Urna</w:t>
      </w:r>
      <w:r w:rsidRPr="003A43DF">
        <w:rPr>
          <w:b/>
          <w:spacing w:val="-10"/>
          <w:w w:val="105"/>
        </w:rPr>
        <w:t xml:space="preserve"> </w:t>
      </w:r>
      <w:r w:rsidRPr="003A43DF">
        <w:rPr>
          <w:b/>
          <w:spacing w:val="-1"/>
          <w:w w:val="105"/>
        </w:rPr>
        <w:t>cineraria:</w:t>
      </w:r>
      <w:r w:rsidRPr="003A43DF">
        <w:rPr>
          <w:b/>
          <w:spacing w:val="-4"/>
          <w:w w:val="105"/>
        </w:rPr>
        <w:t xml:space="preserve"> </w:t>
      </w:r>
      <w:r w:rsidRPr="003A43DF">
        <w:rPr>
          <w:spacing w:val="-1"/>
          <w:w w:val="105"/>
        </w:rPr>
        <w:t>contenitore</w:t>
      </w:r>
      <w:r w:rsidRPr="003A43DF">
        <w:rPr>
          <w:spacing w:val="-8"/>
          <w:w w:val="105"/>
        </w:rPr>
        <w:t xml:space="preserve"> </w:t>
      </w:r>
      <w:r w:rsidRPr="003A43DF">
        <w:rPr>
          <w:w w:val="105"/>
        </w:rPr>
        <w:t>di</w:t>
      </w:r>
      <w:r w:rsidRPr="003A43DF">
        <w:rPr>
          <w:spacing w:val="-5"/>
          <w:w w:val="105"/>
        </w:rPr>
        <w:t xml:space="preserve"> </w:t>
      </w:r>
      <w:r w:rsidRPr="003A43DF">
        <w:rPr>
          <w:w w:val="105"/>
        </w:rPr>
        <w:t>ceneri.</w:t>
      </w:r>
    </w:p>
    <w:p w:rsidR="00042A1B" w:rsidRPr="003A43DF" w:rsidRDefault="00042A1B" w:rsidP="00042A1B">
      <w:pPr>
        <w:pStyle w:val="Titolo2"/>
        <w:spacing w:before="74" w:line="480" w:lineRule="auto"/>
        <w:ind w:left="3386" w:right="3366" w:firstLine="1002"/>
        <w:rPr>
          <w:rFonts w:ascii="Times New Roman" w:hAnsi="Times New Roman" w:cs="Times New Roman"/>
          <w:sz w:val="22"/>
          <w:szCs w:val="22"/>
        </w:rPr>
      </w:pPr>
    </w:p>
    <w:p w:rsidR="00042A1B" w:rsidRPr="003A43DF" w:rsidRDefault="00042A1B" w:rsidP="00042A1B">
      <w:pPr>
        <w:pStyle w:val="Titolo2"/>
        <w:spacing w:before="74" w:line="480" w:lineRule="auto"/>
        <w:ind w:left="3386" w:right="3366" w:firstLine="1002"/>
        <w:rPr>
          <w:rFonts w:ascii="Times New Roman" w:hAnsi="Times New Roman" w:cs="Times New Roman"/>
          <w:sz w:val="22"/>
          <w:szCs w:val="22"/>
        </w:rPr>
      </w:pPr>
    </w:p>
    <w:p w:rsidR="00042A1B" w:rsidRPr="003A43DF" w:rsidRDefault="00042A1B" w:rsidP="00042A1B">
      <w:pPr>
        <w:pStyle w:val="Titolo2"/>
        <w:spacing w:before="74" w:line="480" w:lineRule="auto"/>
        <w:ind w:left="3386" w:right="3366" w:firstLine="1002"/>
        <w:rPr>
          <w:rFonts w:ascii="Times New Roman" w:hAnsi="Times New Roman" w:cs="Times New Roman"/>
          <w:sz w:val="22"/>
          <w:szCs w:val="22"/>
        </w:rPr>
      </w:pPr>
    </w:p>
    <w:p w:rsidR="00042A1B" w:rsidRPr="003A43DF" w:rsidRDefault="00042A1B" w:rsidP="00042A1B">
      <w:pPr>
        <w:pStyle w:val="Titolo2"/>
        <w:spacing w:before="74" w:line="480" w:lineRule="auto"/>
        <w:ind w:left="3386" w:right="3366" w:firstLine="1002"/>
        <w:rPr>
          <w:rFonts w:ascii="Times New Roman" w:hAnsi="Times New Roman" w:cs="Times New Roman"/>
          <w:sz w:val="22"/>
          <w:szCs w:val="22"/>
        </w:rPr>
      </w:pPr>
    </w:p>
    <w:p w:rsidR="00042A1B" w:rsidRPr="003A43DF" w:rsidRDefault="00042A1B" w:rsidP="00042A1B">
      <w:pPr>
        <w:pStyle w:val="Titolo2"/>
        <w:spacing w:before="74" w:line="480" w:lineRule="auto"/>
        <w:ind w:left="3386" w:right="3366" w:firstLine="1002"/>
        <w:rPr>
          <w:rFonts w:ascii="Times New Roman" w:hAnsi="Times New Roman" w:cs="Times New Roman"/>
          <w:sz w:val="22"/>
          <w:szCs w:val="22"/>
        </w:rPr>
      </w:pPr>
    </w:p>
    <w:p w:rsidR="00042A1B" w:rsidRPr="003A43DF" w:rsidRDefault="00042A1B">
      <w:pPr>
        <w:pStyle w:val="Titolo1"/>
        <w:spacing w:before="97"/>
        <w:ind w:left="493" w:right="505"/>
        <w:rPr>
          <w:sz w:val="22"/>
          <w:szCs w:val="22"/>
        </w:rPr>
      </w:pPr>
    </w:p>
    <w:p w:rsidR="00042A1B" w:rsidRDefault="00042A1B">
      <w:pPr>
        <w:pStyle w:val="Titolo1"/>
        <w:spacing w:before="97"/>
        <w:ind w:left="493" w:right="505"/>
        <w:rPr>
          <w:sz w:val="22"/>
          <w:szCs w:val="22"/>
        </w:rPr>
      </w:pPr>
    </w:p>
    <w:p w:rsidR="00AF31F8" w:rsidRDefault="00AF31F8">
      <w:pPr>
        <w:pStyle w:val="Titolo1"/>
        <w:spacing w:before="97"/>
        <w:ind w:left="493" w:right="505"/>
        <w:rPr>
          <w:sz w:val="22"/>
          <w:szCs w:val="22"/>
        </w:rPr>
      </w:pPr>
    </w:p>
    <w:p w:rsidR="00AF31F8" w:rsidRPr="003A43DF" w:rsidRDefault="00AF31F8">
      <w:pPr>
        <w:pStyle w:val="Titolo1"/>
        <w:spacing w:before="97"/>
        <w:ind w:left="493" w:right="505"/>
        <w:rPr>
          <w:sz w:val="22"/>
          <w:szCs w:val="22"/>
        </w:rPr>
      </w:pPr>
    </w:p>
    <w:p w:rsidR="0058084D" w:rsidRPr="003A43DF" w:rsidRDefault="00042A1B">
      <w:pPr>
        <w:pStyle w:val="Titolo1"/>
        <w:spacing w:before="97"/>
        <w:ind w:left="493" w:right="505"/>
        <w:rPr>
          <w:sz w:val="22"/>
          <w:szCs w:val="22"/>
        </w:rPr>
      </w:pPr>
      <w:r w:rsidRPr="003A43DF">
        <w:rPr>
          <w:sz w:val="22"/>
          <w:szCs w:val="22"/>
        </w:rPr>
        <w:lastRenderedPageBreak/>
        <w:t>ARTICOLO</w:t>
      </w:r>
      <w:r w:rsidRPr="003A43DF">
        <w:rPr>
          <w:spacing w:val="-8"/>
          <w:sz w:val="22"/>
          <w:szCs w:val="22"/>
        </w:rPr>
        <w:t xml:space="preserve"> </w:t>
      </w:r>
      <w:r w:rsidRPr="003A43DF">
        <w:rPr>
          <w:sz w:val="22"/>
          <w:szCs w:val="22"/>
        </w:rPr>
        <w:t>1</w:t>
      </w:r>
      <w:r w:rsidRPr="003A43DF">
        <w:rPr>
          <w:spacing w:val="-4"/>
          <w:sz w:val="22"/>
          <w:szCs w:val="22"/>
        </w:rPr>
        <w:t xml:space="preserve"> </w:t>
      </w:r>
      <w:r w:rsidRPr="003A43DF">
        <w:rPr>
          <w:sz w:val="22"/>
          <w:szCs w:val="22"/>
        </w:rPr>
        <w:t>-</w:t>
      </w:r>
      <w:r w:rsidRPr="003A43DF">
        <w:rPr>
          <w:spacing w:val="-7"/>
          <w:sz w:val="22"/>
          <w:szCs w:val="22"/>
        </w:rPr>
        <w:t xml:space="preserve"> </w:t>
      </w:r>
      <w:r w:rsidRPr="003A43DF">
        <w:rPr>
          <w:sz w:val="22"/>
          <w:szCs w:val="22"/>
        </w:rPr>
        <w:t>OGGETTO</w:t>
      </w:r>
      <w:r w:rsidRPr="003A43DF">
        <w:rPr>
          <w:spacing w:val="-3"/>
          <w:sz w:val="22"/>
          <w:szCs w:val="22"/>
        </w:rPr>
        <w:t xml:space="preserve"> </w:t>
      </w:r>
      <w:r w:rsidRPr="003A43DF">
        <w:rPr>
          <w:sz w:val="22"/>
          <w:szCs w:val="22"/>
        </w:rPr>
        <w:t>E</w:t>
      </w:r>
      <w:r w:rsidRPr="003A43DF">
        <w:rPr>
          <w:spacing w:val="-6"/>
          <w:sz w:val="22"/>
          <w:szCs w:val="22"/>
        </w:rPr>
        <w:t xml:space="preserve"> </w:t>
      </w:r>
      <w:r w:rsidRPr="003A43DF">
        <w:rPr>
          <w:sz w:val="22"/>
          <w:szCs w:val="22"/>
        </w:rPr>
        <w:t>IMPORTO</w:t>
      </w:r>
      <w:r w:rsidRPr="003A43DF">
        <w:rPr>
          <w:spacing w:val="-3"/>
          <w:sz w:val="22"/>
          <w:szCs w:val="22"/>
        </w:rPr>
        <w:t xml:space="preserve"> </w:t>
      </w:r>
      <w:r w:rsidRPr="003A43DF">
        <w:rPr>
          <w:sz w:val="22"/>
          <w:szCs w:val="22"/>
        </w:rPr>
        <w:t>DELL'APPALTO</w:t>
      </w:r>
    </w:p>
    <w:p w:rsidR="0058084D" w:rsidRPr="003A43DF" w:rsidRDefault="0058084D">
      <w:pPr>
        <w:pStyle w:val="Corpotesto"/>
        <w:spacing w:before="10"/>
        <w:ind w:left="0"/>
        <w:jc w:val="left"/>
        <w:rPr>
          <w:b/>
          <w:sz w:val="22"/>
          <w:szCs w:val="22"/>
        </w:rPr>
      </w:pPr>
    </w:p>
    <w:p w:rsidR="00042A1B" w:rsidRPr="00936FD6" w:rsidRDefault="00042A1B" w:rsidP="00042A1B">
      <w:pPr>
        <w:spacing w:line="242" w:lineRule="auto"/>
        <w:ind w:left="275" w:right="298"/>
        <w:jc w:val="both"/>
        <w:rPr>
          <w:color w:val="FF0000"/>
        </w:rPr>
      </w:pPr>
      <w:r w:rsidRPr="003A43DF">
        <w:t xml:space="preserve">Il presente Capitolato ha per oggetto il servizio di gestione del cimitero capoluogo e </w:t>
      </w:r>
      <w:r w:rsidR="00E34C45" w:rsidRPr="003A43DF">
        <w:t xml:space="preserve">dei cimiteri delle </w:t>
      </w:r>
      <w:r w:rsidRPr="003A43DF">
        <w:t xml:space="preserve">4 </w:t>
      </w:r>
      <w:r w:rsidR="00E34C45" w:rsidRPr="003A43DF">
        <w:t>frazioni</w:t>
      </w:r>
      <w:r w:rsidR="00033CCB">
        <w:t xml:space="preserve"> (Passirana, Lucernate, Mazzo, Terrazzano)</w:t>
      </w:r>
      <w:r w:rsidR="00E34C45" w:rsidRPr="003A43DF">
        <w:t xml:space="preserve"> </w:t>
      </w:r>
      <w:r w:rsidRPr="003A43DF">
        <w:t xml:space="preserve">del Comune di </w:t>
      </w:r>
      <w:r w:rsidRPr="00033E0B">
        <w:t>Rho</w:t>
      </w:r>
      <w:r w:rsidR="00A1344E" w:rsidRPr="00033E0B">
        <w:t xml:space="preserve"> </w:t>
      </w:r>
      <w:r w:rsidR="00A1344E" w:rsidRPr="00936FD6">
        <w:rPr>
          <w:color w:val="0070C0"/>
          <w:sz w:val="20"/>
          <w:szCs w:val="20"/>
        </w:rPr>
        <w:t xml:space="preserve">(C.P.V. </w:t>
      </w:r>
      <w:r w:rsidR="00AB5B19" w:rsidRPr="00936FD6">
        <w:rPr>
          <w:color w:val="0070C0"/>
        </w:rPr>
        <w:t xml:space="preserve">98371110-8 </w:t>
      </w:r>
      <w:r w:rsidR="00AB5B19" w:rsidRPr="00936FD6">
        <w:rPr>
          <w:i/>
          <w:iCs/>
          <w:color w:val="0070C0"/>
          <w:sz w:val="20"/>
          <w:szCs w:val="20"/>
        </w:rPr>
        <w:t>Servizi cimiteriali</w:t>
      </w:r>
      <w:r w:rsidR="007A78EC" w:rsidRPr="00936FD6">
        <w:rPr>
          <w:color w:val="0070C0"/>
          <w:sz w:val="20"/>
          <w:szCs w:val="20"/>
        </w:rPr>
        <w:t xml:space="preserve">, </w:t>
      </w:r>
      <w:r w:rsidR="00033E0B" w:rsidRPr="00936FD6">
        <w:rPr>
          <w:color w:val="0070C0"/>
        </w:rPr>
        <w:t xml:space="preserve">98341120-2 </w:t>
      </w:r>
      <w:r w:rsidR="00033E0B" w:rsidRPr="00936FD6">
        <w:rPr>
          <w:i/>
          <w:iCs/>
          <w:color w:val="0070C0"/>
          <w:sz w:val="20"/>
          <w:szCs w:val="20"/>
        </w:rPr>
        <w:t>Servizi di portineria,</w:t>
      </w:r>
      <w:r w:rsidR="00033E0B" w:rsidRPr="00936FD6">
        <w:rPr>
          <w:color w:val="0070C0"/>
        </w:rPr>
        <w:t xml:space="preserve"> </w:t>
      </w:r>
      <w:r w:rsidR="007A78EC" w:rsidRPr="00936FD6">
        <w:rPr>
          <w:color w:val="0070C0"/>
        </w:rPr>
        <w:t xml:space="preserve">90910000-9 </w:t>
      </w:r>
      <w:r w:rsidR="007A78EC" w:rsidRPr="00936FD6">
        <w:rPr>
          <w:i/>
          <w:iCs/>
          <w:color w:val="0070C0"/>
          <w:sz w:val="20"/>
          <w:szCs w:val="20"/>
        </w:rPr>
        <w:t>Servizi di pulizia</w:t>
      </w:r>
      <w:r w:rsidR="007A78EC" w:rsidRPr="00936FD6">
        <w:rPr>
          <w:color w:val="0070C0"/>
        </w:rPr>
        <w:t xml:space="preserve">, 90923000-3 </w:t>
      </w:r>
      <w:r w:rsidR="007A78EC" w:rsidRPr="00936FD6">
        <w:rPr>
          <w:i/>
          <w:iCs/>
          <w:color w:val="0070C0"/>
          <w:sz w:val="20"/>
          <w:szCs w:val="20"/>
        </w:rPr>
        <w:t>Servizi di disinfestazione</w:t>
      </w:r>
      <w:r w:rsidR="007A78EC" w:rsidRPr="00936FD6">
        <w:rPr>
          <w:color w:val="0070C0"/>
        </w:rPr>
        <w:t xml:space="preserve">, 98371111-5 </w:t>
      </w:r>
      <w:r w:rsidR="007A78EC" w:rsidRPr="00936FD6">
        <w:rPr>
          <w:i/>
          <w:iCs/>
          <w:color w:val="0070C0"/>
          <w:sz w:val="20"/>
          <w:szCs w:val="20"/>
        </w:rPr>
        <w:t>Servizi di manutenzione cimiteriale</w:t>
      </w:r>
      <w:r w:rsidR="00EF69C9" w:rsidRPr="00936FD6">
        <w:rPr>
          <w:i/>
          <w:iCs/>
          <w:color w:val="0070C0"/>
          <w:sz w:val="20"/>
          <w:szCs w:val="20"/>
        </w:rPr>
        <w:t>)</w:t>
      </w:r>
      <w:r w:rsidR="003B7FAD">
        <w:rPr>
          <w:color w:val="0070C0"/>
        </w:rPr>
        <w:t>.</w:t>
      </w:r>
    </w:p>
    <w:p w:rsidR="0058084D" w:rsidRPr="003A43DF" w:rsidRDefault="00042A1B" w:rsidP="00042A1B">
      <w:pPr>
        <w:spacing w:line="242" w:lineRule="auto"/>
        <w:ind w:left="275" w:right="298"/>
        <w:jc w:val="both"/>
      </w:pPr>
      <w:r w:rsidRPr="003A43DF">
        <w:t>Sono compresi nell’appalto in oggetto:</w:t>
      </w:r>
    </w:p>
    <w:p w:rsidR="006D5AA8" w:rsidRPr="003A43DF" w:rsidRDefault="006D5AA8" w:rsidP="006D5AA8">
      <w:pPr>
        <w:pStyle w:val="Paragrafoelenco"/>
        <w:numPr>
          <w:ilvl w:val="0"/>
          <w:numId w:val="21"/>
        </w:numPr>
        <w:tabs>
          <w:tab w:val="left" w:pos="260"/>
        </w:tabs>
        <w:ind w:left="115" w:right="111" w:firstLine="0"/>
      </w:pPr>
      <w:r w:rsidRPr="003A43DF">
        <w:t>la gestione degli accessi, compr</w:t>
      </w:r>
      <w:r w:rsidR="00375E8A" w:rsidRPr="003A43DF">
        <w:t>ensivo di apertura e chiusura;</w:t>
      </w:r>
    </w:p>
    <w:p w:rsidR="00E60384" w:rsidRPr="003A43DF" w:rsidRDefault="00042A1B" w:rsidP="00042A1B">
      <w:pPr>
        <w:pStyle w:val="Paragrafoelenco"/>
        <w:numPr>
          <w:ilvl w:val="0"/>
          <w:numId w:val="21"/>
        </w:numPr>
        <w:tabs>
          <w:tab w:val="left" w:pos="270"/>
        </w:tabs>
        <w:ind w:left="115" w:right="113" w:firstLine="0"/>
      </w:pPr>
      <w:r w:rsidRPr="003A43DF">
        <w:t xml:space="preserve">la pulizia </w:t>
      </w:r>
      <w:r w:rsidR="00E60384" w:rsidRPr="003A43DF">
        <w:t>dei locali</w:t>
      </w:r>
      <w:r w:rsidR="000772A9" w:rsidRPr="003A43DF">
        <w:t>, servizi igienici</w:t>
      </w:r>
      <w:r w:rsidR="00E60384" w:rsidRPr="003A43DF">
        <w:t xml:space="preserve"> e degli spazi ed aree all’aperto all’interno del perimetro di ogni singolo cimitero;</w:t>
      </w:r>
    </w:p>
    <w:p w:rsidR="00E60384" w:rsidRPr="003A43DF" w:rsidRDefault="000772A9" w:rsidP="00042A1B">
      <w:pPr>
        <w:pStyle w:val="Paragrafoelenco"/>
        <w:numPr>
          <w:ilvl w:val="0"/>
          <w:numId w:val="21"/>
        </w:numPr>
        <w:tabs>
          <w:tab w:val="left" w:pos="270"/>
        </w:tabs>
        <w:ind w:left="115" w:right="113" w:firstLine="0"/>
      </w:pPr>
      <w:r w:rsidRPr="003A43DF">
        <w:t xml:space="preserve">la </w:t>
      </w:r>
      <w:r w:rsidR="00042A1B" w:rsidRPr="003A43DF">
        <w:t xml:space="preserve">spalatura </w:t>
      </w:r>
      <w:r w:rsidR="00E60384" w:rsidRPr="003A43DF">
        <w:t xml:space="preserve"> e rimozione della neve e del ghiaccio dai luoghi di transito con spargimento di sale;</w:t>
      </w:r>
    </w:p>
    <w:p w:rsidR="00042A1B" w:rsidRPr="003A43DF" w:rsidRDefault="00E60384" w:rsidP="00042A1B">
      <w:pPr>
        <w:pStyle w:val="Paragrafoelenco"/>
        <w:numPr>
          <w:ilvl w:val="0"/>
          <w:numId w:val="21"/>
        </w:numPr>
        <w:tabs>
          <w:tab w:val="left" w:pos="270"/>
        </w:tabs>
        <w:ind w:left="115" w:right="113" w:firstLine="0"/>
      </w:pPr>
      <w:r w:rsidRPr="003A43DF">
        <w:t>la</w:t>
      </w:r>
      <w:r w:rsidR="00042A1B" w:rsidRPr="003A43DF">
        <w:t xml:space="preserve"> cura del verde e dell'arredo</w:t>
      </w:r>
      <w:r w:rsidR="00CE0AC1" w:rsidRPr="003A43DF">
        <w:t>;</w:t>
      </w:r>
      <w:r w:rsidRPr="003A43DF">
        <w:t xml:space="preserve"> </w:t>
      </w:r>
    </w:p>
    <w:p w:rsidR="000772A9" w:rsidRPr="003A43DF" w:rsidRDefault="000772A9" w:rsidP="00042A1B">
      <w:pPr>
        <w:pStyle w:val="Paragrafoelenco"/>
        <w:numPr>
          <w:ilvl w:val="0"/>
          <w:numId w:val="21"/>
        </w:numPr>
        <w:tabs>
          <w:tab w:val="left" w:pos="270"/>
        </w:tabs>
        <w:ind w:left="115" w:right="113" w:firstLine="0"/>
      </w:pPr>
      <w:r w:rsidRPr="003A43DF">
        <w:t>il servizio di disinfestazione da insetti in genere, sia preventivo che curativo;</w:t>
      </w:r>
    </w:p>
    <w:p w:rsidR="00E60384" w:rsidRPr="003A43DF" w:rsidRDefault="00E60384" w:rsidP="00E60384">
      <w:pPr>
        <w:pStyle w:val="Paragrafoelenco"/>
        <w:numPr>
          <w:ilvl w:val="0"/>
          <w:numId w:val="21"/>
        </w:numPr>
        <w:tabs>
          <w:tab w:val="left" w:pos="282"/>
        </w:tabs>
        <w:ind w:left="115" w:right="113" w:firstLine="0"/>
      </w:pPr>
      <w:r w:rsidRPr="003A43DF">
        <w:t xml:space="preserve">le operazioni ordinarie di conservazione e ripristino (manutenzione ordinaria) di tutti gli impianti, </w:t>
      </w:r>
      <w:r w:rsidRPr="003A43DF">
        <w:rPr>
          <w:u w:val="single"/>
        </w:rPr>
        <w:t>compresi</w:t>
      </w:r>
      <w:r w:rsidRPr="003A43DF">
        <w:t xml:space="preserve"> impianti elettrici </w:t>
      </w:r>
      <w:r w:rsidRPr="003A43DF">
        <w:rPr>
          <w:u w:val="single"/>
        </w:rPr>
        <w:t>e luci votive</w:t>
      </w:r>
      <w:r w:rsidR="00A31D27" w:rsidRPr="003A43DF">
        <w:t>, antintrusione e videosorveglianza</w:t>
      </w:r>
      <w:r w:rsidRPr="003A43DF">
        <w:t xml:space="preserve">, e </w:t>
      </w:r>
      <w:r w:rsidR="000772A9" w:rsidRPr="003A43DF">
        <w:t>del</w:t>
      </w:r>
      <w:r w:rsidRPr="003A43DF">
        <w:t>le strutture cimiteriali, fisse ed infisse, che non appartengono a privati soggetti;</w:t>
      </w:r>
    </w:p>
    <w:p w:rsidR="00375E8A" w:rsidRPr="003A43DF" w:rsidRDefault="00375E8A" w:rsidP="00E60384">
      <w:pPr>
        <w:pStyle w:val="Paragrafoelenco"/>
        <w:numPr>
          <w:ilvl w:val="0"/>
          <w:numId w:val="21"/>
        </w:numPr>
        <w:tabs>
          <w:tab w:val="left" w:pos="282"/>
        </w:tabs>
        <w:ind w:left="115" w:right="113" w:firstLine="0"/>
      </w:pPr>
      <w:r w:rsidRPr="003A43DF">
        <w:t>l’esecuzione di operazioni cimiteriali (inumazioni, esumazioni, tumulazioni, estumulazioni, traslazioni etc.) l’assistenza alle esequie e alle cerimonie e il ricevimento di salme;</w:t>
      </w:r>
    </w:p>
    <w:p w:rsidR="0058084D" w:rsidRPr="003A43DF" w:rsidRDefault="00E60384" w:rsidP="00042A1B">
      <w:pPr>
        <w:pStyle w:val="Paragrafoelenco"/>
        <w:tabs>
          <w:tab w:val="left" w:pos="489"/>
        </w:tabs>
        <w:spacing w:before="3"/>
        <w:ind w:left="238" w:right="300"/>
        <w:jc w:val="left"/>
      </w:pPr>
      <w:r w:rsidRPr="003A43DF">
        <w:t xml:space="preserve">la raccolta e lo smaltimento dei rifiuti sia normali che speciali. </w:t>
      </w:r>
      <w:r w:rsidR="00042A1B" w:rsidRPr="003A43DF">
        <w:t xml:space="preserve">, la. </w:t>
      </w:r>
    </w:p>
    <w:p w:rsidR="0058084D" w:rsidRPr="003A43DF" w:rsidRDefault="0058084D" w:rsidP="00042A1B">
      <w:pPr>
        <w:pStyle w:val="Paragrafoelenco"/>
        <w:tabs>
          <w:tab w:val="left" w:pos="475"/>
        </w:tabs>
        <w:spacing w:before="1" w:line="229" w:lineRule="exact"/>
        <w:ind w:left="474"/>
        <w:jc w:val="left"/>
      </w:pPr>
    </w:p>
    <w:p w:rsidR="0058084D" w:rsidRPr="003A43DF" w:rsidRDefault="008A673B" w:rsidP="00042A1B">
      <w:pPr>
        <w:tabs>
          <w:tab w:val="left" w:pos="576"/>
        </w:tabs>
        <w:spacing w:before="1"/>
        <w:jc w:val="both"/>
      </w:pPr>
      <w:r w:rsidRPr="003A43DF">
        <w:t xml:space="preserve">Quanto sopra </w:t>
      </w:r>
      <w:r w:rsidR="007A4EEE" w:rsidRPr="003A43DF">
        <w:t>come meglio dettagliati negli allegati</w:t>
      </w:r>
      <w:r w:rsidRPr="003A43DF">
        <w:t xml:space="preserve"> disciplinari tecnici</w:t>
      </w:r>
      <w:r w:rsidR="00375E8A" w:rsidRPr="003A43DF">
        <w:t xml:space="preserve"> A</w:t>
      </w:r>
      <w:r w:rsidR="00567718" w:rsidRPr="00567718">
        <w:t>,</w:t>
      </w:r>
      <w:r w:rsidR="00567718" w:rsidRPr="00912853">
        <w:t>B,C,D,</w:t>
      </w:r>
      <w:r w:rsidR="00375E8A" w:rsidRPr="003A43DF">
        <w:t xml:space="preserve"> </w:t>
      </w:r>
      <w:r w:rsidR="00042A1B" w:rsidRPr="003A43DF">
        <w:t>, che sono parte integrante del contratto.</w:t>
      </w:r>
    </w:p>
    <w:p w:rsidR="00042A1B" w:rsidRPr="003A43DF" w:rsidRDefault="00042A1B" w:rsidP="00B9146F">
      <w:pPr>
        <w:tabs>
          <w:tab w:val="left" w:pos="576"/>
        </w:tabs>
        <w:spacing w:before="1"/>
      </w:pPr>
    </w:p>
    <w:p w:rsidR="0058084D" w:rsidRPr="003A43DF" w:rsidRDefault="00CF44A3">
      <w:pPr>
        <w:spacing w:before="2"/>
        <w:ind w:left="275" w:right="289"/>
        <w:jc w:val="both"/>
      </w:pPr>
      <w:r w:rsidRPr="000A79E5">
        <w:t>L</w:t>
      </w:r>
      <w:r w:rsidR="00042A1B" w:rsidRPr="000A79E5">
        <w:t xml:space="preserve">'importo </w:t>
      </w:r>
      <w:r w:rsidRPr="000A79E5">
        <w:t xml:space="preserve">a base d’asta </w:t>
      </w:r>
      <w:r w:rsidR="00042A1B" w:rsidRPr="000A79E5">
        <w:t xml:space="preserve">dell’appalto ANNUALE è di </w:t>
      </w:r>
      <w:r w:rsidR="00042A1B" w:rsidRPr="000A79E5">
        <w:rPr>
          <w:b/>
        </w:rPr>
        <w:t xml:space="preserve">€ </w:t>
      </w:r>
      <w:r w:rsidR="007A0000" w:rsidRPr="000A79E5">
        <w:rPr>
          <w:b/>
        </w:rPr>
        <w:t>520</w:t>
      </w:r>
      <w:r w:rsidR="00503E46" w:rsidRPr="000A79E5">
        <w:rPr>
          <w:b/>
        </w:rPr>
        <w:t>.000</w:t>
      </w:r>
      <w:r w:rsidR="00375E8A" w:rsidRPr="000A79E5">
        <w:rPr>
          <w:b/>
        </w:rPr>
        <w:t>,00,</w:t>
      </w:r>
      <w:r w:rsidR="00EE24E1" w:rsidRPr="000A79E5">
        <w:rPr>
          <w:b/>
        </w:rPr>
        <w:t xml:space="preserve"> </w:t>
      </w:r>
      <w:r w:rsidR="00042A1B" w:rsidRPr="000A79E5">
        <w:rPr>
          <w:b/>
        </w:rPr>
        <w:t>oltre IVA</w:t>
      </w:r>
      <w:r w:rsidR="00375E8A" w:rsidRPr="000A79E5">
        <w:rPr>
          <w:b/>
        </w:rPr>
        <w:t xml:space="preserve"> ed altre somme a disposizione</w:t>
      </w:r>
      <w:r w:rsidR="00042A1B" w:rsidRPr="000A79E5">
        <w:rPr>
          <w:b/>
        </w:rPr>
        <w:t xml:space="preserve">, per un totale di </w:t>
      </w:r>
      <w:r w:rsidR="007A4EEE" w:rsidRPr="000A79E5">
        <w:rPr>
          <w:b/>
        </w:rPr>
        <w:t>E</w:t>
      </w:r>
      <w:r w:rsidR="00042A1B" w:rsidRPr="000A79E5">
        <w:rPr>
          <w:b/>
        </w:rPr>
        <w:t>uro</w:t>
      </w:r>
      <w:r w:rsidR="00042A1B" w:rsidRPr="000A79E5">
        <w:rPr>
          <w:b/>
          <w:spacing w:val="1"/>
        </w:rPr>
        <w:t xml:space="preserve"> </w:t>
      </w:r>
      <w:r w:rsidR="007A0000" w:rsidRPr="000A79E5">
        <w:rPr>
          <w:b/>
        </w:rPr>
        <w:t>650</w:t>
      </w:r>
      <w:r w:rsidR="001776BB" w:rsidRPr="000A79E5">
        <w:rPr>
          <w:b/>
        </w:rPr>
        <w:t>.0</w:t>
      </w:r>
      <w:r w:rsidR="00503E46" w:rsidRPr="000A79E5">
        <w:rPr>
          <w:b/>
        </w:rPr>
        <w:t>00,0</w:t>
      </w:r>
      <w:r w:rsidR="00375E8A" w:rsidRPr="000A79E5">
        <w:rPr>
          <w:b/>
        </w:rPr>
        <w:t xml:space="preserve">0 </w:t>
      </w:r>
      <w:r w:rsidR="00042A1B" w:rsidRPr="000A79E5">
        <w:t>, da corrispondere</w:t>
      </w:r>
      <w:r w:rsidR="00042A1B" w:rsidRPr="003A43DF">
        <w:t xml:space="preserve"> alla Ditta aggiudicataria secondo le modalità di </w:t>
      </w:r>
      <w:r w:rsidR="00042A1B" w:rsidRPr="00B9146F">
        <w:t>cui</w:t>
      </w:r>
      <w:r w:rsidR="00042A1B" w:rsidRPr="00B9146F">
        <w:rPr>
          <w:spacing w:val="1"/>
        </w:rPr>
        <w:t xml:space="preserve"> </w:t>
      </w:r>
      <w:r w:rsidR="00042A1B" w:rsidRPr="00B9146F">
        <w:t>a</w:t>
      </w:r>
      <w:r w:rsidR="00941183" w:rsidRPr="00B9146F">
        <w:t>ll’art. 1</w:t>
      </w:r>
      <w:r w:rsidR="00B9146F" w:rsidRPr="00B9146F">
        <w:t>2</w:t>
      </w:r>
      <w:r w:rsidR="00941183" w:rsidRPr="00B9146F">
        <w:t xml:space="preserve"> </w:t>
      </w:r>
      <w:r w:rsidR="00042A1B" w:rsidRPr="00B9146F">
        <w:rPr>
          <w:spacing w:val="1"/>
        </w:rPr>
        <w:t xml:space="preserve"> </w:t>
      </w:r>
      <w:r w:rsidR="00042A1B" w:rsidRPr="00B9146F">
        <w:t>del</w:t>
      </w:r>
      <w:r w:rsidR="00042A1B" w:rsidRPr="003A43DF">
        <w:t xml:space="preserve"> presente</w:t>
      </w:r>
      <w:r w:rsidR="00042A1B" w:rsidRPr="003A43DF">
        <w:rPr>
          <w:spacing w:val="-1"/>
        </w:rPr>
        <w:t xml:space="preserve"> </w:t>
      </w:r>
      <w:r w:rsidR="00042A1B" w:rsidRPr="003A43DF">
        <w:t>capitolato.</w:t>
      </w:r>
    </w:p>
    <w:p w:rsidR="0083466A" w:rsidRPr="003A43DF" w:rsidRDefault="0083466A">
      <w:pPr>
        <w:pStyle w:val="Corpotesto"/>
        <w:ind w:left="0"/>
        <w:jc w:val="left"/>
        <w:rPr>
          <w:sz w:val="22"/>
          <w:szCs w:val="22"/>
        </w:rPr>
      </w:pPr>
    </w:p>
    <w:tbl>
      <w:tblPr>
        <w:tblStyle w:val="Grigliatabella"/>
        <w:tblW w:w="0" w:type="auto"/>
        <w:tblLook w:val="04A0" w:firstRow="1" w:lastRow="0" w:firstColumn="1" w:lastColumn="0" w:noHBand="0" w:noVBand="1"/>
      </w:tblPr>
      <w:tblGrid>
        <w:gridCol w:w="5170"/>
        <w:gridCol w:w="5170"/>
      </w:tblGrid>
      <w:tr w:rsidR="00EE24E1" w:rsidRPr="000A79E5" w:rsidTr="00EE24E1">
        <w:tc>
          <w:tcPr>
            <w:tcW w:w="5170" w:type="dxa"/>
          </w:tcPr>
          <w:p w:rsidR="00EE24E1" w:rsidRPr="000A79E5" w:rsidRDefault="00912853" w:rsidP="00384E6B">
            <w:pPr>
              <w:pStyle w:val="TableParagraph"/>
              <w:spacing w:line="228" w:lineRule="exact"/>
              <w:ind w:left="107"/>
              <w:rPr>
                <w:rFonts w:ascii="Times New Roman" w:hAnsi="Times New Roman" w:cs="Times New Roman"/>
                <w:b/>
              </w:rPr>
            </w:pPr>
            <w:r w:rsidRPr="000A79E5">
              <w:rPr>
                <w:rFonts w:ascii="Times New Roman" w:hAnsi="Times New Roman" w:cs="Times New Roman"/>
                <w:b/>
              </w:rPr>
              <w:t>G</w:t>
            </w:r>
            <w:r w:rsidR="00EE24E1" w:rsidRPr="000A79E5">
              <w:rPr>
                <w:rFonts w:ascii="Times New Roman" w:hAnsi="Times New Roman" w:cs="Times New Roman"/>
                <w:b/>
              </w:rPr>
              <w:t xml:space="preserve">estione accessi, </w:t>
            </w:r>
            <w:r w:rsidR="00C33C38" w:rsidRPr="000A79E5">
              <w:rPr>
                <w:rFonts w:ascii="Times New Roman" w:hAnsi="Times New Roman" w:cs="Times New Roman"/>
                <w:b/>
              </w:rPr>
              <w:t xml:space="preserve">operazioni cimiteriali (tumulazioni/inumazioni/ </w:t>
            </w:r>
            <w:r w:rsidR="00BA6AE4" w:rsidRPr="000A79E5">
              <w:rPr>
                <w:rFonts w:ascii="Times New Roman" w:hAnsi="Times New Roman" w:cs="Times New Roman"/>
                <w:b/>
              </w:rPr>
              <w:t xml:space="preserve">ceneri, </w:t>
            </w:r>
            <w:r w:rsidR="00C33C38" w:rsidRPr="000A79E5">
              <w:rPr>
                <w:rFonts w:ascii="Times New Roman" w:hAnsi="Times New Roman" w:cs="Times New Roman"/>
                <w:b/>
              </w:rPr>
              <w:t xml:space="preserve">ecc. ed assistenza esequie), </w:t>
            </w:r>
            <w:r w:rsidR="00EE24E1" w:rsidRPr="000A79E5">
              <w:rPr>
                <w:rFonts w:ascii="Times New Roman" w:hAnsi="Times New Roman" w:cs="Times New Roman"/>
                <w:b/>
              </w:rPr>
              <w:t>pulizie, manutenzione verde, disinfestazioni, - Quota</w:t>
            </w:r>
          </w:p>
          <w:p w:rsidR="00EE24E1" w:rsidRPr="000A79E5" w:rsidRDefault="00EE24E1">
            <w:pPr>
              <w:pStyle w:val="Corpotesto"/>
              <w:ind w:left="0"/>
              <w:jc w:val="left"/>
              <w:rPr>
                <w:sz w:val="22"/>
                <w:szCs w:val="22"/>
              </w:rPr>
            </w:pPr>
            <w:r w:rsidRPr="000A79E5">
              <w:rPr>
                <w:b/>
              </w:rPr>
              <w:t>annuale</w:t>
            </w:r>
          </w:p>
        </w:tc>
        <w:tc>
          <w:tcPr>
            <w:tcW w:w="5170" w:type="dxa"/>
          </w:tcPr>
          <w:p w:rsidR="00EE24E1" w:rsidRPr="000A79E5" w:rsidRDefault="00EE24E1">
            <w:pPr>
              <w:pStyle w:val="Corpotesto"/>
              <w:ind w:left="0"/>
              <w:jc w:val="left"/>
              <w:rPr>
                <w:sz w:val="22"/>
                <w:szCs w:val="22"/>
              </w:rPr>
            </w:pPr>
            <w:r w:rsidRPr="000A79E5">
              <w:rPr>
                <w:b/>
              </w:rPr>
              <w:t>A</w:t>
            </w:r>
            <w:r w:rsidRPr="000A79E5">
              <w:rPr>
                <w:b/>
                <w:spacing w:val="-1"/>
              </w:rPr>
              <w:t xml:space="preserve"> </w:t>
            </w:r>
            <w:r w:rsidRPr="000A79E5">
              <w:rPr>
                <w:b/>
              </w:rPr>
              <w:t>corpo</w:t>
            </w:r>
            <w:r w:rsidRPr="000A79E5">
              <w:rPr>
                <w:b/>
              </w:rPr>
              <w:tab/>
            </w:r>
            <w:r w:rsidR="00FA3697">
              <w:rPr>
                <w:b/>
              </w:rPr>
              <w:t xml:space="preserve"> E</w:t>
            </w:r>
            <w:r w:rsidRPr="000A79E5">
              <w:rPr>
                <w:b/>
              </w:rPr>
              <w:t>uro</w:t>
            </w:r>
            <w:r w:rsidRPr="000A79E5">
              <w:rPr>
                <w:b/>
                <w:spacing w:val="-1"/>
              </w:rPr>
              <w:t xml:space="preserve"> </w:t>
            </w:r>
            <w:r w:rsidR="00BA6AE4" w:rsidRPr="000A79E5">
              <w:rPr>
                <w:b/>
              </w:rPr>
              <w:t>320</w:t>
            </w:r>
            <w:r w:rsidRPr="000A79E5">
              <w:rPr>
                <w:b/>
              </w:rPr>
              <w:t>.000,00</w:t>
            </w:r>
          </w:p>
        </w:tc>
      </w:tr>
      <w:tr w:rsidR="00EE24E1" w:rsidRPr="005905A3" w:rsidTr="00EE24E1">
        <w:tc>
          <w:tcPr>
            <w:tcW w:w="5170" w:type="dxa"/>
          </w:tcPr>
          <w:p w:rsidR="00EE24E1" w:rsidRPr="000A79E5" w:rsidRDefault="00EE24E1" w:rsidP="000A79E5">
            <w:pPr>
              <w:pStyle w:val="Corpotesto"/>
              <w:ind w:left="0"/>
              <w:jc w:val="left"/>
              <w:rPr>
                <w:sz w:val="22"/>
                <w:szCs w:val="22"/>
              </w:rPr>
            </w:pPr>
            <w:r w:rsidRPr="000A79E5">
              <w:rPr>
                <w:rFonts w:eastAsia="Calibri"/>
                <w:b/>
              </w:rPr>
              <w:t>Operazioni</w:t>
            </w:r>
            <w:r w:rsidRPr="000A79E5">
              <w:rPr>
                <w:rFonts w:eastAsia="Calibri"/>
                <w:b/>
                <w:spacing w:val="4"/>
              </w:rPr>
              <w:t xml:space="preserve"> </w:t>
            </w:r>
            <w:r w:rsidRPr="000A79E5">
              <w:rPr>
                <w:rFonts w:eastAsia="Calibri"/>
                <w:b/>
              </w:rPr>
              <w:t>cimiteriali</w:t>
            </w:r>
            <w:r w:rsidRPr="000A79E5">
              <w:rPr>
                <w:rFonts w:eastAsia="Calibri"/>
                <w:b/>
                <w:spacing w:val="4"/>
              </w:rPr>
              <w:t xml:space="preserve"> </w:t>
            </w:r>
            <w:r w:rsidR="00C33C38" w:rsidRPr="000A79E5">
              <w:rPr>
                <w:rFonts w:eastAsia="Calibri"/>
                <w:b/>
                <w:spacing w:val="4"/>
              </w:rPr>
              <w:t xml:space="preserve">straordinarie (estumulazioni, esumazioni, traslazioni ecc.), </w:t>
            </w:r>
            <w:r w:rsidR="00897A73" w:rsidRPr="000A79E5">
              <w:rPr>
                <w:b/>
              </w:rPr>
              <w:t xml:space="preserve">manutenzione manufatti ed impianti in genere, luci votive </w:t>
            </w:r>
            <w:r w:rsidRPr="000A79E5">
              <w:rPr>
                <w:b/>
              </w:rPr>
              <w:t>-</w:t>
            </w:r>
            <w:r w:rsidRPr="000A79E5">
              <w:rPr>
                <w:b/>
                <w:spacing w:val="-2"/>
              </w:rPr>
              <w:t xml:space="preserve"> </w:t>
            </w:r>
            <w:r w:rsidRPr="000A79E5">
              <w:rPr>
                <w:b/>
              </w:rPr>
              <w:t>Quota</w:t>
            </w:r>
            <w:r w:rsidRPr="000A79E5">
              <w:rPr>
                <w:b/>
                <w:spacing w:val="-1"/>
              </w:rPr>
              <w:t xml:space="preserve"> </w:t>
            </w:r>
            <w:r w:rsidRPr="000A79E5">
              <w:rPr>
                <w:b/>
              </w:rPr>
              <w:t>annuale</w:t>
            </w:r>
          </w:p>
        </w:tc>
        <w:tc>
          <w:tcPr>
            <w:tcW w:w="5170" w:type="dxa"/>
          </w:tcPr>
          <w:p w:rsidR="00EE24E1" w:rsidRPr="003A43DF" w:rsidRDefault="00EE24E1">
            <w:pPr>
              <w:pStyle w:val="Corpotesto"/>
              <w:ind w:left="0"/>
              <w:jc w:val="left"/>
              <w:rPr>
                <w:sz w:val="22"/>
                <w:szCs w:val="22"/>
              </w:rPr>
            </w:pPr>
            <w:r w:rsidRPr="000A79E5">
              <w:rPr>
                <w:b/>
              </w:rPr>
              <w:t>A</w:t>
            </w:r>
            <w:r w:rsidRPr="000A79E5">
              <w:rPr>
                <w:b/>
                <w:spacing w:val="-1"/>
              </w:rPr>
              <w:t xml:space="preserve"> </w:t>
            </w:r>
            <w:r w:rsidRPr="000A79E5">
              <w:rPr>
                <w:b/>
              </w:rPr>
              <w:t>misura</w:t>
            </w:r>
            <w:r w:rsidRPr="000A79E5">
              <w:rPr>
                <w:b/>
                <w:spacing w:val="-3"/>
              </w:rPr>
              <w:t xml:space="preserve"> </w:t>
            </w:r>
            <w:r w:rsidR="000E5762" w:rsidRPr="000A79E5">
              <w:rPr>
                <w:b/>
              </w:rPr>
              <w:t>presunto</w:t>
            </w:r>
            <w:r w:rsidR="000E5762" w:rsidRPr="000A79E5">
              <w:rPr>
                <w:b/>
              </w:rPr>
              <w:tab/>
            </w:r>
            <w:r w:rsidR="00FA3697">
              <w:rPr>
                <w:b/>
              </w:rPr>
              <w:t>E</w:t>
            </w:r>
            <w:r w:rsidR="000E5762" w:rsidRPr="000A79E5">
              <w:rPr>
                <w:b/>
              </w:rPr>
              <w:t xml:space="preserve">uro </w:t>
            </w:r>
            <w:r w:rsidR="00BA6AE4" w:rsidRPr="000A79E5">
              <w:rPr>
                <w:b/>
              </w:rPr>
              <w:t>200</w:t>
            </w:r>
            <w:r w:rsidRPr="000A79E5">
              <w:rPr>
                <w:b/>
              </w:rPr>
              <w:t>.000,00</w:t>
            </w:r>
          </w:p>
        </w:tc>
      </w:tr>
    </w:tbl>
    <w:p w:rsidR="00EE24E1" w:rsidRDefault="00EE24E1">
      <w:pPr>
        <w:pStyle w:val="Corpotesto"/>
        <w:ind w:left="0"/>
        <w:jc w:val="left"/>
        <w:rPr>
          <w:sz w:val="22"/>
          <w:szCs w:val="22"/>
        </w:rPr>
      </w:pPr>
    </w:p>
    <w:p w:rsidR="00F21ED3" w:rsidRPr="003A43DF" w:rsidRDefault="00F21ED3">
      <w:pPr>
        <w:pStyle w:val="Corpotesto"/>
        <w:ind w:left="0"/>
        <w:jc w:val="left"/>
        <w:rPr>
          <w:sz w:val="22"/>
          <w:szCs w:val="22"/>
        </w:rPr>
      </w:pPr>
    </w:p>
    <w:p w:rsidR="0058084D" w:rsidRPr="003A43DF" w:rsidRDefault="00042A1B">
      <w:pPr>
        <w:pStyle w:val="Corpotesto"/>
        <w:spacing w:before="1"/>
        <w:ind w:right="304"/>
        <w:rPr>
          <w:sz w:val="22"/>
          <w:szCs w:val="22"/>
        </w:rPr>
      </w:pPr>
      <w:r w:rsidRPr="003A43DF">
        <w:rPr>
          <w:sz w:val="22"/>
          <w:szCs w:val="22"/>
        </w:rPr>
        <w:t>Per</w:t>
      </w:r>
      <w:r w:rsidRPr="003A43DF">
        <w:rPr>
          <w:spacing w:val="1"/>
          <w:sz w:val="22"/>
          <w:szCs w:val="22"/>
        </w:rPr>
        <w:t xml:space="preserve"> </w:t>
      </w:r>
      <w:r w:rsidRPr="003A43DF">
        <w:rPr>
          <w:sz w:val="22"/>
          <w:szCs w:val="22"/>
        </w:rPr>
        <w:t>le</w:t>
      </w:r>
      <w:r w:rsidRPr="003A43DF">
        <w:rPr>
          <w:spacing w:val="1"/>
          <w:sz w:val="22"/>
          <w:szCs w:val="22"/>
        </w:rPr>
        <w:t xml:space="preserve"> </w:t>
      </w:r>
      <w:r w:rsidRPr="003A43DF">
        <w:rPr>
          <w:sz w:val="22"/>
          <w:szCs w:val="22"/>
        </w:rPr>
        <w:t>prestazioni</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cui</w:t>
      </w:r>
      <w:r w:rsidRPr="003A43DF">
        <w:rPr>
          <w:spacing w:val="1"/>
          <w:sz w:val="22"/>
          <w:szCs w:val="22"/>
        </w:rPr>
        <w:t xml:space="preserve"> </w:t>
      </w:r>
      <w:r w:rsidRPr="003A43DF">
        <w:rPr>
          <w:sz w:val="22"/>
          <w:szCs w:val="22"/>
        </w:rPr>
        <w:t>al</w:t>
      </w:r>
      <w:r w:rsidRPr="003A43DF">
        <w:rPr>
          <w:spacing w:val="1"/>
          <w:sz w:val="22"/>
          <w:szCs w:val="22"/>
        </w:rPr>
        <w:t xml:space="preserve"> </w:t>
      </w:r>
      <w:r w:rsidRPr="003A43DF">
        <w:rPr>
          <w:sz w:val="22"/>
          <w:szCs w:val="22"/>
        </w:rPr>
        <w:t>presente</w:t>
      </w:r>
      <w:r w:rsidRPr="003A43DF">
        <w:rPr>
          <w:spacing w:val="1"/>
          <w:sz w:val="22"/>
          <w:szCs w:val="22"/>
        </w:rPr>
        <w:t xml:space="preserve"> </w:t>
      </w:r>
      <w:r w:rsidRPr="003A43DF">
        <w:rPr>
          <w:sz w:val="22"/>
          <w:szCs w:val="22"/>
        </w:rPr>
        <w:t>capitolato,</w:t>
      </w:r>
      <w:r w:rsidRPr="003A43DF">
        <w:rPr>
          <w:spacing w:val="1"/>
          <w:sz w:val="22"/>
          <w:szCs w:val="22"/>
        </w:rPr>
        <w:t xml:space="preserve"> </w:t>
      </w:r>
      <w:r w:rsidRPr="003A43DF">
        <w:rPr>
          <w:sz w:val="22"/>
          <w:szCs w:val="22"/>
        </w:rPr>
        <w:t>verrà</w:t>
      </w:r>
      <w:r w:rsidRPr="003A43DF">
        <w:rPr>
          <w:spacing w:val="1"/>
          <w:sz w:val="22"/>
          <w:szCs w:val="22"/>
        </w:rPr>
        <w:t xml:space="preserve"> </w:t>
      </w:r>
      <w:r w:rsidRPr="003A43DF">
        <w:rPr>
          <w:sz w:val="22"/>
          <w:szCs w:val="22"/>
        </w:rPr>
        <w:t>riconosciuto</w:t>
      </w:r>
      <w:r w:rsidRPr="003A43DF">
        <w:rPr>
          <w:spacing w:val="1"/>
          <w:sz w:val="22"/>
          <w:szCs w:val="22"/>
        </w:rPr>
        <w:t xml:space="preserve"> </w:t>
      </w:r>
      <w:r w:rsidRPr="003A43DF">
        <w:rPr>
          <w:sz w:val="22"/>
          <w:szCs w:val="22"/>
        </w:rPr>
        <w:t>alla</w:t>
      </w:r>
      <w:r w:rsidRPr="003A43DF">
        <w:rPr>
          <w:spacing w:val="1"/>
          <w:sz w:val="22"/>
          <w:szCs w:val="22"/>
        </w:rPr>
        <w:t xml:space="preserve"> </w:t>
      </w:r>
      <w:r w:rsidRPr="003A43DF">
        <w:rPr>
          <w:sz w:val="22"/>
          <w:szCs w:val="22"/>
        </w:rPr>
        <w:t>Ditta</w:t>
      </w:r>
      <w:r w:rsidRPr="003A43DF">
        <w:rPr>
          <w:spacing w:val="1"/>
          <w:sz w:val="22"/>
          <w:szCs w:val="22"/>
        </w:rPr>
        <w:t xml:space="preserve"> </w:t>
      </w:r>
      <w:r w:rsidRPr="003A43DF">
        <w:rPr>
          <w:sz w:val="22"/>
          <w:szCs w:val="22"/>
        </w:rPr>
        <w:t>Appaltatrice</w:t>
      </w:r>
      <w:r w:rsidRPr="003A43DF">
        <w:rPr>
          <w:spacing w:val="1"/>
          <w:sz w:val="22"/>
          <w:szCs w:val="22"/>
        </w:rPr>
        <w:t xml:space="preserve"> </w:t>
      </w:r>
      <w:r w:rsidRPr="003A43DF">
        <w:rPr>
          <w:sz w:val="22"/>
          <w:szCs w:val="22"/>
        </w:rPr>
        <w:t>un</w:t>
      </w:r>
      <w:r w:rsidRPr="003A43DF">
        <w:rPr>
          <w:spacing w:val="1"/>
          <w:sz w:val="22"/>
          <w:szCs w:val="22"/>
        </w:rPr>
        <w:t xml:space="preserve"> </w:t>
      </w:r>
      <w:r w:rsidRPr="003A43DF">
        <w:rPr>
          <w:sz w:val="22"/>
          <w:szCs w:val="22"/>
        </w:rPr>
        <w:t>compenso</w:t>
      </w:r>
      <w:r w:rsidRPr="003A43DF">
        <w:rPr>
          <w:spacing w:val="1"/>
          <w:sz w:val="22"/>
          <w:szCs w:val="22"/>
        </w:rPr>
        <w:t xml:space="preserve"> </w:t>
      </w:r>
      <w:r w:rsidRPr="003A43DF">
        <w:rPr>
          <w:sz w:val="22"/>
          <w:szCs w:val="22"/>
        </w:rPr>
        <w:t>in</w:t>
      </w:r>
      <w:r w:rsidRPr="003A43DF">
        <w:rPr>
          <w:spacing w:val="1"/>
          <w:sz w:val="22"/>
          <w:szCs w:val="22"/>
        </w:rPr>
        <w:t xml:space="preserve"> </w:t>
      </w:r>
      <w:r w:rsidRPr="003A43DF">
        <w:rPr>
          <w:sz w:val="22"/>
          <w:szCs w:val="22"/>
        </w:rPr>
        <w:t>parte</w:t>
      </w:r>
      <w:r w:rsidRPr="003A43DF">
        <w:rPr>
          <w:spacing w:val="-47"/>
          <w:sz w:val="22"/>
          <w:szCs w:val="22"/>
        </w:rPr>
        <w:t xml:space="preserve"> </w:t>
      </w:r>
      <w:r w:rsidRPr="003A43DF">
        <w:rPr>
          <w:sz w:val="22"/>
          <w:szCs w:val="22"/>
        </w:rPr>
        <w:t>determinato “a</w:t>
      </w:r>
      <w:r w:rsidRPr="003A43DF">
        <w:rPr>
          <w:spacing w:val="2"/>
          <w:sz w:val="22"/>
          <w:szCs w:val="22"/>
        </w:rPr>
        <w:t xml:space="preserve"> </w:t>
      </w:r>
      <w:r w:rsidRPr="003A43DF">
        <w:rPr>
          <w:sz w:val="22"/>
          <w:szCs w:val="22"/>
        </w:rPr>
        <w:t>corpo” ed in</w:t>
      </w:r>
      <w:r w:rsidRPr="003A43DF">
        <w:rPr>
          <w:spacing w:val="-1"/>
          <w:sz w:val="22"/>
          <w:szCs w:val="22"/>
        </w:rPr>
        <w:t xml:space="preserve"> </w:t>
      </w:r>
      <w:r w:rsidRPr="003A43DF">
        <w:rPr>
          <w:sz w:val="22"/>
          <w:szCs w:val="22"/>
        </w:rPr>
        <w:t>parte</w:t>
      </w:r>
      <w:r w:rsidRPr="003A43DF">
        <w:rPr>
          <w:spacing w:val="-1"/>
          <w:sz w:val="22"/>
          <w:szCs w:val="22"/>
        </w:rPr>
        <w:t xml:space="preserve"> </w:t>
      </w:r>
      <w:r w:rsidRPr="003A43DF">
        <w:rPr>
          <w:sz w:val="22"/>
          <w:szCs w:val="22"/>
        </w:rPr>
        <w:t>“a</w:t>
      </w:r>
      <w:r w:rsidRPr="003A43DF">
        <w:rPr>
          <w:spacing w:val="3"/>
          <w:sz w:val="22"/>
          <w:szCs w:val="22"/>
        </w:rPr>
        <w:t xml:space="preserve"> </w:t>
      </w:r>
      <w:r w:rsidRPr="003A43DF">
        <w:rPr>
          <w:sz w:val="22"/>
          <w:szCs w:val="22"/>
        </w:rPr>
        <w:t>misura”</w:t>
      </w:r>
      <w:r w:rsidRPr="003A43DF">
        <w:rPr>
          <w:spacing w:val="-1"/>
          <w:sz w:val="22"/>
          <w:szCs w:val="22"/>
        </w:rPr>
        <w:t xml:space="preserve"> </w:t>
      </w:r>
      <w:r w:rsidRPr="003A43DF">
        <w:rPr>
          <w:sz w:val="22"/>
          <w:szCs w:val="22"/>
        </w:rPr>
        <w:t>come di</w:t>
      </w:r>
      <w:r w:rsidRPr="003A43DF">
        <w:rPr>
          <w:spacing w:val="-1"/>
          <w:sz w:val="22"/>
          <w:szCs w:val="22"/>
        </w:rPr>
        <w:t xml:space="preserve"> </w:t>
      </w:r>
      <w:r w:rsidRPr="003A43DF">
        <w:rPr>
          <w:sz w:val="22"/>
          <w:szCs w:val="22"/>
        </w:rPr>
        <w:t>seguito</w:t>
      </w:r>
      <w:r w:rsidRPr="003A43DF">
        <w:rPr>
          <w:spacing w:val="1"/>
          <w:sz w:val="22"/>
          <w:szCs w:val="22"/>
        </w:rPr>
        <w:t xml:space="preserve"> </w:t>
      </w:r>
      <w:r w:rsidRPr="003A43DF">
        <w:rPr>
          <w:sz w:val="22"/>
          <w:szCs w:val="22"/>
        </w:rPr>
        <w:t>specificato:</w:t>
      </w:r>
    </w:p>
    <w:p w:rsidR="00EE24E1" w:rsidRPr="003A43DF" w:rsidRDefault="00EE24E1">
      <w:pPr>
        <w:pStyle w:val="Corpotesto"/>
        <w:spacing w:before="5"/>
        <w:ind w:right="299"/>
        <w:rPr>
          <w:sz w:val="22"/>
          <w:szCs w:val="22"/>
        </w:rPr>
      </w:pPr>
    </w:p>
    <w:p w:rsidR="00EE24E1" w:rsidRDefault="00EE24E1" w:rsidP="00EE24E1">
      <w:pPr>
        <w:pStyle w:val="Corpotesto"/>
        <w:spacing w:before="5"/>
        <w:ind w:right="299"/>
        <w:rPr>
          <w:sz w:val="22"/>
          <w:szCs w:val="22"/>
        </w:rPr>
      </w:pPr>
      <w:r w:rsidRPr="003A43DF">
        <w:rPr>
          <w:sz w:val="22"/>
          <w:szCs w:val="22"/>
        </w:rPr>
        <w:t>a)- Per i servizi compensati</w:t>
      </w:r>
      <w:r w:rsidRPr="003A43DF">
        <w:rPr>
          <w:b/>
          <w:sz w:val="22"/>
          <w:szCs w:val="22"/>
        </w:rPr>
        <w:t xml:space="preserve"> “a corpo”</w:t>
      </w:r>
      <w:r w:rsidR="00912853" w:rsidRPr="00912853">
        <w:rPr>
          <w:sz w:val="22"/>
          <w:szCs w:val="22"/>
        </w:rPr>
        <w:t xml:space="preserve"> di cui agli allegati </w:t>
      </w:r>
      <w:r w:rsidR="00906981">
        <w:rPr>
          <w:sz w:val="22"/>
          <w:szCs w:val="22"/>
        </w:rPr>
        <w:t xml:space="preserve">A e </w:t>
      </w:r>
      <w:r w:rsidR="00912853">
        <w:rPr>
          <w:sz w:val="22"/>
          <w:szCs w:val="22"/>
        </w:rPr>
        <w:t>B</w:t>
      </w:r>
      <w:r w:rsidR="00906981">
        <w:rPr>
          <w:sz w:val="22"/>
          <w:szCs w:val="22"/>
        </w:rPr>
        <w:t>,</w:t>
      </w:r>
      <w:r w:rsidRPr="003A43DF">
        <w:rPr>
          <w:sz w:val="22"/>
          <w:szCs w:val="22"/>
        </w:rPr>
        <w:t xml:space="preserve"> sulla base dell’importo forfettario offerto in sede di gara</w:t>
      </w:r>
      <w:r w:rsidRPr="003A43DF">
        <w:rPr>
          <w:spacing w:val="1"/>
          <w:sz w:val="22"/>
          <w:szCs w:val="22"/>
        </w:rPr>
        <w:t xml:space="preserve"> </w:t>
      </w:r>
      <w:r w:rsidRPr="003A43DF">
        <w:rPr>
          <w:sz w:val="22"/>
          <w:szCs w:val="22"/>
        </w:rPr>
        <w:t>per</w:t>
      </w:r>
      <w:r w:rsidRPr="003A43DF">
        <w:rPr>
          <w:spacing w:val="1"/>
          <w:sz w:val="22"/>
          <w:szCs w:val="22"/>
        </w:rPr>
        <w:t xml:space="preserve"> le </w:t>
      </w:r>
      <w:r w:rsidR="00906981">
        <w:rPr>
          <w:spacing w:val="1"/>
          <w:sz w:val="22"/>
          <w:szCs w:val="22"/>
        </w:rPr>
        <w:t>prestazioni</w:t>
      </w:r>
      <w:r w:rsidR="00906981">
        <w:rPr>
          <w:sz w:val="22"/>
          <w:szCs w:val="22"/>
        </w:rPr>
        <w:t xml:space="preserve"> inerenti </w:t>
      </w:r>
      <w:r w:rsidR="00906981" w:rsidRPr="003A43DF">
        <w:rPr>
          <w:sz w:val="22"/>
          <w:szCs w:val="22"/>
        </w:rPr>
        <w:t>le operazioni ci</w:t>
      </w:r>
      <w:r w:rsidR="00906981" w:rsidRPr="00912853">
        <w:rPr>
          <w:sz w:val="22"/>
          <w:szCs w:val="22"/>
        </w:rPr>
        <w:t>miteriali</w:t>
      </w:r>
      <w:r w:rsidR="00906981">
        <w:rPr>
          <w:sz w:val="22"/>
          <w:szCs w:val="22"/>
        </w:rPr>
        <w:t xml:space="preserve">, </w:t>
      </w:r>
      <w:r w:rsidRPr="003A43DF">
        <w:rPr>
          <w:sz w:val="22"/>
          <w:szCs w:val="22"/>
        </w:rPr>
        <w:t>gestione accessi,</w:t>
      </w:r>
      <w:r w:rsidRPr="003A43DF">
        <w:rPr>
          <w:spacing w:val="1"/>
          <w:sz w:val="22"/>
          <w:szCs w:val="22"/>
        </w:rPr>
        <w:t xml:space="preserve"> </w:t>
      </w:r>
      <w:r w:rsidRPr="003A43DF">
        <w:rPr>
          <w:sz w:val="22"/>
          <w:szCs w:val="22"/>
        </w:rPr>
        <w:t>pulizia,</w:t>
      </w:r>
      <w:r w:rsidRPr="003A43DF">
        <w:rPr>
          <w:spacing w:val="1"/>
          <w:sz w:val="22"/>
          <w:szCs w:val="22"/>
        </w:rPr>
        <w:t xml:space="preserve"> </w:t>
      </w:r>
      <w:r w:rsidR="00906981">
        <w:rPr>
          <w:sz w:val="22"/>
          <w:szCs w:val="22"/>
        </w:rPr>
        <w:t xml:space="preserve">manutenzione del verde e disinfestazione,  </w:t>
      </w:r>
      <w:r w:rsidRPr="003A43DF">
        <w:rPr>
          <w:sz w:val="22"/>
          <w:szCs w:val="22"/>
        </w:rPr>
        <w:t>,</w:t>
      </w:r>
      <w:r w:rsidRPr="003A43DF">
        <w:rPr>
          <w:spacing w:val="1"/>
          <w:sz w:val="22"/>
          <w:szCs w:val="22"/>
        </w:rPr>
        <w:t xml:space="preserve"> </w:t>
      </w:r>
    </w:p>
    <w:p w:rsidR="00B6543B" w:rsidRPr="003A43DF" w:rsidRDefault="00906981" w:rsidP="003A43DF">
      <w:pPr>
        <w:pStyle w:val="Corpotesto"/>
        <w:ind w:right="282"/>
        <w:rPr>
          <w:b/>
          <w:sz w:val="22"/>
          <w:szCs w:val="22"/>
        </w:rPr>
      </w:pPr>
      <w:r>
        <w:rPr>
          <w:b/>
          <w:sz w:val="22"/>
          <w:szCs w:val="22"/>
        </w:rPr>
        <w:t>l</w:t>
      </w:r>
      <w:r w:rsidR="00B6543B" w:rsidRPr="00154F4B">
        <w:rPr>
          <w:b/>
          <w:sz w:val="22"/>
          <w:szCs w:val="22"/>
        </w:rPr>
        <w:t>a liquidazione avverrà applicando</w:t>
      </w:r>
      <w:r w:rsidR="00B6543B">
        <w:rPr>
          <w:b/>
          <w:sz w:val="22"/>
          <w:szCs w:val="22"/>
        </w:rPr>
        <w:t xml:space="preserve"> alla corrispondente quota (a corpo) del base d’asta</w:t>
      </w:r>
      <w:r w:rsidR="00B6543B" w:rsidRPr="00154F4B">
        <w:rPr>
          <w:b/>
          <w:sz w:val="22"/>
          <w:szCs w:val="22"/>
        </w:rPr>
        <w:t>, il ribasso d’asta offerto in sede di gara.</w:t>
      </w:r>
    </w:p>
    <w:p w:rsidR="00EE24E1" w:rsidRDefault="00EE24E1" w:rsidP="00EE24E1">
      <w:pPr>
        <w:pStyle w:val="Corpotesto"/>
        <w:ind w:right="282"/>
        <w:rPr>
          <w:sz w:val="22"/>
          <w:szCs w:val="22"/>
        </w:rPr>
      </w:pPr>
      <w:r w:rsidRPr="003A43DF">
        <w:rPr>
          <w:sz w:val="22"/>
          <w:szCs w:val="22"/>
        </w:rPr>
        <w:t xml:space="preserve">b)- Per </w:t>
      </w:r>
      <w:r w:rsidR="00906981">
        <w:rPr>
          <w:sz w:val="22"/>
          <w:szCs w:val="22"/>
        </w:rPr>
        <w:t xml:space="preserve">le prestazioni </w:t>
      </w:r>
      <w:r w:rsidR="00912853" w:rsidRPr="00912853">
        <w:rPr>
          <w:sz w:val="22"/>
          <w:szCs w:val="22"/>
        </w:rPr>
        <w:t xml:space="preserve">di cui agli allegato </w:t>
      </w:r>
      <w:r w:rsidR="00906981">
        <w:rPr>
          <w:sz w:val="22"/>
          <w:szCs w:val="22"/>
        </w:rPr>
        <w:t xml:space="preserve">C e D, </w:t>
      </w:r>
      <w:r w:rsidR="00906981" w:rsidRPr="003A43DF">
        <w:rPr>
          <w:sz w:val="22"/>
          <w:szCs w:val="22"/>
        </w:rPr>
        <w:t>manutenzione</w:t>
      </w:r>
      <w:r w:rsidR="00906981" w:rsidRPr="003A43DF">
        <w:rPr>
          <w:spacing w:val="1"/>
          <w:sz w:val="22"/>
          <w:szCs w:val="22"/>
        </w:rPr>
        <w:t xml:space="preserve"> </w:t>
      </w:r>
      <w:r w:rsidR="00906981" w:rsidRPr="003A43DF">
        <w:rPr>
          <w:sz w:val="22"/>
          <w:szCs w:val="22"/>
        </w:rPr>
        <w:t>ordinaria</w:t>
      </w:r>
      <w:r w:rsidR="00906981" w:rsidRPr="003A43DF">
        <w:rPr>
          <w:spacing w:val="1"/>
          <w:sz w:val="22"/>
          <w:szCs w:val="22"/>
        </w:rPr>
        <w:t xml:space="preserve"> manufatti ed impianti </w:t>
      </w:r>
      <w:r w:rsidR="00906981" w:rsidRPr="003A43DF">
        <w:rPr>
          <w:sz w:val="22"/>
          <w:szCs w:val="22"/>
        </w:rPr>
        <w:t>e gestione</w:t>
      </w:r>
      <w:r w:rsidR="00906981" w:rsidRPr="003A43DF">
        <w:rPr>
          <w:spacing w:val="1"/>
          <w:sz w:val="22"/>
          <w:szCs w:val="22"/>
        </w:rPr>
        <w:t xml:space="preserve"> </w:t>
      </w:r>
      <w:r w:rsidR="00906981" w:rsidRPr="003A43DF">
        <w:rPr>
          <w:sz w:val="22"/>
          <w:szCs w:val="22"/>
        </w:rPr>
        <w:t>e</w:t>
      </w:r>
      <w:r w:rsidR="00906981" w:rsidRPr="003A43DF">
        <w:rPr>
          <w:spacing w:val="1"/>
          <w:sz w:val="22"/>
          <w:szCs w:val="22"/>
        </w:rPr>
        <w:t xml:space="preserve"> </w:t>
      </w:r>
      <w:r w:rsidR="00906981" w:rsidRPr="003A43DF">
        <w:rPr>
          <w:sz w:val="22"/>
          <w:szCs w:val="22"/>
        </w:rPr>
        <w:t>manutenzione</w:t>
      </w:r>
      <w:r w:rsidR="00906981" w:rsidRPr="003A43DF">
        <w:rPr>
          <w:spacing w:val="1"/>
          <w:sz w:val="22"/>
          <w:szCs w:val="22"/>
        </w:rPr>
        <w:t xml:space="preserve"> </w:t>
      </w:r>
      <w:r w:rsidR="00906981" w:rsidRPr="003A43DF">
        <w:rPr>
          <w:sz w:val="22"/>
          <w:szCs w:val="22"/>
        </w:rPr>
        <w:t>dell’illuminazione</w:t>
      </w:r>
      <w:r w:rsidR="00906981" w:rsidRPr="003A43DF">
        <w:rPr>
          <w:spacing w:val="-1"/>
          <w:sz w:val="22"/>
          <w:szCs w:val="22"/>
        </w:rPr>
        <w:t xml:space="preserve"> </w:t>
      </w:r>
      <w:r w:rsidR="00906981" w:rsidRPr="003A43DF">
        <w:rPr>
          <w:sz w:val="22"/>
          <w:szCs w:val="22"/>
        </w:rPr>
        <w:t>votiva</w:t>
      </w:r>
      <w:r w:rsidR="00906981">
        <w:rPr>
          <w:sz w:val="22"/>
          <w:szCs w:val="22"/>
        </w:rPr>
        <w:t xml:space="preserve">, </w:t>
      </w:r>
      <w:r w:rsidRPr="003A43DF">
        <w:rPr>
          <w:sz w:val="22"/>
          <w:szCs w:val="22"/>
        </w:rPr>
        <w:t xml:space="preserve">è prevista la corresponsione di un compenso </w:t>
      </w:r>
      <w:r w:rsidRPr="003A43DF">
        <w:rPr>
          <w:b/>
          <w:sz w:val="22"/>
          <w:szCs w:val="22"/>
        </w:rPr>
        <w:t>“a</w:t>
      </w:r>
      <w:r w:rsidRPr="003A43DF">
        <w:rPr>
          <w:b/>
          <w:spacing w:val="1"/>
          <w:sz w:val="22"/>
          <w:szCs w:val="22"/>
        </w:rPr>
        <w:t xml:space="preserve"> </w:t>
      </w:r>
      <w:r w:rsidRPr="003A43DF">
        <w:rPr>
          <w:b/>
          <w:sz w:val="22"/>
          <w:szCs w:val="22"/>
        </w:rPr>
        <w:t xml:space="preserve">misura” </w:t>
      </w:r>
      <w:r w:rsidRPr="003A43DF">
        <w:rPr>
          <w:sz w:val="22"/>
          <w:szCs w:val="22"/>
        </w:rPr>
        <w:t xml:space="preserve">determinato applicando </w:t>
      </w:r>
      <w:r w:rsidR="00906981">
        <w:rPr>
          <w:sz w:val="22"/>
          <w:szCs w:val="22"/>
        </w:rPr>
        <w:t xml:space="preserve">il ribasso offerta in sede di gara, al </w:t>
      </w:r>
      <w:r w:rsidRPr="003A43DF">
        <w:rPr>
          <w:sz w:val="22"/>
          <w:szCs w:val="22"/>
        </w:rPr>
        <w:t xml:space="preserve">prezzo </w:t>
      </w:r>
      <w:proofErr w:type="spellStart"/>
      <w:r w:rsidRPr="003A43DF">
        <w:rPr>
          <w:sz w:val="22"/>
          <w:szCs w:val="22"/>
        </w:rPr>
        <w:t>unitario</w:t>
      </w:r>
      <w:r w:rsidR="00906981">
        <w:rPr>
          <w:sz w:val="22"/>
          <w:szCs w:val="22"/>
        </w:rPr>
        <w:t>di</w:t>
      </w:r>
      <w:proofErr w:type="spellEnd"/>
      <w:r w:rsidR="00906981">
        <w:rPr>
          <w:sz w:val="22"/>
          <w:szCs w:val="22"/>
        </w:rPr>
        <w:t xml:space="preserve"> cui allo specifico allegato Elenco prezzi Unitari. </w:t>
      </w:r>
      <w:r w:rsidRPr="003A43DF">
        <w:rPr>
          <w:sz w:val="22"/>
          <w:szCs w:val="22"/>
        </w:rPr>
        <w:t xml:space="preserve">; </w:t>
      </w:r>
      <w:r w:rsidR="00906981">
        <w:rPr>
          <w:sz w:val="22"/>
          <w:szCs w:val="22"/>
        </w:rPr>
        <w:t xml:space="preserve">La </w:t>
      </w:r>
      <w:r w:rsidRPr="003A43DF">
        <w:rPr>
          <w:sz w:val="22"/>
          <w:szCs w:val="22"/>
        </w:rPr>
        <w:t xml:space="preserve">quantità </w:t>
      </w:r>
      <w:r w:rsidR="00906981">
        <w:rPr>
          <w:sz w:val="22"/>
          <w:szCs w:val="22"/>
        </w:rPr>
        <w:t xml:space="preserve">della prestazione </w:t>
      </w:r>
      <w:r w:rsidRPr="003A43DF">
        <w:rPr>
          <w:sz w:val="22"/>
          <w:szCs w:val="22"/>
        </w:rPr>
        <w:t>potrà variare tanto in più quanto in meno per effetto delle operazioni effettivamente eseguite</w:t>
      </w:r>
      <w:r w:rsidR="00906981">
        <w:rPr>
          <w:sz w:val="22"/>
          <w:szCs w:val="22"/>
        </w:rPr>
        <w:t xml:space="preserve"> e </w:t>
      </w:r>
      <w:r w:rsidRPr="003A43DF">
        <w:rPr>
          <w:sz w:val="22"/>
          <w:szCs w:val="22"/>
        </w:rPr>
        <w:t>potranno</w:t>
      </w:r>
      <w:r w:rsidRPr="003A43DF">
        <w:rPr>
          <w:spacing w:val="1"/>
          <w:sz w:val="22"/>
          <w:szCs w:val="22"/>
        </w:rPr>
        <w:t xml:space="preserve"> </w:t>
      </w:r>
      <w:r w:rsidRPr="003A43DF">
        <w:rPr>
          <w:sz w:val="22"/>
          <w:szCs w:val="22"/>
        </w:rPr>
        <w:t>anche</w:t>
      </w:r>
      <w:r w:rsidRPr="003A43DF">
        <w:rPr>
          <w:spacing w:val="1"/>
          <w:sz w:val="22"/>
          <w:szCs w:val="22"/>
        </w:rPr>
        <w:t xml:space="preserve"> </w:t>
      </w:r>
      <w:r w:rsidRPr="003A43DF">
        <w:rPr>
          <w:sz w:val="22"/>
          <w:szCs w:val="22"/>
        </w:rPr>
        <w:t>non</w:t>
      </w:r>
      <w:r w:rsidRPr="003A43DF">
        <w:rPr>
          <w:spacing w:val="1"/>
          <w:sz w:val="22"/>
          <w:szCs w:val="22"/>
        </w:rPr>
        <w:t xml:space="preserve"> </w:t>
      </w:r>
      <w:r w:rsidRPr="003A43DF">
        <w:rPr>
          <w:sz w:val="22"/>
          <w:szCs w:val="22"/>
        </w:rPr>
        <w:t>effettuarsi,</w:t>
      </w:r>
      <w:r w:rsidRPr="003A43DF">
        <w:rPr>
          <w:spacing w:val="1"/>
          <w:sz w:val="22"/>
          <w:szCs w:val="22"/>
        </w:rPr>
        <w:t xml:space="preserve"> </w:t>
      </w:r>
      <w:r w:rsidRPr="003A43DF">
        <w:rPr>
          <w:sz w:val="22"/>
          <w:szCs w:val="22"/>
        </w:rPr>
        <w:t>senza</w:t>
      </w:r>
      <w:r w:rsidRPr="003A43DF">
        <w:rPr>
          <w:spacing w:val="1"/>
          <w:sz w:val="22"/>
          <w:szCs w:val="22"/>
        </w:rPr>
        <w:t xml:space="preserve"> </w:t>
      </w:r>
      <w:r w:rsidRPr="003A43DF">
        <w:rPr>
          <w:sz w:val="22"/>
          <w:szCs w:val="22"/>
        </w:rPr>
        <w:t>che</w:t>
      </w:r>
      <w:r w:rsidRPr="003A43DF">
        <w:rPr>
          <w:spacing w:val="1"/>
          <w:sz w:val="22"/>
          <w:szCs w:val="22"/>
        </w:rPr>
        <w:t xml:space="preserve"> </w:t>
      </w:r>
      <w:r w:rsidRPr="003A43DF">
        <w:rPr>
          <w:sz w:val="22"/>
          <w:szCs w:val="22"/>
        </w:rPr>
        <w:t>la</w:t>
      </w:r>
      <w:r w:rsidRPr="003A43DF">
        <w:rPr>
          <w:spacing w:val="1"/>
          <w:sz w:val="22"/>
          <w:szCs w:val="22"/>
        </w:rPr>
        <w:t xml:space="preserve"> </w:t>
      </w:r>
      <w:r w:rsidRPr="003A43DF">
        <w:rPr>
          <w:sz w:val="22"/>
          <w:szCs w:val="22"/>
        </w:rPr>
        <w:t>ditta</w:t>
      </w:r>
      <w:r w:rsidRPr="003A43DF">
        <w:rPr>
          <w:spacing w:val="1"/>
          <w:sz w:val="22"/>
          <w:szCs w:val="22"/>
        </w:rPr>
        <w:t xml:space="preserve"> </w:t>
      </w:r>
      <w:r w:rsidRPr="003A43DF">
        <w:rPr>
          <w:sz w:val="22"/>
          <w:szCs w:val="22"/>
        </w:rPr>
        <w:t>assuntrice</w:t>
      </w:r>
      <w:r w:rsidRPr="003A43DF">
        <w:rPr>
          <w:spacing w:val="1"/>
          <w:sz w:val="22"/>
          <w:szCs w:val="22"/>
        </w:rPr>
        <w:t xml:space="preserve"> </w:t>
      </w:r>
      <w:r w:rsidRPr="003A43DF">
        <w:rPr>
          <w:sz w:val="22"/>
          <w:szCs w:val="22"/>
        </w:rPr>
        <w:t>dei</w:t>
      </w:r>
      <w:r w:rsidRPr="003A43DF">
        <w:rPr>
          <w:spacing w:val="1"/>
          <w:sz w:val="22"/>
          <w:szCs w:val="22"/>
        </w:rPr>
        <w:t xml:space="preserve"> </w:t>
      </w:r>
      <w:r w:rsidRPr="003A43DF">
        <w:rPr>
          <w:sz w:val="22"/>
          <w:szCs w:val="22"/>
        </w:rPr>
        <w:t>lavori</w:t>
      </w:r>
      <w:r w:rsidRPr="003A43DF">
        <w:rPr>
          <w:spacing w:val="1"/>
          <w:sz w:val="22"/>
          <w:szCs w:val="22"/>
        </w:rPr>
        <w:t xml:space="preserve"> </w:t>
      </w:r>
      <w:r w:rsidRPr="003A43DF">
        <w:rPr>
          <w:sz w:val="22"/>
          <w:szCs w:val="22"/>
        </w:rPr>
        <w:t>possa</w:t>
      </w:r>
      <w:r w:rsidRPr="003A43DF">
        <w:rPr>
          <w:spacing w:val="51"/>
          <w:sz w:val="22"/>
          <w:szCs w:val="22"/>
        </w:rPr>
        <w:t xml:space="preserve"> </w:t>
      </w:r>
      <w:r w:rsidRPr="003A43DF">
        <w:rPr>
          <w:sz w:val="22"/>
          <w:szCs w:val="22"/>
        </w:rPr>
        <w:t>per</w:t>
      </w:r>
      <w:r w:rsidRPr="003A43DF">
        <w:rPr>
          <w:spacing w:val="51"/>
          <w:sz w:val="22"/>
          <w:szCs w:val="22"/>
        </w:rPr>
        <w:t xml:space="preserve"> </w:t>
      </w:r>
      <w:r w:rsidRPr="003A43DF">
        <w:rPr>
          <w:sz w:val="22"/>
          <w:szCs w:val="22"/>
        </w:rPr>
        <w:t>questo</w:t>
      </w:r>
      <w:r w:rsidRPr="003A43DF">
        <w:rPr>
          <w:spacing w:val="1"/>
          <w:sz w:val="22"/>
          <w:szCs w:val="22"/>
        </w:rPr>
        <w:t xml:space="preserve"> </w:t>
      </w:r>
      <w:r w:rsidRPr="003A43DF">
        <w:rPr>
          <w:sz w:val="22"/>
          <w:szCs w:val="22"/>
        </w:rPr>
        <w:t>pretendere</w:t>
      </w:r>
      <w:r w:rsidRPr="003A43DF">
        <w:rPr>
          <w:spacing w:val="1"/>
          <w:sz w:val="22"/>
          <w:szCs w:val="22"/>
        </w:rPr>
        <w:t xml:space="preserve"> </w:t>
      </w:r>
      <w:r w:rsidRPr="003A43DF">
        <w:rPr>
          <w:sz w:val="22"/>
          <w:szCs w:val="22"/>
        </w:rPr>
        <w:t>alcun</w:t>
      </w:r>
      <w:r w:rsidRPr="003A43DF">
        <w:rPr>
          <w:spacing w:val="-2"/>
          <w:sz w:val="22"/>
          <w:szCs w:val="22"/>
        </w:rPr>
        <w:t xml:space="preserve"> </w:t>
      </w:r>
      <w:r w:rsidRPr="003A43DF">
        <w:rPr>
          <w:sz w:val="22"/>
          <w:szCs w:val="22"/>
        </w:rPr>
        <w:t>indennizzo e/o trovare</w:t>
      </w:r>
      <w:r w:rsidRPr="003A43DF">
        <w:rPr>
          <w:spacing w:val="2"/>
          <w:sz w:val="22"/>
          <w:szCs w:val="22"/>
        </w:rPr>
        <w:t xml:space="preserve"> </w:t>
      </w:r>
      <w:r w:rsidRPr="003A43DF">
        <w:rPr>
          <w:sz w:val="22"/>
          <w:szCs w:val="22"/>
        </w:rPr>
        <w:t>argomento per sollevare</w:t>
      </w:r>
      <w:r w:rsidRPr="003A43DF">
        <w:rPr>
          <w:spacing w:val="2"/>
          <w:sz w:val="22"/>
          <w:szCs w:val="22"/>
        </w:rPr>
        <w:t xml:space="preserve"> </w:t>
      </w:r>
      <w:r w:rsidRPr="003A43DF">
        <w:rPr>
          <w:sz w:val="22"/>
          <w:szCs w:val="22"/>
        </w:rPr>
        <w:t>un’inadempienza</w:t>
      </w:r>
      <w:r w:rsidRPr="003A43DF">
        <w:rPr>
          <w:spacing w:val="-1"/>
          <w:sz w:val="22"/>
          <w:szCs w:val="22"/>
        </w:rPr>
        <w:t xml:space="preserve"> </w:t>
      </w:r>
      <w:r w:rsidRPr="003A43DF">
        <w:rPr>
          <w:sz w:val="22"/>
          <w:szCs w:val="22"/>
        </w:rPr>
        <w:t>contrattuale.</w:t>
      </w:r>
    </w:p>
    <w:p w:rsidR="0020429F" w:rsidRDefault="0020429F" w:rsidP="00EE24E1">
      <w:pPr>
        <w:pStyle w:val="Corpotesto"/>
        <w:ind w:right="282"/>
        <w:rPr>
          <w:sz w:val="22"/>
          <w:szCs w:val="22"/>
        </w:rPr>
      </w:pPr>
      <w:r>
        <w:rPr>
          <w:sz w:val="22"/>
          <w:szCs w:val="22"/>
        </w:rPr>
        <w:t xml:space="preserve">Come meglio specificato nel disciplinare tecnico Allegato A, una parte delle operazioni cimiteriali per </w:t>
      </w:r>
      <w:r>
        <w:rPr>
          <w:sz w:val="22"/>
          <w:szCs w:val="22"/>
        </w:rPr>
        <w:lastRenderedPageBreak/>
        <w:t>sepolture straordinarie, verrà riconosciuta a misura, secondo le stesse modalità sopra descritte.</w:t>
      </w:r>
    </w:p>
    <w:p w:rsidR="001C1D91" w:rsidRPr="003A43DF" w:rsidRDefault="001C1D91" w:rsidP="003A43DF">
      <w:pPr>
        <w:pStyle w:val="Corpotesto"/>
        <w:ind w:right="282"/>
        <w:rPr>
          <w:b/>
          <w:sz w:val="22"/>
          <w:szCs w:val="22"/>
        </w:rPr>
      </w:pPr>
      <w:r w:rsidRPr="003A43DF">
        <w:rPr>
          <w:b/>
          <w:sz w:val="22"/>
          <w:szCs w:val="22"/>
        </w:rPr>
        <w:t xml:space="preserve">La liquidazione avverrà applicando </w:t>
      </w:r>
      <w:r w:rsidRPr="00906981">
        <w:rPr>
          <w:b/>
          <w:sz w:val="22"/>
          <w:szCs w:val="22"/>
        </w:rPr>
        <w:t>all’elenco prezzi,</w:t>
      </w:r>
      <w:r w:rsidRPr="003A43DF">
        <w:rPr>
          <w:b/>
          <w:sz w:val="22"/>
          <w:szCs w:val="22"/>
        </w:rPr>
        <w:t xml:space="preserve"> di </w:t>
      </w:r>
      <w:r w:rsidRPr="00B9146F">
        <w:rPr>
          <w:b/>
          <w:sz w:val="22"/>
          <w:szCs w:val="22"/>
        </w:rPr>
        <w:t>cui all’art.</w:t>
      </w:r>
      <w:r w:rsidR="00B9146F">
        <w:rPr>
          <w:b/>
          <w:sz w:val="22"/>
          <w:szCs w:val="22"/>
        </w:rPr>
        <w:t>14</w:t>
      </w:r>
      <w:r w:rsidRPr="003A43DF">
        <w:rPr>
          <w:b/>
          <w:sz w:val="22"/>
          <w:szCs w:val="22"/>
        </w:rPr>
        <w:t xml:space="preserve"> del presente capitolato, il ribasso d’asta offerto in sede di gara.</w:t>
      </w:r>
    </w:p>
    <w:p w:rsidR="00EE24E1" w:rsidRPr="003A43DF" w:rsidRDefault="00EE24E1" w:rsidP="003A43DF">
      <w:pPr>
        <w:pStyle w:val="Corpotesto"/>
        <w:spacing w:before="5"/>
        <w:ind w:left="0" w:right="299"/>
        <w:rPr>
          <w:sz w:val="22"/>
          <w:szCs w:val="22"/>
        </w:rPr>
      </w:pPr>
    </w:p>
    <w:p w:rsidR="0058084D" w:rsidRPr="003A43DF" w:rsidRDefault="00042A1B" w:rsidP="00042A1B">
      <w:pPr>
        <w:pStyle w:val="Titolo1"/>
        <w:spacing w:before="11"/>
        <w:ind w:right="291"/>
        <w:jc w:val="both"/>
        <w:rPr>
          <w:sz w:val="22"/>
          <w:szCs w:val="22"/>
        </w:rPr>
      </w:pPr>
      <w:r w:rsidRPr="003A43DF">
        <w:rPr>
          <w:sz w:val="22"/>
          <w:szCs w:val="22"/>
        </w:rPr>
        <w:t xml:space="preserve">L’appalto sarà aggiudicato mediante procedura aperta con il </w:t>
      </w:r>
      <w:r w:rsidR="00B37225" w:rsidRPr="003A43DF">
        <w:rPr>
          <w:sz w:val="22"/>
          <w:szCs w:val="22"/>
        </w:rPr>
        <w:t>c</w:t>
      </w:r>
      <w:r w:rsidRPr="003A43DF">
        <w:rPr>
          <w:sz w:val="22"/>
          <w:szCs w:val="22"/>
        </w:rPr>
        <w:t>riterio dell’offerta economicamente più vantaggiosa</w:t>
      </w:r>
    </w:p>
    <w:p w:rsidR="004C6E61" w:rsidRPr="003A43DF" w:rsidRDefault="004C6E61" w:rsidP="00042A1B">
      <w:pPr>
        <w:pStyle w:val="Titolo1"/>
        <w:spacing w:before="11"/>
        <w:ind w:right="291"/>
        <w:jc w:val="both"/>
        <w:rPr>
          <w:sz w:val="22"/>
          <w:szCs w:val="22"/>
        </w:rPr>
      </w:pPr>
    </w:p>
    <w:p w:rsidR="004C6E61" w:rsidRPr="00B9146F" w:rsidRDefault="004C6E61" w:rsidP="004C6E61">
      <w:pPr>
        <w:pStyle w:val="Predefinito"/>
        <w:jc w:val="both"/>
        <w:rPr>
          <w:sz w:val="22"/>
          <w:szCs w:val="22"/>
        </w:rPr>
      </w:pPr>
      <w:r w:rsidRPr="00B9146F">
        <w:rPr>
          <w:sz w:val="22"/>
          <w:szCs w:val="22"/>
        </w:rPr>
        <w:t>Di seguito si riporta il quadro economico complessivo dell’appalto, riassunto e schematizzato.</w:t>
      </w:r>
    </w:p>
    <w:p w:rsidR="004C6E61" w:rsidRPr="00B9146F" w:rsidRDefault="004C6E61" w:rsidP="004C6E61">
      <w:pPr>
        <w:pStyle w:val="Predefinito"/>
        <w:jc w:val="both"/>
        <w:rPr>
          <w:sz w:val="22"/>
          <w:szCs w:val="22"/>
        </w:rPr>
      </w:pPr>
      <w:r w:rsidRPr="00B9146F">
        <w:rPr>
          <w:sz w:val="22"/>
          <w:szCs w:val="22"/>
        </w:rPr>
        <w:t xml:space="preserve">L'importo complessivo del servizio </w:t>
      </w:r>
      <w:r w:rsidR="00EE24E1" w:rsidRPr="00B9146F">
        <w:rPr>
          <w:sz w:val="22"/>
          <w:szCs w:val="22"/>
        </w:rPr>
        <w:t>posto a base d’asta</w:t>
      </w:r>
      <w:r w:rsidRPr="00B9146F">
        <w:rPr>
          <w:sz w:val="22"/>
          <w:szCs w:val="22"/>
        </w:rPr>
        <w:t xml:space="preserve">, comprensivo della </w:t>
      </w:r>
      <w:r w:rsidR="000250B7" w:rsidRPr="00B9146F">
        <w:rPr>
          <w:b/>
          <w:sz w:val="22"/>
          <w:szCs w:val="22"/>
        </w:rPr>
        <w:t>quota a corpo</w:t>
      </w:r>
      <w:r w:rsidRPr="00B9146F">
        <w:rPr>
          <w:sz w:val="22"/>
          <w:szCs w:val="22"/>
        </w:rPr>
        <w:t xml:space="preserve">, della </w:t>
      </w:r>
      <w:r w:rsidRPr="00B9146F">
        <w:rPr>
          <w:b/>
          <w:sz w:val="22"/>
          <w:szCs w:val="22"/>
        </w:rPr>
        <w:t>quota a misura</w:t>
      </w:r>
      <w:r w:rsidR="0025522D" w:rsidRPr="00B9146F">
        <w:rPr>
          <w:sz w:val="22"/>
          <w:szCs w:val="22"/>
        </w:rPr>
        <w:t xml:space="preserve"> </w:t>
      </w:r>
      <w:r w:rsidRPr="00B9146F">
        <w:rPr>
          <w:sz w:val="22"/>
          <w:szCs w:val="22"/>
        </w:rPr>
        <w:t xml:space="preserve">, è riportato nella </w:t>
      </w:r>
      <w:r w:rsidR="00EE24E1" w:rsidRPr="00B9146F">
        <w:rPr>
          <w:sz w:val="22"/>
          <w:szCs w:val="22"/>
          <w:u w:val="single"/>
        </w:rPr>
        <w:t>tabella</w:t>
      </w:r>
      <w:r w:rsidRPr="00B9146F">
        <w:rPr>
          <w:sz w:val="22"/>
          <w:szCs w:val="22"/>
        </w:rPr>
        <w:t xml:space="preserve"> che segue:</w:t>
      </w:r>
      <w:r w:rsidR="008507D7" w:rsidRPr="00B9146F">
        <w:rPr>
          <w:sz w:val="22"/>
          <w:szCs w:val="22"/>
        </w:rPr>
        <w:t xml:space="preserve"> </w:t>
      </w:r>
    </w:p>
    <w:p w:rsidR="00917593" w:rsidRPr="003A43DF" w:rsidRDefault="00917593" w:rsidP="003A43DF">
      <w:pPr>
        <w:pStyle w:val="Titolo1"/>
        <w:spacing w:before="11"/>
        <w:ind w:left="0" w:right="291"/>
        <w:jc w:val="both"/>
        <w:rPr>
          <w:sz w:val="22"/>
          <w:szCs w:val="22"/>
        </w:rPr>
      </w:pPr>
    </w:p>
    <w:tbl>
      <w:tblPr>
        <w:tblStyle w:val="Grigliatabella"/>
        <w:tblW w:w="0" w:type="auto"/>
        <w:tblLook w:val="04A0" w:firstRow="1" w:lastRow="0" w:firstColumn="1" w:lastColumn="0" w:noHBand="0" w:noVBand="1"/>
      </w:tblPr>
      <w:tblGrid>
        <w:gridCol w:w="776"/>
        <w:gridCol w:w="6287"/>
        <w:gridCol w:w="3353"/>
      </w:tblGrid>
      <w:tr w:rsidR="00EE24E1" w:rsidRPr="005905A3" w:rsidTr="003A43DF">
        <w:tc>
          <w:tcPr>
            <w:tcW w:w="679" w:type="dxa"/>
          </w:tcPr>
          <w:p w:rsidR="00EE24E1" w:rsidRPr="003A43DF" w:rsidRDefault="00EE24E1">
            <w:pPr>
              <w:pStyle w:val="Titolo1"/>
              <w:spacing w:before="11"/>
              <w:ind w:left="0" w:right="291"/>
              <w:jc w:val="both"/>
              <w:rPr>
                <w:sz w:val="22"/>
                <w:szCs w:val="22"/>
              </w:rPr>
            </w:pPr>
            <w:r w:rsidRPr="003A43DF">
              <w:rPr>
                <w:sz w:val="22"/>
                <w:szCs w:val="22"/>
              </w:rPr>
              <w:t>A</w:t>
            </w:r>
          </w:p>
        </w:tc>
        <w:tc>
          <w:tcPr>
            <w:tcW w:w="6354" w:type="dxa"/>
          </w:tcPr>
          <w:p w:rsidR="00EE24E1" w:rsidRPr="003A43DF" w:rsidRDefault="000250B7">
            <w:pPr>
              <w:pStyle w:val="Titolo1"/>
              <w:spacing w:before="11"/>
              <w:ind w:left="0" w:right="291"/>
              <w:jc w:val="both"/>
              <w:rPr>
                <w:sz w:val="22"/>
                <w:szCs w:val="22"/>
              </w:rPr>
            </w:pPr>
            <w:r w:rsidRPr="003A43DF">
              <w:rPr>
                <w:sz w:val="22"/>
                <w:szCs w:val="22"/>
              </w:rPr>
              <w:t>QUOTA A CORPO</w:t>
            </w:r>
            <w:r w:rsidR="00EE24E1" w:rsidRPr="003A43DF">
              <w:rPr>
                <w:sz w:val="22"/>
                <w:szCs w:val="22"/>
              </w:rPr>
              <w:t xml:space="preserve"> come da d</w:t>
            </w:r>
            <w:r w:rsidR="008507D7" w:rsidRPr="008507D7">
              <w:rPr>
                <w:sz w:val="22"/>
                <w:szCs w:val="22"/>
              </w:rPr>
              <w:t xml:space="preserve">isciplinare tecnico </w:t>
            </w:r>
            <w:proofErr w:type="spellStart"/>
            <w:r w:rsidR="008507D7" w:rsidRPr="008507D7">
              <w:rPr>
                <w:sz w:val="22"/>
                <w:szCs w:val="22"/>
              </w:rPr>
              <w:t>All</w:t>
            </w:r>
            <w:proofErr w:type="spellEnd"/>
            <w:r w:rsidR="008507D7" w:rsidRPr="008507D7">
              <w:rPr>
                <w:sz w:val="22"/>
                <w:szCs w:val="22"/>
              </w:rPr>
              <w:t xml:space="preserve">. </w:t>
            </w:r>
            <w:r w:rsidR="000F32BB">
              <w:rPr>
                <w:sz w:val="22"/>
                <w:szCs w:val="22"/>
              </w:rPr>
              <w:t xml:space="preserve">A e </w:t>
            </w:r>
            <w:r w:rsidR="008507D7">
              <w:rPr>
                <w:sz w:val="22"/>
                <w:szCs w:val="22"/>
              </w:rPr>
              <w:t>B</w:t>
            </w:r>
            <w:r w:rsidR="008507D7" w:rsidRPr="008507D7">
              <w:rPr>
                <w:sz w:val="22"/>
                <w:szCs w:val="22"/>
              </w:rPr>
              <w:t>,</w:t>
            </w:r>
            <w:r w:rsidR="007922A1">
              <w:rPr>
                <w:sz w:val="22"/>
                <w:szCs w:val="22"/>
              </w:rPr>
              <w:t xml:space="preserve"> </w:t>
            </w:r>
            <w:r w:rsidR="00EE24E1" w:rsidRPr="003A43DF">
              <w:rPr>
                <w:sz w:val="22"/>
                <w:szCs w:val="22"/>
              </w:rPr>
              <w:t>Importo annuale</w:t>
            </w:r>
          </w:p>
        </w:tc>
        <w:tc>
          <w:tcPr>
            <w:tcW w:w="3383" w:type="dxa"/>
          </w:tcPr>
          <w:p w:rsidR="00EE24E1" w:rsidRPr="003A43DF" w:rsidRDefault="000F32BB">
            <w:pPr>
              <w:pStyle w:val="Titolo1"/>
              <w:spacing w:before="11"/>
              <w:ind w:left="0" w:right="291"/>
              <w:jc w:val="both"/>
              <w:rPr>
                <w:sz w:val="22"/>
                <w:szCs w:val="22"/>
              </w:rPr>
            </w:pPr>
            <w:r>
              <w:rPr>
                <w:sz w:val="22"/>
                <w:szCs w:val="22"/>
              </w:rPr>
              <w:t>320</w:t>
            </w:r>
            <w:r w:rsidR="000250B7" w:rsidRPr="003A43DF">
              <w:rPr>
                <w:sz w:val="22"/>
                <w:szCs w:val="22"/>
              </w:rPr>
              <w:t>.000,00</w:t>
            </w:r>
          </w:p>
        </w:tc>
      </w:tr>
      <w:tr w:rsidR="007922A1" w:rsidRPr="005905A3" w:rsidTr="003A43DF">
        <w:tc>
          <w:tcPr>
            <w:tcW w:w="679" w:type="dxa"/>
          </w:tcPr>
          <w:p w:rsidR="007922A1" w:rsidRPr="003A43DF" w:rsidRDefault="007922A1">
            <w:pPr>
              <w:pStyle w:val="Titolo1"/>
              <w:spacing w:before="11"/>
              <w:ind w:left="0" w:right="291"/>
              <w:jc w:val="both"/>
              <w:rPr>
                <w:sz w:val="22"/>
                <w:szCs w:val="22"/>
              </w:rPr>
            </w:pPr>
            <w:r>
              <w:rPr>
                <w:sz w:val="22"/>
                <w:szCs w:val="22"/>
              </w:rPr>
              <w:t>A1</w:t>
            </w:r>
          </w:p>
        </w:tc>
        <w:tc>
          <w:tcPr>
            <w:tcW w:w="6354" w:type="dxa"/>
          </w:tcPr>
          <w:p w:rsidR="007922A1" w:rsidRPr="003A43DF" w:rsidRDefault="007922A1">
            <w:pPr>
              <w:pStyle w:val="Titolo1"/>
              <w:spacing w:before="11"/>
              <w:ind w:left="0" w:right="291"/>
              <w:jc w:val="both"/>
              <w:rPr>
                <w:sz w:val="22"/>
                <w:szCs w:val="22"/>
              </w:rPr>
            </w:pPr>
            <w:r>
              <w:rPr>
                <w:sz w:val="22"/>
                <w:szCs w:val="22"/>
              </w:rPr>
              <w:t>Di cui costi della manodopera, non soggetti a ribasso</w:t>
            </w:r>
          </w:p>
        </w:tc>
        <w:tc>
          <w:tcPr>
            <w:tcW w:w="3383" w:type="dxa"/>
          </w:tcPr>
          <w:p w:rsidR="007922A1" w:rsidRPr="007922A1" w:rsidRDefault="00E74120">
            <w:pPr>
              <w:pStyle w:val="Titolo1"/>
              <w:spacing w:before="11"/>
              <w:ind w:left="0" w:right="291"/>
              <w:jc w:val="both"/>
              <w:rPr>
                <w:sz w:val="22"/>
                <w:szCs w:val="22"/>
              </w:rPr>
            </w:pPr>
            <w:r>
              <w:rPr>
                <w:sz w:val="22"/>
                <w:szCs w:val="22"/>
              </w:rPr>
              <w:t>244.000,00</w:t>
            </w:r>
          </w:p>
        </w:tc>
      </w:tr>
      <w:tr w:rsidR="00EE24E1" w:rsidRPr="005905A3" w:rsidTr="003A43DF">
        <w:tc>
          <w:tcPr>
            <w:tcW w:w="679" w:type="dxa"/>
          </w:tcPr>
          <w:p w:rsidR="00EE24E1" w:rsidRPr="003A43DF" w:rsidRDefault="00EE24E1">
            <w:pPr>
              <w:pStyle w:val="Titolo1"/>
              <w:spacing w:before="11"/>
              <w:ind w:left="0" w:right="291"/>
              <w:jc w:val="both"/>
              <w:rPr>
                <w:sz w:val="22"/>
                <w:szCs w:val="22"/>
              </w:rPr>
            </w:pPr>
            <w:r w:rsidRPr="003A43DF">
              <w:rPr>
                <w:sz w:val="22"/>
                <w:szCs w:val="22"/>
              </w:rPr>
              <w:t>B</w:t>
            </w:r>
          </w:p>
        </w:tc>
        <w:tc>
          <w:tcPr>
            <w:tcW w:w="6354" w:type="dxa"/>
          </w:tcPr>
          <w:p w:rsidR="00EE24E1" w:rsidRPr="003A43DF" w:rsidRDefault="000250B7">
            <w:pPr>
              <w:pStyle w:val="Titolo1"/>
              <w:spacing w:before="11"/>
              <w:ind w:left="0" w:right="291"/>
              <w:jc w:val="both"/>
              <w:rPr>
                <w:sz w:val="22"/>
                <w:szCs w:val="22"/>
              </w:rPr>
            </w:pPr>
            <w:r w:rsidRPr="003A43DF">
              <w:rPr>
                <w:sz w:val="22"/>
                <w:szCs w:val="22"/>
              </w:rPr>
              <w:t>QUOTA A MISURA com</w:t>
            </w:r>
            <w:r w:rsidR="008507D7" w:rsidRPr="008507D7">
              <w:rPr>
                <w:sz w:val="22"/>
                <w:szCs w:val="22"/>
              </w:rPr>
              <w:t xml:space="preserve">e da disciplinare tecnico </w:t>
            </w:r>
            <w:proofErr w:type="spellStart"/>
            <w:r w:rsidR="008507D7" w:rsidRPr="008507D7">
              <w:rPr>
                <w:sz w:val="22"/>
                <w:szCs w:val="22"/>
              </w:rPr>
              <w:t>All</w:t>
            </w:r>
            <w:proofErr w:type="spellEnd"/>
            <w:r w:rsidR="008507D7" w:rsidRPr="008507D7">
              <w:rPr>
                <w:sz w:val="22"/>
                <w:szCs w:val="22"/>
              </w:rPr>
              <w:t xml:space="preserve">. </w:t>
            </w:r>
            <w:r w:rsidR="000F32BB">
              <w:rPr>
                <w:sz w:val="22"/>
                <w:szCs w:val="22"/>
              </w:rPr>
              <w:t>C e D</w:t>
            </w:r>
            <w:r w:rsidR="00FA3697">
              <w:rPr>
                <w:sz w:val="22"/>
                <w:szCs w:val="22"/>
              </w:rPr>
              <w:t xml:space="preserve">, </w:t>
            </w:r>
            <w:r w:rsidRPr="003A43DF">
              <w:rPr>
                <w:sz w:val="22"/>
                <w:szCs w:val="22"/>
              </w:rPr>
              <w:t>Importo annuale</w:t>
            </w:r>
          </w:p>
        </w:tc>
        <w:tc>
          <w:tcPr>
            <w:tcW w:w="3383" w:type="dxa"/>
          </w:tcPr>
          <w:p w:rsidR="00EE24E1" w:rsidRPr="003A43DF" w:rsidRDefault="000E5762">
            <w:pPr>
              <w:pStyle w:val="Titolo1"/>
              <w:spacing w:before="11"/>
              <w:ind w:left="0" w:right="291"/>
              <w:jc w:val="both"/>
              <w:rPr>
                <w:sz w:val="22"/>
                <w:szCs w:val="22"/>
              </w:rPr>
            </w:pPr>
            <w:r>
              <w:rPr>
                <w:sz w:val="22"/>
                <w:szCs w:val="22"/>
              </w:rPr>
              <w:t>2</w:t>
            </w:r>
            <w:r w:rsidR="000F32BB">
              <w:rPr>
                <w:sz w:val="22"/>
                <w:szCs w:val="22"/>
              </w:rPr>
              <w:t>0</w:t>
            </w:r>
            <w:r w:rsidR="000250B7" w:rsidRPr="003A43DF">
              <w:rPr>
                <w:sz w:val="22"/>
                <w:szCs w:val="22"/>
              </w:rPr>
              <w:t>0.000,00</w:t>
            </w:r>
          </w:p>
        </w:tc>
      </w:tr>
      <w:tr w:rsidR="007922A1" w:rsidRPr="005905A3" w:rsidTr="003A43DF">
        <w:tc>
          <w:tcPr>
            <w:tcW w:w="679" w:type="dxa"/>
          </w:tcPr>
          <w:p w:rsidR="007922A1" w:rsidRPr="00B9146F" w:rsidRDefault="007922A1">
            <w:pPr>
              <w:pStyle w:val="Titolo1"/>
              <w:spacing w:before="11"/>
              <w:ind w:left="0" w:right="291"/>
              <w:jc w:val="both"/>
              <w:rPr>
                <w:sz w:val="22"/>
                <w:szCs w:val="22"/>
              </w:rPr>
            </w:pPr>
            <w:r w:rsidRPr="00B9146F">
              <w:rPr>
                <w:sz w:val="22"/>
                <w:szCs w:val="22"/>
              </w:rPr>
              <w:t>B1</w:t>
            </w:r>
          </w:p>
        </w:tc>
        <w:tc>
          <w:tcPr>
            <w:tcW w:w="6354" w:type="dxa"/>
          </w:tcPr>
          <w:p w:rsidR="007922A1" w:rsidRPr="00B9146F" w:rsidRDefault="007922A1">
            <w:pPr>
              <w:pStyle w:val="Titolo1"/>
              <w:spacing w:before="11"/>
              <w:ind w:left="0" w:right="291"/>
              <w:jc w:val="both"/>
              <w:rPr>
                <w:sz w:val="22"/>
                <w:szCs w:val="22"/>
              </w:rPr>
            </w:pPr>
            <w:r w:rsidRPr="00B9146F">
              <w:rPr>
                <w:sz w:val="22"/>
                <w:szCs w:val="22"/>
              </w:rPr>
              <w:t>Di cui costi della manodopera, non soggetti a ribasso</w:t>
            </w:r>
          </w:p>
        </w:tc>
        <w:tc>
          <w:tcPr>
            <w:tcW w:w="3383" w:type="dxa"/>
          </w:tcPr>
          <w:p w:rsidR="007922A1" w:rsidRPr="00B9146F" w:rsidRDefault="005A6DF3">
            <w:pPr>
              <w:pStyle w:val="Titolo1"/>
              <w:spacing w:before="11"/>
              <w:ind w:left="0" w:right="291"/>
              <w:jc w:val="both"/>
              <w:rPr>
                <w:sz w:val="22"/>
                <w:szCs w:val="22"/>
              </w:rPr>
            </w:pPr>
            <w:r>
              <w:rPr>
                <w:sz w:val="22"/>
                <w:szCs w:val="22"/>
              </w:rPr>
              <w:t>131.750,00</w:t>
            </w:r>
          </w:p>
        </w:tc>
      </w:tr>
      <w:tr w:rsidR="00C36018" w:rsidRPr="005905A3" w:rsidTr="003A43DF">
        <w:tc>
          <w:tcPr>
            <w:tcW w:w="679" w:type="dxa"/>
          </w:tcPr>
          <w:p w:rsidR="00C36018" w:rsidRPr="003A43DF" w:rsidRDefault="0025522D">
            <w:pPr>
              <w:pStyle w:val="Titolo1"/>
              <w:spacing w:before="11"/>
              <w:ind w:left="0" w:right="291"/>
              <w:jc w:val="both"/>
              <w:rPr>
                <w:sz w:val="22"/>
                <w:szCs w:val="22"/>
                <w:highlight w:val="lightGray"/>
              </w:rPr>
            </w:pPr>
            <w:r>
              <w:rPr>
                <w:sz w:val="22"/>
                <w:szCs w:val="22"/>
                <w:highlight w:val="lightGray"/>
              </w:rPr>
              <w:t>C</w:t>
            </w:r>
          </w:p>
        </w:tc>
        <w:tc>
          <w:tcPr>
            <w:tcW w:w="6354" w:type="dxa"/>
          </w:tcPr>
          <w:p w:rsidR="00C36018" w:rsidRPr="003A43DF" w:rsidRDefault="0025522D">
            <w:pPr>
              <w:pStyle w:val="Titolo1"/>
              <w:spacing w:before="11"/>
              <w:ind w:left="0" w:right="291"/>
              <w:jc w:val="both"/>
              <w:rPr>
                <w:sz w:val="22"/>
                <w:szCs w:val="22"/>
                <w:highlight w:val="lightGray"/>
              </w:rPr>
            </w:pPr>
            <w:r w:rsidRPr="0025522D">
              <w:rPr>
                <w:sz w:val="22"/>
                <w:szCs w:val="22"/>
                <w:highlight w:val="lightGray"/>
              </w:rPr>
              <w:t>IMPORTO ANNUALE BASE ASTA (A+B</w:t>
            </w:r>
            <w:r w:rsidR="00C36018" w:rsidRPr="003A43DF">
              <w:rPr>
                <w:sz w:val="22"/>
                <w:szCs w:val="22"/>
                <w:highlight w:val="lightGray"/>
              </w:rPr>
              <w:t>)</w:t>
            </w:r>
          </w:p>
        </w:tc>
        <w:tc>
          <w:tcPr>
            <w:tcW w:w="3383" w:type="dxa"/>
          </w:tcPr>
          <w:p w:rsidR="00C36018" w:rsidRPr="003A43DF" w:rsidRDefault="000F32BB">
            <w:pPr>
              <w:pStyle w:val="Titolo1"/>
              <w:spacing w:before="11"/>
              <w:ind w:left="0" w:right="291"/>
              <w:jc w:val="both"/>
              <w:rPr>
                <w:sz w:val="22"/>
                <w:szCs w:val="22"/>
              </w:rPr>
            </w:pPr>
            <w:r>
              <w:rPr>
                <w:sz w:val="22"/>
                <w:szCs w:val="22"/>
                <w:highlight w:val="lightGray"/>
              </w:rPr>
              <w:t>52</w:t>
            </w:r>
            <w:r w:rsidR="0025522D">
              <w:rPr>
                <w:sz w:val="22"/>
                <w:szCs w:val="22"/>
                <w:highlight w:val="lightGray"/>
              </w:rPr>
              <w:t>0.00</w:t>
            </w:r>
            <w:r w:rsidR="00C36018" w:rsidRPr="003A43DF">
              <w:rPr>
                <w:sz w:val="22"/>
                <w:szCs w:val="22"/>
                <w:highlight w:val="lightGray"/>
              </w:rPr>
              <w:t>0,00</w:t>
            </w:r>
          </w:p>
        </w:tc>
      </w:tr>
      <w:tr w:rsidR="007922A1" w:rsidRPr="005905A3" w:rsidTr="003A43DF">
        <w:tc>
          <w:tcPr>
            <w:tcW w:w="679" w:type="dxa"/>
          </w:tcPr>
          <w:p w:rsidR="007922A1" w:rsidRDefault="007922A1">
            <w:pPr>
              <w:pStyle w:val="Titolo1"/>
              <w:spacing w:before="11"/>
              <w:ind w:left="0" w:right="291"/>
              <w:jc w:val="both"/>
              <w:rPr>
                <w:sz w:val="22"/>
                <w:szCs w:val="22"/>
              </w:rPr>
            </w:pPr>
            <w:r>
              <w:rPr>
                <w:sz w:val="22"/>
                <w:szCs w:val="22"/>
              </w:rPr>
              <w:t>C1</w:t>
            </w:r>
          </w:p>
        </w:tc>
        <w:tc>
          <w:tcPr>
            <w:tcW w:w="6354" w:type="dxa"/>
          </w:tcPr>
          <w:p w:rsidR="007922A1" w:rsidRPr="003A43DF" w:rsidRDefault="007922A1">
            <w:pPr>
              <w:pStyle w:val="Titolo1"/>
              <w:spacing w:before="11"/>
              <w:ind w:left="0" w:right="291"/>
              <w:jc w:val="both"/>
              <w:rPr>
                <w:sz w:val="22"/>
                <w:szCs w:val="22"/>
              </w:rPr>
            </w:pPr>
            <w:r>
              <w:rPr>
                <w:sz w:val="22"/>
                <w:szCs w:val="22"/>
              </w:rPr>
              <w:t>Di cui quota soggetta a ribasso</w:t>
            </w:r>
          </w:p>
        </w:tc>
        <w:tc>
          <w:tcPr>
            <w:tcW w:w="3383" w:type="dxa"/>
          </w:tcPr>
          <w:p w:rsidR="007922A1" w:rsidRDefault="005A6DF3">
            <w:pPr>
              <w:pStyle w:val="Titolo1"/>
              <w:spacing w:before="11"/>
              <w:ind w:left="0" w:right="291"/>
              <w:jc w:val="both"/>
              <w:rPr>
                <w:sz w:val="22"/>
                <w:szCs w:val="22"/>
              </w:rPr>
            </w:pPr>
            <w:r>
              <w:rPr>
                <w:sz w:val="22"/>
                <w:szCs w:val="22"/>
              </w:rPr>
              <w:t>144.250,00</w:t>
            </w:r>
          </w:p>
        </w:tc>
      </w:tr>
      <w:tr w:rsidR="007922A1" w:rsidRPr="005905A3" w:rsidTr="003A43DF">
        <w:tc>
          <w:tcPr>
            <w:tcW w:w="679" w:type="dxa"/>
          </w:tcPr>
          <w:p w:rsidR="007922A1" w:rsidRDefault="007922A1">
            <w:pPr>
              <w:pStyle w:val="Titolo1"/>
              <w:spacing w:before="11"/>
              <w:ind w:left="0" w:right="291"/>
              <w:jc w:val="both"/>
              <w:rPr>
                <w:sz w:val="22"/>
                <w:szCs w:val="22"/>
              </w:rPr>
            </w:pPr>
            <w:r>
              <w:rPr>
                <w:sz w:val="22"/>
                <w:szCs w:val="22"/>
              </w:rPr>
              <w:t>C2</w:t>
            </w:r>
          </w:p>
        </w:tc>
        <w:tc>
          <w:tcPr>
            <w:tcW w:w="6354" w:type="dxa"/>
          </w:tcPr>
          <w:p w:rsidR="007922A1" w:rsidRPr="003A43DF" w:rsidRDefault="007922A1">
            <w:pPr>
              <w:pStyle w:val="Titolo1"/>
              <w:spacing w:before="11"/>
              <w:ind w:left="0" w:right="291"/>
              <w:jc w:val="both"/>
              <w:rPr>
                <w:sz w:val="22"/>
                <w:szCs w:val="22"/>
              </w:rPr>
            </w:pPr>
            <w:r>
              <w:rPr>
                <w:sz w:val="22"/>
                <w:szCs w:val="22"/>
              </w:rPr>
              <w:t>Di cui quota NON soggetta a ribasso (A1+B1)</w:t>
            </w:r>
          </w:p>
        </w:tc>
        <w:tc>
          <w:tcPr>
            <w:tcW w:w="3383" w:type="dxa"/>
          </w:tcPr>
          <w:p w:rsidR="007922A1" w:rsidRDefault="005A6DF3">
            <w:pPr>
              <w:pStyle w:val="Titolo1"/>
              <w:spacing w:before="11"/>
              <w:ind w:left="0" w:right="291"/>
              <w:jc w:val="both"/>
              <w:rPr>
                <w:sz w:val="22"/>
                <w:szCs w:val="22"/>
              </w:rPr>
            </w:pPr>
            <w:r>
              <w:rPr>
                <w:sz w:val="22"/>
                <w:szCs w:val="22"/>
              </w:rPr>
              <w:t>375.750,00</w:t>
            </w:r>
          </w:p>
        </w:tc>
      </w:tr>
      <w:tr w:rsidR="00C36018" w:rsidRPr="005905A3" w:rsidTr="003A43DF">
        <w:tc>
          <w:tcPr>
            <w:tcW w:w="679" w:type="dxa"/>
          </w:tcPr>
          <w:p w:rsidR="00C36018" w:rsidRPr="003A43DF" w:rsidRDefault="0025522D">
            <w:pPr>
              <w:pStyle w:val="Titolo1"/>
              <w:spacing w:before="11"/>
              <w:ind w:left="0" w:right="291"/>
              <w:jc w:val="both"/>
              <w:rPr>
                <w:sz w:val="22"/>
                <w:szCs w:val="22"/>
              </w:rPr>
            </w:pPr>
            <w:r>
              <w:rPr>
                <w:sz w:val="22"/>
                <w:szCs w:val="22"/>
              </w:rPr>
              <w:t>D</w:t>
            </w:r>
          </w:p>
        </w:tc>
        <w:tc>
          <w:tcPr>
            <w:tcW w:w="6354" w:type="dxa"/>
          </w:tcPr>
          <w:p w:rsidR="00C36018" w:rsidRPr="003A43DF" w:rsidRDefault="00C36018">
            <w:pPr>
              <w:pStyle w:val="Titolo1"/>
              <w:spacing w:before="11"/>
              <w:ind w:left="0" w:right="291"/>
              <w:jc w:val="both"/>
              <w:rPr>
                <w:sz w:val="22"/>
                <w:szCs w:val="22"/>
              </w:rPr>
            </w:pPr>
            <w:r w:rsidRPr="003A43DF">
              <w:rPr>
                <w:sz w:val="22"/>
                <w:szCs w:val="22"/>
              </w:rPr>
              <w:t>IVA 22% - importo annuale</w:t>
            </w:r>
          </w:p>
        </w:tc>
        <w:tc>
          <w:tcPr>
            <w:tcW w:w="3383" w:type="dxa"/>
          </w:tcPr>
          <w:p w:rsidR="00C36018" w:rsidRPr="003A43DF" w:rsidRDefault="000F32BB">
            <w:pPr>
              <w:pStyle w:val="Titolo1"/>
              <w:spacing w:before="11"/>
              <w:ind w:left="0" w:right="291"/>
              <w:jc w:val="both"/>
              <w:rPr>
                <w:sz w:val="22"/>
                <w:szCs w:val="22"/>
              </w:rPr>
            </w:pPr>
            <w:r>
              <w:rPr>
                <w:sz w:val="22"/>
                <w:szCs w:val="22"/>
              </w:rPr>
              <w:t>114.4</w:t>
            </w:r>
            <w:r w:rsidR="0025522D">
              <w:rPr>
                <w:sz w:val="22"/>
                <w:szCs w:val="22"/>
              </w:rPr>
              <w:t>00</w:t>
            </w:r>
            <w:r w:rsidR="00C36018" w:rsidRPr="003A43DF">
              <w:rPr>
                <w:sz w:val="22"/>
                <w:szCs w:val="22"/>
              </w:rPr>
              <w:t>,00</w:t>
            </w:r>
          </w:p>
        </w:tc>
      </w:tr>
      <w:tr w:rsidR="00C36018" w:rsidRPr="005905A3" w:rsidTr="003A43DF">
        <w:tc>
          <w:tcPr>
            <w:tcW w:w="679" w:type="dxa"/>
          </w:tcPr>
          <w:p w:rsidR="00C36018" w:rsidRPr="003A43DF" w:rsidRDefault="0025522D">
            <w:pPr>
              <w:pStyle w:val="Titolo1"/>
              <w:spacing w:before="11"/>
              <w:ind w:left="0" w:right="291"/>
              <w:jc w:val="both"/>
              <w:rPr>
                <w:sz w:val="22"/>
                <w:szCs w:val="22"/>
              </w:rPr>
            </w:pPr>
            <w:r>
              <w:rPr>
                <w:sz w:val="22"/>
                <w:szCs w:val="22"/>
              </w:rPr>
              <w:t>E</w:t>
            </w:r>
          </w:p>
        </w:tc>
        <w:tc>
          <w:tcPr>
            <w:tcW w:w="6354" w:type="dxa"/>
          </w:tcPr>
          <w:p w:rsidR="00C36018" w:rsidRPr="003A43DF" w:rsidRDefault="00C36018" w:rsidP="007922A1">
            <w:pPr>
              <w:pStyle w:val="Titolo1"/>
              <w:spacing w:before="11"/>
              <w:ind w:left="0" w:right="291"/>
              <w:jc w:val="both"/>
              <w:rPr>
                <w:sz w:val="22"/>
                <w:szCs w:val="22"/>
              </w:rPr>
            </w:pPr>
            <w:r w:rsidRPr="003A43DF">
              <w:rPr>
                <w:sz w:val="22"/>
                <w:szCs w:val="22"/>
              </w:rPr>
              <w:t xml:space="preserve">Spese per </w:t>
            </w:r>
            <w:r w:rsidR="007922A1">
              <w:rPr>
                <w:sz w:val="22"/>
                <w:szCs w:val="22"/>
              </w:rPr>
              <w:t>incentivi</w:t>
            </w:r>
            <w:r w:rsidR="007922A1" w:rsidRPr="003A43DF">
              <w:rPr>
                <w:sz w:val="22"/>
                <w:szCs w:val="22"/>
              </w:rPr>
              <w:t xml:space="preserve"> </w:t>
            </w:r>
            <w:r w:rsidRPr="003A43DF">
              <w:rPr>
                <w:sz w:val="22"/>
                <w:szCs w:val="22"/>
              </w:rPr>
              <w:t xml:space="preserve">funzioni tecniche, di cui art. </w:t>
            </w:r>
            <w:r w:rsidR="007922A1">
              <w:rPr>
                <w:sz w:val="22"/>
                <w:szCs w:val="22"/>
              </w:rPr>
              <w:t>45</w:t>
            </w:r>
            <w:r w:rsidRPr="003A43DF">
              <w:rPr>
                <w:sz w:val="22"/>
                <w:szCs w:val="22"/>
              </w:rPr>
              <w:t xml:space="preserve"> D.Lgs</w:t>
            </w:r>
            <w:r w:rsidR="007922A1">
              <w:rPr>
                <w:sz w:val="22"/>
                <w:szCs w:val="22"/>
              </w:rPr>
              <w:t>36/2023</w:t>
            </w:r>
            <w:r w:rsidRPr="003A43DF">
              <w:rPr>
                <w:sz w:val="22"/>
                <w:szCs w:val="22"/>
              </w:rPr>
              <w:t xml:space="preserve">  importo annuale</w:t>
            </w:r>
          </w:p>
        </w:tc>
        <w:tc>
          <w:tcPr>
            <w:tcW w:w="3383" w:type="dxa"/>
          </w:tcPr>
          <w:p w:rsidR="00C36018" w:rsidRPr="003A43DF" w:rsidRDefault="009E7DB7">
            <w:pPr>
              <w:pStyle w:val="Titolo1"/>
              <w:spacing w:before="11"/>
              <w:ind w:left="0" w:right="291"/>
              <w:jc w:val="both"/>
              <w:rPr>
                <w:sz w:val="22"/>
                <w:szCs w:val="22"/>
              </w:rPr>
            </w:pPr>
            <w:r>
              <w:rPr>
                <w:sz w:val="22"/>
                <w:szCs w:val="22"/>
              </w:rPr>
              <w:t>1</w:t>
            </w:r>
            <w:r w:rsidR="000F32BB">
              <w:rPr>
                <w:sz w:val="22"/>
                <w:szCs w:val="22"/>
              </w:rPr>
              <w:t>0.4</w:t>
            </w:r>
            <w:r w:rsidR="0025522D">
              <w:rPr>
                <w:sz w:val="22"/>
                <w:szCs w:val="22"/>
              </w:rPr>
              <w:t>00</w:t>
            </w:r>
            <w:r w:rsidR="00C36018" w:rsidRPr="003A43DF">
              <w:rPr>
                <w:sz w:val="22"/>
                <w:szCs w:val="22"/>
              </w:rPr>
              <w:t>,00</w:t>
            </w:r>
          </w:p>
        </w:tc>
      </w:tr>
      <w:tr w:rsidR="00C36018" w:rsidRPr="005905A3" w:rsidTr="003A43DF">
        <w:tc>
          <w:tcPr>
            <w:tcW w:w="679" w:type="dxa"/>
          </w:tcPr>
          <w:p w:rsidR="00C36018" w:rsidRPr="003A43DF" w:rsidRDefault="0025522D">
            <w:pPr>
              <w:pStyle w:val="Titolo1"/>
              <w:spacing w:before="11"/>
              <w:ind w:left="0" w:right="291"/>
              <w:jc w:val="both"/>
              <w:rPr>
                <w:sz w:val="22"/>
                <w:szCs w:val="22"/>
              </w:rPr>
            </w:pPr>
            <w:r>
              <w:rPr>
                <w:sz w:val="22"/>
                <w:szCs w:val="22"/>
              </w:rPr>
              <w:t>F</w:t>
            </w:r>
          </w:p>
        </w:tc>
        <w:tc>
          <w:tcPr>
            <w:tcW w:w="6354" w:type="dxa"/>
          </w:tcPr>
          <w:p w:rsidR="00C36018" w:rsidRPr="003A43DF" w:rsidRDefault="00C36018">
            <w:pPr>
              <w:pStyle w:val="Titolo1"/>
              <w:spacing w:before="11"/>
              <w:ind w:left="0" w:right="291"/>
              <w:jc w:val="both"/>
              <w:rPr>
                <w:sz w:val="22"/>
                <w:szCs w:val="22"/>
              </w:rPr>
            </w:pPr>
            <w:r w:rsidRPr="003A43DF">
              <w:rPr>
                <w:sz w:val="22"/>
                <w:szCs w:val="22"/>
              </w:rPr>
              <w:t xml:space="preserve">Accantonamento per revisione prezzi art. </w:t>
            </w:r>
            <w:r w:rsidR="00ED63BA">
              <w:rPr>
                <w:sz w:val="22"/>
                <w:szCs w:val="22"/>
              </w:rPr>
              <w:t>60</w:t>
            </w:r>
            <w:r w:rsidR="00F21ED3">
              <w:rPr>
                <w:sz w:val="22"/>
                <w:szCs w:val="22"/>
              </w:rPr>
              <w:t xml:space="preserve"> </w:t>
            </w:r>
            <w:r w:rsidRPr="003A43DF">
              <w:rPr>
                <w:sz w:val="22"/>
                <w:szCs w:val="22"/>
              </w:rPr>
              <w:t xml:space="preserve">del </w:t>
            </w:r>
            <w:proofErr w:type="spellStart"/>
            <w:r w:rsidRPr="003A43DF">
              <w:rPr>
                <w:sz w:val="22"/>
                <w:szCs w:val="22"/>
              </w:rPr>
              <w:t>D.Lgs</w:t>
            </w:r>
            <w:proofErr w:type="spellEnd"/>
            <w:r w:rsidRPr="003A43DF">
              <w:rPr>
                <w:sz w:val="22"/>
                <w:szCs w:val="22"/>
              </w:rPr>
              <w:t xml:space="preserve"> </w:t>
            </w:r>
            <w:r w:rsidR="00ED63BA">
              <w:rPr>
                <w:sz w:val="22"/>
                <w:szCs w:val="22"/>
              </w:rPr>
              <w:t>36/2023</w:t>
            </w:r>
          </w:p>
        </w:tc>
        <w:tc>
          <w:tcPr>
            <w:tcW w:w="3383" w:type="dxa"/>
          </w:tcPr>
          <w:p w:rsidR="00C36018" w:rsidRPr="003A43DF" w:rsidRDefault="000F32BB">
            <w:pPr>
              <w:pStyle w:val="Titolo1"/>
              <w:spacing w:before="11"/>
              <w:ind w:left="0" w:right="291"/>
              <w:jc w:val="both"/>
              <w:rPr>
                <w:sz w:val="22"/>
                <w:szCs w:val="22"/>
              </w:rPr>
            </w:pPr>
            <w:r>
              <w:rPr>
                <w:sz w:val="22"/>
                <w:szCs w:val="22"/>
              </w:rPr>
              <w:t>5.2</w:t>
            </w:r>
            <w:r w:rsidR="0025522D">
              <w:rPr>
                <w:sz w:val="22"/>
                <w:szCs w:val="22"/>
              </w:rPr>
              <w:t>00,</w:t>
            </w:r>
            <w:r w:rsidR="00C36018" w:rsidRPr="003A43DF">
              <w:rPr>
                <w:sz w:val="22"/>
                <w:szCs w:val="22"/>
              </w:rPr>
              <w:t>0</w:t>
            </w:r>
            <w:r w:rsidR="0025522D">
              <w:rPr>
                <w:sz w:val="22"/>
                <w:szCs w:val="22"/>
              </w:rPr>
              <w:t>0</w:t>
            </w:r>
          </w:p>
        </w:tc>
      </w:tr>
      <w:tr w:rsidR="00C36018" w:rsidRPr="005905A3" w:rsidTr="003A43DF">
        <w:tc>
          <w:tcPr>
            <w:tcW w:w="679" w:type="dxa"/>
          </w:tcPr>
          <w:p w:rsidR="00C36018" w:rsidRPr="003A43DF" w:rsidRDefault="0025522D">
            <w:pPr>
              <w:pStyle w:val="Titolo1"/>
              <w:spacing w:before="11"/>
              <w:ind w:left="0" w:right="291"/>
              <w:jc w:val="both"/>
              <w:rPr>
                <w:sz w:val="22"/>
                <w:szCs w:val="22"/>
                <w:highlight w:val="lightGray"/>
              </w:rPr>
            </w:pPr>
            <w:r>
              <w:rPr>
                <w:sz w:val="22"/>
                <w:szCs w:val="22"/>
                <w:highlight w:val="lightGray"/>
              </w:rPr>
              <w:t>G</w:t>
            </w:r>
          </w:p>
        </w:tc>
        <w:tc>
          <w:tcPr>
            <w:tcW w:w="6354" w:type="dxa"/>
          </w:tcPr>
          <w:p w:rsidR="00C36018" w:rsidRPr="003A43DF" w:rsidRDefault="00C36018">
            <w:pPr>
              <w:pStyle w:val="Titolo1"/>
              <w:spacing w:before="11"/>
              <w:ind w:left="0" w:right="291"/>
              <w:jc w:val="both"/>
              <w:rPr>
                <w:sz w:val="22"/>
                <w:szCs w:val="22"/>
                <w:highlight w:val="lightGray"/>
              </w:rPr>
            </w:pPr>
            <w:r w:rsidRPr="003A43DF">
              <w:rPr>
                <w:sz w:val="22"/>
                <w:szCs w:val="22"/>
                <w:highlight w:val="lightGray"/>
              </w:rPr>
              <w:t>IMPORTO TOTALE ANNUALE (D+E+F+G)</w:t>
            </w:r>
          </w:p>
        </w:tc>
        <w:tc>
          <w:tcPr>
            <w:tcW w:w="3383" w:type="dxa"/>
          </w:tcPr>
          <w:p w:rsidR="00C36018" w:rsidRPr="003A43DF" w:rsidRDefault="000F32BB">
            <w:pPr>
              <w:pStyle w:val="Titolo1"/>
              <w:spacing w:before="11"/>
              <w:ind w:left="0" w:right="291"/>
              <w:jc w:val="both"/>
              <w:rPr>
                <w:sz w:val="22"/>
                <w:szCs w:val="22"/>
              </w:rPr>
            </w:pPr>
            <w:r>
              <w:rPr>
                <w:sz w:val="22"/>
                <w:szCs w:val="22"/>
                <w:highlight w:val="lightGray"/>
              </w:rPr>
              <w:t>650.000</w:t>
            </w:r>
            <w:r w:rsidR="0025522D" w:rsidRPr="003A43DF">
              <w:rPr>
                <w:sz w:val="22"/>
                <w:szCs w:val="22"/>
                <w:highlight w:val="lightGray"/>
              </w:rPr>
              <w:t>,00</w:t>
            </w:r>
          </w:p>
        </w:tc>
      </w:tr>
    </w:tbl>
    <w:p w:rsidR="002376CF" w:rsidRDefault="002376CF" w:rsidP="003A43DF">
      <w:pPr>
        <w:pStyle w:val="Titolo1"/>
        <w:spacing w:before="11"/>
        <w:ind w:left="0" w:right="291"/>
        <w:jc w:val="both"/>
        <w:rPr>
          <w:sz w:val="22"/>
          <w:szCs w:val="22"/>
        </w:rPr>
      </w:pPr>
    </w:p>
    <w:p w:rsidR="002376CF" w:rsidRPr="003A43DF" w:rsidRDefault="002376CF" w:rsidP="003A43DF">
      <w:pPr>
        <w:pStyle w:val="Titolo1"/>
        <w:spacing w:before="11"/>
        <w:ind w:left="0" w:right="291"/>
        <w:jc w:val="both"/>
        <w:rPr>
          <w:sz w:val="22"/>
          <w:szCs w:val="22"/>
        </w:rPr>
      </w:pPr>
    </w:p>
    <w:p w:rsidR="00917593" w:rsidRPr="0020429F" w:rsidRDefault="0020429F" w:rsidP="00917593">
      <w:pPr>
        <w:pStyle w:val="Standard"/>
        <w:spacing w:line="360" w:lineRule="auto"/>
        <w:jc w:val="both"/>
        <w:rPr>
          <w:rFonts w:cs="Times New Roman"/>
          <w:sz w:val="22"/>
          <w:szCs w:val="22"/>
        </w:rPr>
      </w:pPr>
      <w:r>
        <w:rPr>
          <w:rFonts w:cs="Times New Roman"/>
          <w:sz w:val="22"/>
          <w:szCs w:val="22"/>
        </w:rPr>
        <w:t>L</w:t>
      </w:r>
      <w:r w:rsidRPr="0096603D">
        <w:rPr>
          <w:rFonts w:cs="Times New Roman"/>
          <w:sz w:val="22"/>
          <w:szCs w:val="22"/>
        </w:rPr>
        <w:t>a prestazione</w:t>
      </w:r>
      <w:r w:rsidRPr="0020429F">
        <w:rPr>
          <w:rFonts w:cs="Times New Roman"/>
          <w:b/>
          <w:sz w:val="22"/>
          <w:szCs w:val="22"/>
        </w:rPr>
        <w:t xml:space="preserve"> </w:t>
      </w:r>
      <w:r w:rsidR="00917593" w:rsidRPr="0020429F">
        <w:rPr>
          <w:rFonts w:cs="Times New Roman"/>
          <w:b/>
          <w:sz w:val="22"/>
          <w:szCs w:val="22"/>
        </w:rPr>
        <w:t xml:space="preserve"> prevalente</w:t>
      </w:r>
      <w:r w:rsidR="00917593" w:rsidRPr="0020429F">
        <w:rPr>
          <w:rFonts w:cs="Times New Roman"/>
          <w:sz w:val="22"/>
          <w:szCs w:val="22"/>
        </w:rPr>
        <w:t xml:space="preserve"> è: </w:t>
      </w:r>
      <w:r w:rsidR="00917593" w:rsidRPr="0020429F">
        <w:rPr>
          <w:rFonts w:cs="Times New Roman"/>
          <w:sz w:val="22"/>
          <w:szCs w:val="22"/>
          <w:u w:val="single"/>
        </w:rPr>
        <w:t>servizi per operazioni cimiteriali</w:t>
      </w:r>
      <w:r w:rsidR="000F32BB" w:rsidRPr="0020429F">
        <w:rPr>
          <w:rFonts w:cs="Times New Roman"/>
          <w:sz w:val="22"/>
          <w:szCs w:val="22"/>
          <w:u w:val="single"/>
        </w:rPr>
        <w:t>,</w:t>
      </w:r>
      <w:r w:rsidR="000F32BB" w:rsidRPr="0020429F">
        <w:rPr>
          <w:rFonts w:cs="Times New Roman"/>
          <w:sz w:val="22"/>
          <w:szCs w:val="22"/>
        </w:rPr>
        <w:t xml:space="preserve"> per un totale di euro 220.00</w:t>
      </w:r>
      <w:r w:rsidR="00637436" w:rsidRPr="0020429F">
        <w:rPr>
          <w:rFonts w:cs="Times New Roman"/>
          <w:sz w:val="22"/>
          <w:szCs w:val="22"/>
        </w:rPr>
        <w:t>0</w:t>
      </w:r>
      <w:r w:rsidR="000F32BB" w:rsidRPr="0020429F">
        <w:rPr>
          <w:rFonts w:cs="Times New Roman"/>
          <w:sz w:val="22"/>
          <w:szCs w:val="22"/>
        </w:rPr>
        <w:t>,00</w:t>
      </w:r>
      <w:r w:rsidR="00917593" w:rsidRPr="0020429F">
        <w:rPr>
          <w:rFonts w:cs="Times New Roman"/>
          <w:sz w:val="22"/>
          <w:szCs w:val="22"/>
        </w:rPr>
        <w:t xml:space="preserve">; </w:t>
      </w:r>
    </w:p>
    <w:p w:rsidR="00917593" w:rsidRPr="003A43DF" w:rsidRDefault="0020429F" w:rsidP="00917593">
      <w:pPr>
        <w:pStyle w:val="Standard"/>
        <w:spacing w:line="360" w:lineRule="auto"/>
        <w:jc w:val="both"/>
        <w:rPr>
          <w:rFonts w:cs="Times New Roman"/>
          <w:sz w:val="22"/>
          <w:szCs w:val="22"/>
        </w:rPr>
      </w:pPr>
      <w:r>
        <w:rPr>
          <w:rFonts w:cs="Times New Roman"/>
          <w:sz w:val="22"/>
          <w:szCs w:val="22"/>
        </w:rPr>
        <w:t>Le prestazioni</w:t>
      </w:r>
      <w:r w:rsidRPr="0020429F">
        <w:rPr>
          <w:rFonts w:cs="Times New Roman"/>
          <w:b/>
          <w:sz w:val="22"/>
          <w:szCs w:val="22"/>
        </w:rPr>
        <w:t xml:space="preserve"> </w:t>
      </w:r>
      <w:r w:rsidR="00917593" w:rsidRPr="0020429F">
        <w:rPr>
          <w:rFonts w:cs="Times New Roman"/>
          <w:b/>
          <w:sz w:val="22"/>
          <w:szCs w:val="22"/>
        </w:rPr>
        <w:t xml:space="preserve"> secondarie</w:t>
      </w:r>
      <w:r w:rsidR="00917593" w:rsidRPr="0020429F">
        <w:rPr>
          <w:rFonts w:cs="Times New Roman"/>
          <w:sz w:val="22"/>
          <w:szCs w:val="22"/>
        </w:rPr>
        <w:t xml:space="preserve"> sono rappresentate dai servizi di: gestione accessi, pulizie, manutenzione verde e arredi,</w:t>
      </w:r>
      <w:r w:rsidR="00917593" w:rsidRPr="003A43DF">
        <w:rPr>
          <w:rFonts w:cs="Times New Roman"/>
          <w:sz w:val="22"/>
          <w:szCs w:val="22"/>
        </w:rPr>
        <w:t xml:space="preserve"> disinfestazione,</w:t>
      </w:r>
      <w:r w:rsidR="00917593" w:rsidRPr="003A43DF" w:rsidDel="00F5540B">
        <w:rPr>
          <w:rFonts w:cs="Times New Roman"/>
          <w:sz w:val="22"/>
          <w:szCs w:val="22"/>
        </w:rPr>
        <w:t xml:space="preserve"> </w:t>
      </w:r>
      <w:r w:rsidR="00917593" w:rsidRPr="003A43DF">
        <w:rPr>
          <w:rFonts w:cs="Times New Roman"/>
          <w:sz w:val="22"/>
          <w:szCs w:val="22"/>
        </w:rPr>
        <w:t>manutenzione impianti in genere ed elettrici (comprese luci votive), manutenzione manufatti (in parte anche soggetto a vincolo)</w:t>
      </w:r>
      <w:r>
        <w:rPr>
          <w:rFonts w:cs="Times New Roman"/>
          <w:sz w:val="22"/>
          <w:szCs w:val="22"/>
        </w:rPr>
        <w:t>.</w:t>
      </w:r>
    </w:p>
    <w:p w:rsidR="00917593" w:rsidRPr="003A43DF" w:rsidRDefault="00917593" w:rsidP="00917593">
      <w:pPr>
        <w:pStyle w:val="Standard"/>
        <w:spacing w:line="360" w:lineRule="auto"/>
        <w:jc w:val="both"/>
        <w:rPr>
          <w:rFonts w:cs="Times New Roman"/>
          <w:sz w:val="22"/>
          <w:szCs w:val="22"/>
        </w:rPr>
      </w:pPr>
      <w:r w:rsidRPr="003A43DF">
        <w:rPr>
          <w:rFonts w:cs="Times New Roman"/>
          <w:sz w:val="22"/>
          <w:szCs w:val="22"/>
        </w:rPr>
        <w:t>Di seguito si dettagliano le varie prestazioni compresi relativi importi annuali:</w:t>
      </w:r>
    </w:p>
    <w:tbl>
      <w:tblPr>
        <w:tblW w:w="10488" w:type="dxa"/>
        <w:tblInd w:w="-3242" w:type="dxa"/>
        <w:tblLayout w:type="fixed"/>
        <w:tblCellMar>
          <w:left w:w="0" w:type="dxa"/>
          <w:right w:w="0" w:type="dxa"/>
        </w:tblCellMar>
        <w:tblLook w:val="04A0" w:firstRow="1" w:lastRow="0" w:firstColumn="1" w:lastColumn="0" w:noHBand="0" w:noVBand="1"/>
      </w:tblPr>
      <w:tblGrid>
        <w:gridCol w:w="3242"/>
        <w:gridCol w:w="1871"/>
        <w:gridCol w:w="539"/>
        <w:gridCol w:w="1220"/>
        <w:gridCol w:w="588"/>
        <w:gridCol w:w="1220"/>
        <w:gridCol w:w="1808"/>
      </w:tblGrid>
      <w:tr w:rsidR="004F47E8" w:rsidRPr="005905A3" w:rsidTr="00936FD6">
        <w:trPr>
          <w:gridBefore w:val="1"/>
          <w:gridAfter w:val="2"/>
          <w:wBefore w:w="3242" w:type="dxa"/>
          <w:wAfter w:w="3028" w:type="dxa"/>
          <w:trHeight w:val="359"/>
        </w:trPr>
        <w:tc>
          <w:tcPr>
            <w:tcW w:w="2410" w:type="dxa"/>
            <w:gridSpan w:val="2"/>
            <w:vAlign w:val="bottom"/>
          </w:tcPr>
          <w:p w:rsidR="004F47E8" w:rsidRPr="003A43DF" w:rsidRDefault="004F47E8" w:rsidP="001D0E52">
            <w:pPr>
              <w:spacing w:line="0" w:lineRule="atLeast"/>
              <w:rPr>
                <w:sz w:val="20"/>
                <w:szCs w:val="20"/>
              </w:rPr>
            </w:pPr>
          </w:p>
        </w:tc>
        <w:tc>
          <w:tcPr>
            <w:tcW w:w="1808" w:type="dxa"/>
            <w:gridSpan w:val="2"/>
          </w:tcPr>
          <w:p w:rsidR="004F47E8" w:rsidRPr="003A43DF" w:rsidRDefault="004F47E8" w:rsidP="001D0E52">
            <w:pPr>
              <w:spacing w:line="0" w:lineRule="atLeast"/>
              <w:rPr>
                <w:sz w:val="20"/>
                <w:szCs w:val="20"/>
              </w:rPr>
            </w:pPr>
          </w:p>
        </w:tc>
      </w:tr>
      <w:tr w:rsidR="004F47E8" w:rsidRPr="005905A3" w:rsidTr="00936FD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5113" w:type="dxa"/>
            <w:gridSpan w:val="2"/>
            <w:shd w:val="clear" w:color="auto" w:fill="D9D9D9"/>
            <w:vAlign w:val="bottom"/>
          </w:tcPr>
          <w:p w:rsidR="004F47E8" w:rsidRPr="003A43DF" w:rsidRDefault="004F47E8" w:rsidP="001D0E52">
            <w:pPr>
              <w:spacing w:line="0" w:lineRule="atLeast"/>
              <w:jc w:val="center"/>
              <w:rPr>
                <w:rFonts w:eastAsia="Garamond"/>
                <w:b/>
                <w:bCs/>
                <w:i/>
                <w:iCs/>
                <w:sz w:val="20"/>
                <w:szCs w:val="20"/>
              </w:rPr>
            </w:pPr>
          </w:p>
          <w:p w:rsidR="004F47E8" w:rsidRPr="003A43DF" w:rsidRDefault="004F47E8" w:rsidP="001D0E52">
            <w:pPr>
              <w:pStyle w:val="Predefinito"/>
              <w:jc w:val="center"/>
              <w:rPr>
                <w:b/>
                <w:bCs/>
                <w:sz w:val="20"/>
                <w:szCs w:val="20"/>
              </w:rPr>
            </w:pPr>
            <w:r w:rsidRPr="003A43DF">
              <w:rPr>
                <w:rFonts w:eastAsia="Garamond"/>
                <w:b/>
                <w:bCs/>
                <w:i/>
                <w:iCs/>
                <w:sz w:val="20"/>
                <w:szCs w:val="20"/>
              </w:rPr>
              <w:t>Descrizione servizi</w:t>
            </w:r>
          </w:p>
        </w:tc>
        <w:tc>
          <w:tcPr>
            <w:tcW w:w="1759" w:type="dxa"/>
            <w:gridSpan w:val="2"/>
            <w:shd w:val="clear" w:color="auto" w:fill="D9D9D9"/>
            <w:vAlign w:val="bottom"/>
          </w:tcPr>
          <w:p w:rsidR="004F47E8" w:rsidRPr="003A43DF" w:rsidRDefault="004F47E8" w:rsidP="001D0E52">
            <w:pPr>
              <w:pStyle w:val="Predefinito"/>
              <w:jc w:val="center"/>
              <w:rPr>
                <w:rFonts w:eastAsia="Garamond"/>
                <w:i/>
                <w:iCs/>
                <w:sz w:val="20"/>
                <w:szCs w:val="20"/>
              </w:rPr>
            </w:pPr>
            <w:r w:rsidRPr="003A43DF">
              <w:rPr>
                <w:rFonts w:eastAsia="Garamond"/>
                <w:i/>
                <w:iCs/>
                <w:sz w:val="20"/>
                <w:szCs w:val="20"/>
              </w:rPr>
              <w:t>P - (Principale)</w:t>
            </w:r>
          </w:p>
          <w:p w:rsidR="004F47E8" w:rsidRPr="003A43DF" w:rsidRDefault="004F47E8" w:rsidP="001D0E52">
            <w:pPr>
              <w:spacing w:line="0" w:lineRule="atLeast"/>
              <w:ind w:left="140"/>
              <w:jc w:val="center"/>
              <w:rPr>
                <w:rFonts w:eastAsia="Garamond"/>
                <w:b/>
                <w:bCs/>
                <w:i/>
                <w:iCs/>
                <w:sz w:val="20"/>
                <w:szCs w:val="20"/>
              </w:rPr>
            </w:pPr>
          </w:p>
          <w:p w:rsidR="004F47E8" w:rsidRPr="003A43DF" w:rsidRDefault="004F47E8" w:rsidP="001D0E52">
            <w:pPr>
              <w:pStyle w:val="Predefinito"/>
              <w:jc w:val="center"/>
              <w:rPr>
                <w:sz w:val="20"/>
                <w:szCs w:val="20"/>
              </w:rPr>
            </w:pPr>
            <w:r w:rsidRPr="003A43DF">
              <w:rPr>
                <w:rFonts w:eastAsia="Garamond"/>
                <w:i/>
                <w:iCs/>
                <w:sz w:val="20"/>
                <w:szCs w:val="20"/>
              </w:rPr>
              <w:t>S - (Secondaria)</w:t>
            </w:r>
          </w:p>
        </w:tc>
        <w:tc>
          <w:tcPr>
            <w:tcW w:w="1808" w:type="dxa"/>
            <w:gridSpan w:val="2"/>
            <w:shd w:val="clear" w:color="auto" w:fill="D9D9D9"/>
          </w:tcPr>
          <w:p w:rsidR="004F47E8" w:rsidRPr="003A43DF" w:rsidRDefault="004F47E8" w:rsidP="001D0E52">
            <w:pPr>
              <w:pStyle w:val="Predefinito"/>
              <w:jc w:val="center"/>
              <w:rPr>
                <w:rFonts w:eastAsia="Garamond"/>
                <w:b/>
                <w:bCs/>
                <w:i/>
                <w:sz w:val="20"/>
                <w:szCs w:val="20"/>
              </w:rPr>
            </w:pPr>
            <w:r>
              <w:rPr>
                <w:rFonts w:eastAsia="Garamond"/>
                <w:b/>
                <w:bCs/>
                <w:i/>
                <w:sz w:val="20"/>
                <w:szCs w:val="20"/>
              </w:rPr>
              <w:t>CPV</w:t>
            </w:r>
          </w:p>
        </w:tc>
        <w:tc>
          <w:tcPr>
            <w:tcW w:w="1808" w:type="dxa"/>
            <w:shd w:val="clear" w:color="auto" w:fill="D9D9D9"/>
          </w:tcPr>
          <w:p w:rsidR="004F47E8" w:rsidRPr="003A43DF" w:rsidRDefault="004F47E8" w:rsidP="001D0E52">
            <w:pPr>
              <w:pStyle w:val="Predefinito"/>
              <w:jc w:val="center"/>
              <w:rPr>
                <w:rFonts w:eastAsia="Garamond"/>
                <w:b/>
                <w:bCs/>
                <w:i/>
                <w:sz w:val="20"/>
                <w:szCs w:val="20"/>
                <w:u w:val="single"/>
              </w:rPr>
            </w:pPr>
            <w:r w:rsidRPr="003A43DF">
              <w:rPr>
                <w:rFonts w:eastAsia="Garamond"/>
                <w:b/>
                <w:bCs/>
                <w:i/>
                <w:sz w:val="20"/>
                <w:szCs w:val="20"/>
              </w:rPr>
              <w:t xml:space="preserve">Importo a base di gara </w:t>
            </w:r>
            <w:r w:rsidRPr="003A43DF">
              <w:rPr>
                <w:rFonts w:eastAsia="Garamond"/>
                <w:b/>
                <w:bCs/>
                <w:i/>
                <w:sz w:val="20"/>
                <w:szCs w:val="20"/>
                <w:u w:val="single"/>
              </w:rPr>
              <w:t>annuale</w:t>
            </w:r>
          </w:p>
          <w:p w:rsidR="004F47E8" w:rsidRPr="003A43DF" w:rsidRDefault="004F47E8" w:rsidP="001D0E52">
            <w:pPr>
              <w:pStyle w:val="Predefinito"/>
              <w:rPr>
                <w:b/>
                <w:bCs/>
                <w:sz w:val="20"/>
                <w:szCs w:val="20"/>
              </w:rPr>
            </w:pPr>
          </w:p>
        </w:tc>
      </w:tr>
      <w:tr w:rsidR="004F47E8" w:rsidRPr="005905A3" w:rsidTr="00936FD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5113" w:type="dxa"/>
            <w:gridSpan w:val="2"/>
            <w:shd w:val="clear" w:color="auto" w:fill="auto"/>
            <w:vAlign w:val="bottom"/>
          </w:tcPr>
          <w:p w:rsidR="004F47E8" w:rsidRPr="003A43DF" w:rsidRDefault="004F47E8">
            <w:pPr>
              <w:pStyle w:val="Predefinito"/>
              <w:jc w:val="center"/>
              <w:rPr>
                <w:sz w:val="22"/>
                <w:szCs w:val="22"/>
                <w:u w:val="single"/>
              </w:rPr>
            </w:pPr>
            <w:r w:rsidRPr="003A43DF">
              <w:rPr>
                <w:sz w:val="22"/>
                <w:szCs w:val="22"/>
                <w:u w:val="single"/>
              </w:rPr>
              <w:t>operazioni cimiteriali</w:t>
            </w:r>
            <w:r>
              <w:rPr>
                <w:sz w:val="22"/>
                <w:szCs w:val="22"/>
                <w:u w:val="single"/>
              </w:rPr>
              <w:t xml:space="preserve"> – sepolture (corpo)</w:t>
            </w:r>
          </w:p>
        </w:tc>
        <w:tc>
          <w:tcPr>
            <w:tcW w:w="1759" w:type="dxa"/>
            <w:gridSpan w:val="2"/>
            <w:shd w:val="clear" w:color="auto" w:fill="auto"/>
            <w:vAlign w:val="bottom"/>
          </w:tcPr>
          <w:p w:rsidR="004F47E8" w:rsidRPr="00033E0B" w:rsidRDefault="004F47E8" w:rsidP="001D0E52">
            <w:pPr>
              <w:pStyle w:val="Predefinito"/>
              <w:jc w:val="center"/>
              <w:rPr>
                <w:sz w:val="20"/>
                <w:szCs w:val="20"/>
              </w:rPr>
            </w:pPr>
            <w:r w:rsidRPr="00033E0B">
              <w:rPr>
                <w:sz w:val="20"/>
                <w:szCs w:val="20"/>
              </w:rPr>
              <w:t>P</w:t>
            </w:r>
          </w:p>
        </w:tc>
        <w:tc>
          <w:tcPr>
            <w:tcW w:w="1808" w:type="dxa"/>
            <w:gridSpan w:val="2"/>
          </w:tcPr>
          <w:p w:rsidR="004F47E8" w:rsidRPr="00033E0B" w:rsidRDefault="007A78EC" w:rsidP="001D0E52">
            <w:pPr>
              <w:pStyle w:val="Predefinito"/>
              <w:jc w:val="center"/>
              <w:rPr>
                <w:sz w:val="20"/>
                <w:szCs w:val="20"/>
              </w:rPr>
            </w:pPr>
            <w:r w:rsidRPr="00936FD6">
              <w:t>98371110-8</w:t>
            </w:r>
          </w:p>
        </w:tc>
        <w:tc>
          <w:tcPr>
            <w:tcW w:w="1808" w:type="dxa"/>
            <w:shd w:val="clear" w:color="auto" w:fill="auto"/>
            <w:vAlign w:val="bottom"/>
          </w:tcPr>
          <w:p w:rsidR="004F47E8" w:rsidRPr="003A43DF" w:rsidRDefault="004F47E8" w:rsidP="001D0E52">
            <w:pPr>
              <w:pStyle w:val="Predefinito"/>
              <w:jc w:val="center"/>
              <w:rPr>
                <w:sz w:val="20"/>
                <w:szCs w:val="20"/>
              </w:rPr>
            </w:pPr>
            <w:r w:rsidRPr="003A43DF">
              <w:rPr>
                <w:sz w:val="20"/>
                <w:szCs w:val="20"/>
              </w:rPr>
              <w:t xml:space="preserve">€ </w:t>
            </w:r>
            <w:r>
              <w:rPr>
                <w:sz w:val="20"/>
                <w:szCs w:val="20"/>
              </w:rPr>
              <w:t>195</w:t>
            </w:r>
            <w:r w:rsidRPr="003A43DF">
              <w:rPr>
                <w:sz w:val="20"/>
                <w:szCs w:val="20"/>
              </w:rPr>
              <w:t>.000,00</w:t>
            </w:r>
          </w:p>
        </w:tc>
      </w:tr>
      <w:tr w:rsidR="004F47E8" w:rsidRPr="005905A3" w:rsidTr="00936FD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511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pPr>
              <w:pStyle w:val="Predefinito"/>
              <w:jc w:val="center"/>
              <w:rPr>
                <w:sz w:val="22"/>
                <w:szCs w:val="22"/>
              </w:rPr>
            </w:pPr>
            <w:r>
              <w:rPr>
                <w:sz w:val="22"/>
                <w:szCs w:val="22"/>
              </w:rPr>
              <w:t>Operazioni cimiteriali - straordinarie (misura)</w:t>
            </w: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F47E8" w:rsidRPr="00033E0B" w:rsidRDefault="004F47E8" w:rsidP="001D0E52">
            <w:pPr>
              <w:pStyle w:val="Predefinito"/>
              <w:jc w:val="center"/>
              <w:rPr>
                <w:sz w:val="20"/>
                <w:szCs w:val="20"/>
              </w:rPr>
            </w:pPr>
            <w:r w:rsidRPr="00033E0B">
              <w:rPr>
                <w:sz w:val="20"/>
                <w:szCs w:val="20"/>
              </w:rPr>
              <w:t>P</w:t>
            </w:r>
          </w:p>
        </w:tc>
        <w:tc>
          <w:tcPr>
            <w:tcW w:w="1808" w:type="dxa"/>
            <w:gridSpan w:val="2"/>
            <w:tcBorders>
              <w:top w:val="single" w:sz="4" w:space="0" w:color="auto"/>
              <w:left w:val="single" w:sz="4" w:space="0" w:color="auto"/>
              <w:bottom w:val="single" w:sz="4" w:space="0" w:color="auto"/>
              <w:right w:val="single" w:sz="4" w:space="0" w:color="auto"/>
            </w:tcBorders>
          </w:tcPr>
          <w:p w:rsidR="004F47E8" w:rsidRPr="00033E0B" w:rsidRDefault="007A78EC" w:rsidP="001D0E52">
            <w:pPr>
              <w:pStyle w:val="Predefinito"/>
              <w:jc w:val="center"/>
              <w:rPr>
                <w:sz w:val="20"/>
                <w:szCs w:val="20"/>
              </w:rPr>
            </w:pPr>
            <w:r w:rsidRPr="00936FD6">
              <w:t>98371110-8</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rsidP="001D0E52">
            <w:pPr>
              <w:pStyle w:val="Predefinito"/>
              <w:jc w:val="center"/>
              <w:rPr>
                <w:sz w:val="20"/>
                <w:szCs w:val="20"/>
              </w:rPr>
            </w:pPr>
            <w:r w:rsidRPr="003A43DF">
              <w:rPr>
                <w:sz w:val="20"/>
                <w:szCs w:val="20"/>
              </w:rPr>
              <w:t>€</w:t>
            </w:r>
            <w:r>
              <w:rPr>
                <w:sz w:val="20"/>
                <w:szCs w:val="20"/>
              </w:rPr>
              <w:t xml:space="preserve"> 25.000,00</w:t>
            </w:r>
          </w:p>
        </w:tc>
      </w:tr>
      <w:tr w:rsidR="004F47E8" w:rsidRPr="005905A3" w:rsidTr="00936FD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511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pPr>
              <w:pStyle w:val="Predefinito"/>
              <w:jc w:val="center"/>
              <w:rPr>
                <w:sz w:val="22"/>
                <w:szCs w:val="22"/>
              </w:rPr>
            </w:pPr>
            <w:r w:rsidRPr="003A43DF">
              <w:rPr>
                <w:sz w:val="22"/>
                <w:szCs w:val="22"/>
              </w:rPr>
              <w:t>gestione accessi</w:t>
            </w:r>
            <w:r>
              <w:rPr>
                <w:sz w:val="22"/>
                <w:szCs w:val="22"/>
              </w:rPr>
              <w:t xml:space="preserve"> (corpo)</w:t>
            </w: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F47E8" w:rsidRPr="00033E0B" w:rsidRDefault="004F47E8" w:rsidP="001D0E52">
            <w:pPr>
              <w:pStyle w:val="Predefinito"/>
              <w:jc w:val="center"/>
              <w:rPr>
                <w:sz w:val="20"/>
                <w:szCs w:val="20"/>
              </w:rPr>
            </w:pPr>
            <w:r w:rsidRPr="00033E0B">
              <w:rPr>
                <w:sz w:val="20"/>
                <w:szCs w:val="20"/>
              </w:rPr>
              <w:t>S</w:t>
            </w:r>
          </w:p>
        </w:tc>
        <w:tc>
          <w:tcPr>
            <w:tcW w:w="1808" w:type="dxa"/>
            <w:gridSpan w:val="2"/>
            <w:tcBorders>
              <w:top w:val="single" w:sz="4" w:space="0" w:color="auto"/>
              <w:left w:val="single" w:sz="4" w:space="0" w:color="auto"/>
              <w:bottom w:val="single" w:sz="4" w:space="0" w:color="auto"/>
              <w:right w:val="single" w:sz="4" w:space="0" w:color="auto"/>
            </w:tcBorders>
          </w:tcPr>
          <w:p w:rsidR="004F47E8" w:rsidRPr="0020429F" w:rsidRDefault="00033E0B" w:rsidP="001D0E52">
            <w:pPr>
              <w:pStyle w:val="Predefinito"/>
              <w:jc w:val="center"/>
              <w:rPr>
                <w:sz w:val="20"/>
                <w:szCs w:val="20"/>
              </w:rPr>
            </w:pPr>
            <w:r w:rsidRPr="0020429F">
              <w:t>98341120-2</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rsidP="001D0E52">
            <w:pPr>
              <w:pStyle w:val="Predefinito"/>
              <w:jc w:val="center"/>
              <w:rPr>
                <w:sz w:val="20"/>
                <w:szCs w:val="20"/>
              </w:rPr>
            </w:pPr>
            <w:r w:rsidRPr="003A43DF">
              <w:rPr>
                <w:sz w:val="20"/>
                <w:szCs w:val="20"/>
              </w:rPr>
              <w:t xml:space="preserve">€ </w:t>
            </w:r>
            <w:r>
              <w:rPr>
                <w:sz w:val="20"/>
                <w:szCs w:val="20"/>
              </w:rPr>
              <w:t>52.0</w:t>
            </w:r>
            <w:r w:rsidRPr="003A43DF">
              <w:rPr>
                <w:sz w:val="20"/>
                <w:szCs w:val="20"/>
              </w:rPr>
              <w:t>00,00</w:t>
            </w:r>
          </w:p>
        </w:tc>
      </w:tr>
      <w:tr w:rsidR="004F47E8" w:rsidRPr="005905A3" w:rsidTr="00936FD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511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pPr>
              <w:pStyle w:val="Predefinito"/>
              <w:jc w:val="center"/>
              <w:rPr>
                <w:sz w:val="22"/>
                <w:szCs w:val="22"/>
              </w:rPr>
            </w:pPr>
            <w:r w:rsidRPr="003A43DF">
              <w:rPr>
                <w:sz w:val="22"/>
                <w:szCs w:val="22"/>
              </w:rPr>
              <w:t xml:space="preserve">pulizie, manutenzione verde </w:t>
            </w:r>
            <w:r>
              <w:rPr>
                <w:sz w:val="22"/>
                <w:szCs w:val="22"/>
              </w:rPr>
              <w:t>(corpo)</w:t>
            </w: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F47E8" w:rsidRPr="00033E0B" w:rsidRDefault="004F47E8" w:rsidP="001D0E52">
            <w:pPr>
              <w:pStyle w:val="Predefinito"/>
              <w:jc w:val="center"/>
              <w:rPr>
                <w:sz w:val="20"/>
                <w:szCs w:val="20"/>
              </w:rPr>
            </w:pPr>
            <w:r w:rsidRPr="00033E0B">
              <w:rPr>
                <w:sz w:val="20"/>
                <w:szCs w:val="20"/>
              </w:rPr>
              <w:t>S</w:t>
            </w:r>
          </w:p>
        </w:tc>
        <w:tc>
          <w:tcPr>
            <w:tcW w:w="1808" w:type="dxa"/>
            <w:gridSpan w:val="2"/>
            <w:tcBorders>
              <w:top w:val="single" w:sz="4" w:space="0" w:color="auto"/>
              <w:left w:val="single" w:sz="4" w:space="0" w:color="auto"/>
              <w:bottom w:val="single" w:sz="4" w:space="0" w:color="auto"/>
              <w:right w:val="single" w:sz="4" w:space="0" w:color="auto"/>
            </w:tcBorders>
          </w:tcPr>
          <w:p w:rsidR="004F47E8" w:rsidRPr="0020429F" w:rsidRDefault="004F47E8" w:rsidP="001D0E52">
            <w:pPr>
              <w:pStyle w:val="Predefinito"/>
              <w:jc w:val="center"/>
              <w:rPr>
                <w:sz w:val="20"/>
                <w:szCs w:val="20"/>
              </w:rPr>
            </w:pPr>
            <w:r w:rsidRPr="0020429F">
              <w:t>90910000-9</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rsidP="001D0E52">
            <w:pPr>
              <w:pStyle w:val="Predefinito"/>
              <w:jc w:val="center"/>
              <w:rPr>
                <w:sz w:val="20"/>
                <w:szCs w:val="20"/>
              </w:rPr>
            </w:pPr>
            <w:r w:rsidRPr="003A43DF">
              <w:rPr>
                <w:sz w:val="20"/>
                <w:szCs w:val="20"/>
              </w:rPr>
              <w:t xml:space="preserve">€ </w:t>
            </w:r>
            <w:r>
              <w:rPr>
                <w:sz w:val="20"/>
                <w:szCs w:val="20"/>
              </w:rPr>
              <w:t>65</w:t>
            </w:r>
            <w:r w:rsidRPr="003A43DF">
              <w:rPr>
                <w:sz w:val="20"/>
                <w:szCs w:val="20"/>
              </w:rPr>
              <w:t>.000,00</w:t>
            </w:r>
          </w:p>
        </w:tc>
      </w:tr>
      <w:tr w:rsidR="004F47E8" w:rsidRPr="005905A3" w:rsidTr="00936FD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511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pPr>
              <w:pStyle w:val="Predefinito"/>
              <w:jc w:val="center"/>
              <w:rPr>
                <w:sz w:val="22"/>
                <w:szCs w:val="22"/>
              </w:rPr>
            </w:pPr>
            <w:r w:rsidRPr="003A43DF">
              <w:rPr>
                <w:sz w:val="22"/>
                <w:szCs w:val="22"/>
              </w:rPr>
              <w:t>Disinfestazione</w:t>
            </w:r>
            <w:r>
              <w:rPr>
                <w:sz w:val="22"/>
                <w:szCs w:val="22"/>
              </w:rPr>
              <w:t xml:space="preserve"> (corpo)</w:t>
            </w: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F47E8" w:rsidRPr="00033E0B" w:rsidRDefault="004F47E8" w:rsidP="001D0E52">
            <w:pPr>
              <w:pStyle w:val="Predefinito"/>
              <w:jc w:val="center"/>
              <w:rPr>
                <w:sz w:val="20"/>
                <w:szCs w:val="20"/>
              </w:rPr>
            </w:pPr>
            <w:r w:rsidRPr="00033E0B">
              <w:rPr>
                <w:sz w:val="20"/>
                <w:szCs w:val="20"/>
              </w:rPr>
              <w:t>S</w:t>
            </w:r>
          </w:p>
        </w:tc>
        <w:tc>
          <w:tcPr>
            <w:tcW w:w="1808" w:type="dxa"/>
            <w:gridSpan w:val="2"/>
            <w:tcBorders>
              <w:top w:val="single" w:sz="4" w:space="0" w:color="auto"/>
              <w:left w:val="single" w:sz="4" w:space="0" w:color="auto"/>
              <w:bottom w:val="single" w:sz="4" w:space="0" w:color="auto"/>
              <w:right w:val="single" w:sz="4" w:space="0" w:color="auto"/>
            </w:tcBorders>
          </w:tcPr>
          <w:p w:rsidR="004F47E8" w:rsidRPr="0020429F" w:rsidRDefault="007A78EC" w:rsidP="001D0E52">
            <w:pPr>
              <w:pStyle w:val="Predefinito"/>
              <w:jc w:val="center"/>
              <w:rPr>
                <w:sz w:val="20"/>
                <w:szCs w:val="20"/>
              </w:rPr>
            </w:pPr>
            <w:r w:rsidRPr="0020429F">
              <w:t>90923000-3</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rsidP="001D0E52">
            <w:pPr>
              <w:pStyle w:val="Predefinito"/>
              <w:jc w:val="center"/>
              <w:rPr>
                <w:sz w:val="20"/>
                <w:szCs w:val="20"/>
              </w:rPr>
            </w:pPr>
            <w:r w:rsidRPr="003A43DF">
              <w:rPr>
                <w:sz w:val="20"/>
                <w:szCs w:val="20"/>
              </w:rPr>
              <w:t xml:space="preserve">€ </w:t>
            </w:r>
            <w:r>
              <w:rPr>
                <w:sz w:val="20"/>
                <w:szCs w:val="20"/>
              </w:rPr>
              <w:t>8</w:t>
            </w:r>
            <w:r w:rsidRPr="003A43DF">
              <w:rPr>
                <w:sz w:val="20"/>
                <w:szCs w:val="20"/>
              </w:rPr>
              <w:t>.000,00</w:t>
            </w:r>
          </w:p>
        </w:tc>
      </w:tr>
      <w:tr w:rsidR="004F47E8" w:rsidRPr="005905A3" w:rsidTr="00936FD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511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pPr>
              <w:pStyle w:val="Predefinito"/>
              <w:jc w:val="center"/>
              <w:rPr>
                <w:sz w:val="22"/>
                <w:szCs w:val="22"/>
              </w:rPr>
            </w:pPr>
            <w:r w:rsidRPr="003A43DF">
              <w:rPr>
                <w:sz w:val="22"/>
                <w:szCs w:val="22"/>
              </w:rPr>
              <w:t>manutenzione manufatti</w:t>
            </w:r>
            <w:r>
              <w:rPr>
                <w:sz w:val="22"/>
                <w:szCs w:val="22"/>
              </w:rPr>
              <w:t xml:space="preserve"> </w:t>
            </w:r>
            <w:r w:rsidRPr="003A43DF">
              <w:rPr>
                <w:sz w:val="22"/>
                <w:szCs w:val="22"/>
              </w:rPr>
              <w:t>ed impianti in genere</w:t>
            </w:r>
            <w:r>
              <w:rPr>
                <w:sz w:val="22"/>
                <w:szCs w:val="22"/>
              </w:rPr>
              <w:t xml:space="preserve"> (misura)</w:t>
            </w: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F47E8" w:rsidRPr="00033E0B" w:rsidRDefault="004F47E8" w:rsidP="001D0E52">
            <w:pPr>
              <w:pStyle w:val="Predefinito"/>
              <w:jc w:val="center"/>
              <w:rPr>
                <w:sz w:val="20"/>
                <w:szCs w:val="20"/>
              </w:rPr>
            </w:pPr>
            <w:r w:rsidRPr="00033E0B">
              <w:rPr>
                <w:sz w:val="20"/>
                <w:szCs w:val="20"/>
              </w:rPr>
              <w:t>S</w:t>
            </w:r>
          </w:p>
        </w:tc>
        <w:tc>
          <w:tcPr>
            <w:tcW w:w="1808" w:type="dxa"/>
            <w:gridSpan w:val="2"/>
            <w:tcBorders>
              <w:top w:val="single" w:sz="4" w:space="0" w:color="auto"/>
              <w:left w:val="single" w:sz="4" w:space="0" w:color="auto"/>
              <w:bottom w:val="single" w:sz="4" w:space="0" w:color="auto"/>
              <w:right w:val="single" w:sz="4" w:space="0" w:color="auto"/>
            </w:tcBorders>
          </w:tcPr>
          <w:p w:rsidR="004F47E8" w:rsidRPr="0020429F" w:rsidRDefault="007A78EC" w:rsidP="001D0E52">
            <w:pPr>
              <w:pStyle w:val="Predefinito"/>
              <w:jc w:val="center"/>
              <w:rPr>
                <w:sz w:val="20"/>
                <w:szCs w:val="20"/>
              </w:rPr>
            </w:pPr>
            <w:r w:rsidRPr="0020429F">
              <w:t>98371111-5</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rsidP="001D0E52">
            <w:pPr>
              <w:pStyle w:val="Predefinito"/>
              <w:jc w:val="center"/>
              <w:rPr>
                <w:sz w:val="20"/>
                <w:szCs w:val="20"/>
              </w:rPr>
            </w:pPr>
            <w:r w:rsidRPr="003A43DF">
              <w:rPr>
                <w:sz w:val="20"/>
                <w:szCs w:val="20"/>
              </w:rPr>
              <w:t>€ 160.000,00</w:t>
            </w:r>
          </w:p>
        </w:tc>
      </w:tr>
      <w:tr w:rsidR="004F47E8" w:rsidRPr="005905A3" w:rsidTr="00936FD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511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rsidP="001D0E52">
            <w:pPr>
              <w:pStyle w:val="Predefinito"/>
              <w:jc w:val="center"/>
              <w:rPr>
                <w:sz w:val="22"/>
                <w:szCs w:val="22"/>
              </w:rPr>
            </w:pPr>
            <w:r w:rsidRPr="003A43DF">
              <w:rPr>
                <w:sz w:val="22"/>
                <w:szCs w:val="22"/>
              </w:rPr>
              <w:t>luci votive</w:t>
            </w:r>
            <w:r>
              <w:rPr>
                <w:sz w:val="22"/>
                <w:szCs w:val="22"/>
              </w:rPr>
              <w:t xml:space="preserve"> (misura)</w:t>
            </w:r>
          </w:p>
        </w:tc>
        <w:tc>
          <w:tcPr>
            <w:tcW w:w="17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F47E8" w:rsidRPr="00033E0B" w:rsidRDefault="004F47E8" w:rsidP="001D0E52">
            <w:pPr>
              <w:pStyle w:val="Predefinito"/>
              <w:jc w:val="center"/>
              <w:rPr>
                <w:sz w:val="20"/>
                <w:szCs w:val="20"/>
              </w:rPr>
            </w:pPr>
            <w:r w:rsidRPr="00033E0B">
              <w:rPr>
                <w:sz w:val="20"/>
                <w:szCs w:val="20"/>
              </w:rPr>
              <w:t>S</w:t>
            </w:r>
          </w:p>
        </w:tc>
        <w:tc>
          <w:tcPr>
            <w:tcW w:w="1808" w:type="dxa"/>
            <w:gridSpan w:val="2"/>
            <w:tcBorders>
              <w:top w:val="single" w:sz="4" w:space="0" w:color="auto"/>
              <w:left w:val="single" w:sz="4" w:space="0" w:color="auto"/>
              <w:bottom w:val="single" w:sz="4" w:space="0" w:color="auto"/>
              <w:right w:val="single" w:sz="4" w:space="0" w:color="auto"/>
            </w:tcBorders>
          </w:tcPr>
          <w:p w:rsidR="004F47E8" w:rsidRPr="0020429F" w:rsidRDefault="007A78EC" w:rsidP="001D0E52">
            <w:pPr>
              <w:pStyle w:val="Predefinito"/>
              <w:jc w:val="center"/>
              <w:rPr>
                <w:sz w:val="20"/>
                <w:szCs w:val="20"/>
              </w:rPr>
            </w:pPr>
            <w:r w:rsidRPr="0020429F">
              <w:t>98371111-5</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bottom"/>
          </w:tcPr>
          <w:p w:rsidR="004F47E8" w:rsidRPr="003A43DF" w:rsidRDefault="004F47E8" w:rsidP="001D0E52">
            <w:pPr>
              <w:pStyle w:val="Predefinito"/>
              <w:jc w:val="center"/>
              <w:rPr>
                <w:sz w:val="20"/>
                <w:szCs w:val="20"/>
              </w:rPr>
            </w:pPr>
            <w:r w:rsidRPr="000A79E5">
              <w:rPr>
                <w:sz w:val="20"/>
                <w:szCs w:val="20"/>
              </w:rPr>
              <w:t>€ 15.000,00</w:t>
            </w:r>
          </w:p>
        </w:tc>
      </w:tr>
    </w:tbl>
    <w:p w:rsidR="007E5112" w:rsidRPr="003A43DF" w:rsidRDefault="007E5112">
      <w:pPr>
        <w:pStyle w:val="Corpotesto"/>
        <w:spacing w:before="5"/>
        <w:ind w:left="0"/>
        <w:jc w:val="left"/>
        <w:rPr>
          <w:b/>
          <w:sz w:val="22"/>
          <w:szCs w:val="22"/>
        </w:rPr>
      </w:pPr>
    </w:p>
    <w:p w:rsidR="0058084D" w:rsidRPr="003A43DF" w:rsidRDefault="00FA3697" w:rsidP="007A4EEE">
      <w:pPr>
        <w:pStyle w:val="Corpotesto"/>
        <w:ind w:right="287"/>
        <w:rPr>
          <w:sz w:val="22"/>
          <w:szCs w:val="22"/>
        </w:rPr>
      </w:pPr>
      <w:r>
        <w:rPr>
          <w:sz w:val="22"/>
          <w:szCs w:val="22"/>
        </w:rPr>
        <w:t xml:space="preserve">Salvo quanto previsto </w:t>
      </w:r>
      <w:r w:rsidRPr="00B9146F">
        <w:rPr>
          <w:sz w:val="22"/>
          <w:szCs w:val="22"/>
        </w:rPr>
        <w:t xml:space="preserve">all’art </w:t>
      </w:r>
      <w:r w:rsidR="00B9146F" w:rsidRPr="00B9146F">
        <w:rPr>
          <w:sz w:val="22"/>
          <w:szCs w:val="22"/>
        </w:rPr>
        <w:t>14</w:t>
      </w:r>
      <w:r w:rsidRPr="00B9146F">
        <w:rPr>
          <w:sz w:val="22"/>
          <w:szCs w:val="22"/>
        </w:rPr>
        <w:t>,</w:t>
      </w:r>
      <w:r w:rsidR="00637436" w:rsidRPr="00B9146F">
        <w:rPr>
          <w:sz w:val="22"/>
          <w:szCs w:val="22"/>
        </w:rPr>
        <w:t xml:space="preserve"> i</w:t>
      </w:r>
      <w:r w:rsidR="00042A1B" w:rsidRPr="003A43DF">
        <w:rPr>
          <w:sz w:val="22"/>
          <w:szCs w:val="22"/>
        </w:rPr>
        <w:t xml:space="preserve"> prezzi offerti si ritengono accettati dalla ditta assuntrice in base ai calcoli di sua propria ed assoluta convenienza a tutto suo rischio e quindi agli effetti della liquidazione, restano fissi, invariati e indipendenti da qualsiasi eventualità che essa non abbia tenuto presente. Detti prezzi saranno </w:t>
      </w:r>
      <w:r w:rsidR="00042A1B" w:rsidRPr="003A43DF">
        <w:rPr>
          <w:sz w:val="22"/>
          <w:szCs w:val="22"/>
        </w:rPr>
        <w:lastRenderedPageBreak/>
        <w:t>perciò comprensivi di tutti le spese per mezzi d’opera, assicurazioni di ogni genere, forniture di materiali (quando non espressamente indicate) e loro lavorazione, carico, trasporto e scarico materiali, dazi, noli, perdite, ecc.</w:t>
      </w:r>
      <w:r w:rsidR="0033092D" w:rsidRPr="003A43DF">
        <w:rPr>
          <w:sz w:val="22"/>
          <w:szCs w:val="22"/>
        </w:rPr>
        <w:t xml:space="preserve"> </w:t>
      </w:r>
      <w:r w:rsidR="00042A1B" w:rsidRPr="003A43DF">
        <w:rPr>
          <w:sz w:val="22"/>
          <w:szCs w:val="22"/>
        </w:rPr>
        <w:t>e quanto occorre per dare il servizio e/o l’opera compiuti a perfetta regola d’arte, intendendosi compreso anche ogni compenso per tutti gli oneri che l’appaltatore dovesse sostenere a tale scopo, anche se non esplicitamente indicati nei vari articoli.</w:t>
      </w:r>
    </w:p>
    <w:p w:rsidR="0058084D" w:rsidRDefault="00042A1B" w:rsidP="007A4EEE">
      <w:pPr>
        <w:pStyle w:val="Corpotesto"/>
        <w:spacing w:before="8"/>
        <w:ind w:right="317"/>
        <w:rPr>
          <w:sz w:val="22"/>
          <w:szCs w:val="22"/>
        </w:rPr>
      </w:pPr>
      <w:r w:rsidRPr="003A43DF">
        <w:rPr>
          <w:sz w:val="22"/>
          <w:szCs w:val="22"/>
        </w:rPr>
        <w:t>E’ facoltà dell’Ente appaltante stabilire, secondo una valutazione discrezionale del suo fabbisogno, il quantitativo di prestazioni dovute</w:t>
      </w:r>
      <w:r w:rsidR="00FA3697">
        <w:rPr>
          <w:sz w:val="22"/>
          <w:szCs w:val="22"/>
        </w:rPr>
        <w:t xml:space="preserve"> a misura</w:t>
      </w:r>
      <w:r w:rsidRPr="003A43DF">
        <w:rPr>
          <w:sz w:val="22"/>
          <w:szCs w:val="22"/>
        </w:rPr>
        <w:t>, senza con ciò che la ditta appaltatrice possa avanzare alcuna pretesa di risarcimento.</w:t>
      </w:r>
    </w:p>
    <w:p w:rsidR="0095508A" w:rsidRPr="003A43DF" w:rsidRDefault="0095508A" w:rsidP="007A4EEE">
      <w:pPr>
        <w:pStyle w:val="Corpotesto"/>
        <w:spacing w:before="8"/>
        <w:ind w:right="317"/>
        <w:rPr>
          <w:sz w:val="22"/>
          <w:szCs w:val="22"/>
        </w:rPr>
      </w:pPr>
    </w:p>
    <w:p w:rsidR="00351791" w:rsidRPr="00B9146F" w:rsidRDefault="00351791" w:rsidP="00351791">
      <w:pPr>
        <w:widowControl/>
        <w:adjustRightInd w:val="0"/>
        <w:rPr>
          <w:rFonts w:eastAsiaTheme="minorHAnsi"/>
          <w:b/>
          <w:bCs/>
        </w:rPr>
      </w:pPr>
      <w:r w:rsidRPr="00B9146F">
        <w:rPr>
          <w:rFonts w:eastAsiaTheme="minorHAnsi"/>
          <w:b/>
          <w:bCs/>
        </w:rPr>
        <w:t>SUDDIVISIONE IN LOTTI</w:t>
      </w:r>
    </w:p>
    <w:p w:rsidR="00351791" w:rsidRPr="00637436" w:rsidRDefault="00351791" w:rsidP="00B9146F">
      <w:pPr>
        <w:widowControl/>
        <w:adjustRightInd w:val="0"/>
      </w:pPr>
      <w:r w:rsidRPr="00B9146F">
        <w:rPr>
          <w:rFonts w:eastAsiaTheme="minorHAnsi"/>
        </w:rPr>
        <w:t xml:space="preserve">Ai sensi all’art. 58 c.2 del D.lgs. n. 36/2023, l’appalto non è suddivisibile in lotti in quanto per la specificità del servizio digestione cimiteriale le attività di carattere burocratico e tecnico non possono essere in alcun modo </w:t>
      </w:r>
      <w:proofErr w:type="spellStart"/>
      <w:r w:rsidRPr="00B9146F">
        <w:rPr>
          <w:rFonts w:eastAsiaTheme="minorHAnsi"/>
        </w:rPr>
        <w:t>interrotte,oltremodol'Ente</w:t>
      </w:r>
      <w:proofErr w:type="spellEnd"/>
      <w:r w:rsidRPr="00B9146F">
        <w:rPr>
          <w:rFonts w:eastAsiaTheme="minorHAnsi"/>
        </w:rPr>
        <w:t xml:space="preserve"> Appaltante deve avere un unico interlocutore per le complesse attività di gestione.</w:t>
      </w:r>
    </w:p>
    <w:p w:rsidR="00351791" w:rsidRPr="00637436" w:rsidRDefault="00351791" w:rsidP="007A4EEE">
      <w:pPr>
        <w:pStyle w:val="Corpotesto"/>
        <w:ind w:right="317"/>
        <w:rPr>
          <w:sz w:val="22"/>
          <w:szCs w:val="22"/>
        </w:rPr>
      </w:pPr>
    </w:p>
    <w:p w:rsidR="0058084D" w:rsidRPr="003A43DF" w:rsidRDefault="00042A1B" w:rsidP="007A4EEE">
      <w:pPr>
        <w:pStyle w:val="Corpotesto"/>
        <w:ind w:right="317"/>
        <w:rPr>
          <w:sz w:val="22"/>
          <w:szCs w:val="22"/>
        </w:rPr>
      </w:pPr>
      <w:r w:rsidRPr="003A43DF">
        <w:rPr>
          <w:sz w:val="22"/>
          <w:szCs w:val="22"/>
        </w:rPr>
        <w:t>Le operazioni oggetto dell’appalto sono descritte compiutamente negli</w:t>
      </w:r>
      <w:r w:rsidR="00637436">
        <w:rPr>
          <w:sz w:val="22"/>
          <w:szCs w:val="22"/>
        </w:rPr>
        <w:t xml:space="preserve"> </w:t>
      </w:r>
      <w:r w:rsidR="0083414E" w:rsidRPr="003A43DF">
        <w:rPr>
          <w:sz w:val="22"/>
          <w:szCs w:val="22"/>
        </w:rPr>
        <w:t xml:space="preserve">allegati disciplinari tecnici </w:t>
      </w:r>
      <w:r w:rsidRPr="003A43DF">
        <w:rPr>
          <w:sz w:val="22"/>
          <w:szCs w:val="22"/>
        </w:rPr>
        <w:t>, che sono parte integrante del contratto.</w:t>
      </w:r>
    </w:p>
    <w:p w:rsidR="0058084D" w:rsidRPr="003A43DF" w:rsidRDefault="00042A1B" w:rsidP="007A4EEE">
      <w:pPr>
        <w:pStyle w:val="Corpotesto"/>
        <w:spacing w:before="1"/>
        <w:rPr>
          <w:sz w:val="22"/>
          <w:szCs w:val="22"/>
        </w:rPr>
      </w:pPr>
      <w:r w:rsidRPr="003A43DF">
        <w:rPr>
          <w:sz w:val="22"/>
          <w:szCs w:val="22"/>
        </w:rPr>
        <w:t>L’attuazione di quanto previsto avverrà secondo le modalità stabilite dal Comune e sotto osservanza delle condizioni,</w:t>
      </w:r>
      <w:r w:rsidRPr="003A43DF">
        <w:rPr>
          <w:spacing w:val="1"/>
          <w:sz w:val="22"/>
          <w:szCs w:val="22"/>
        </w:rPr>
        <w:t xml:space="preserve"> </w:t>
      </w:r>
      <w:r w:rsidRPr="003A43DF">
        <w:rPr>
          <w:sz w:val="22"/>
          <w:szCs w:val="22"/>
        </w:rPr>
        <w:t>patti, modalità, termini</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penalità</w:t>
      </w:r>
      <w:r w:rsidRPr="003A43DF">
        <w:rPr>
          <w:spacing w:val="-1"/>
          <w:sz w:val="22"/>
          <w:szCs w:val="22"/>
        </w:rPr>
        <w:t xml:space="preserve"> </w:t>
      </w:r>
      <w:r w:rsidRPr="003A43DF">
        <w:rPr>
          <w:sz w:val="22"/>
          <w:szCs w:val="22"/>
        </w:rPr>
        <w:t>contenute</w:t>
      </w:r>
      <w:r w:rsidRPr="003A43DF">
        <w:rPr>
          <w:spacing w:val="3"/>
          <w:sz w:val="22"/>
          <w:szCs w:val="22"/>
        </w:rPr>
        <w:t xml:space="preserve"> </w:t>
      </w:r>
      <w:r w:rsidRPr="003A43DF">
        <w:rPr>
          <w:sz w:val="22"/>
          <w:szCs w:val="22"/>
        </w:rPr>
        <w:t>nel</w:t>
      </w:r>
      <w:r w:rsidRPr="003A43DF">
        <w:rPr>
          <w:spacing w:val="-1"/>
          <w:sz w:val="22"/>
          <w:szCs w:val="22"/>
        </w:rPr>
        <w:t xml:space="preserve"> </w:t>
      </w:r>
      <w:r w:rsidRPr="003A43DF">
        <w:rPr>
          <w:sz w:val="22"/>
          <w:szCs w:val="22"/>
        </w:rPr>
        <w:t>presente</w:t>
      </w:r>
      <w:r w:rsidRPr="003A43DF">
        <w:rPr>
          <w:spacing w:val="-1"/>
          <w:sz w:val="22"/>
          <w:szCs w:val="22"/>
        </w:rPr>
        <w:t xml:space="preserve"> </w:t>
      </w:r>
      <w:r w:rsidRPr="003A43DF">
        <w:rPr>
          <w:sz w:val="22"/>
          <w:szCs w:val="22"/>
        </w:rPr>
        <w:t xml:space="preserve">Capitolato </w:t>
      </w:r>
      <w:r w:rsidR="0083414E" w:rsidRPr="003A43DF">
        <w:rPr>
          <w:sz w:val="22"/>
          <w:szCs w:val="22"/>
        </w:rPr>
        <w:t xml:space="preserve">d’Oneri. </w:t>
      </w:r>
    </w:p>
    <w:p w:rsidR="0058084D" w:rsidRPr="003A43DF" w:rsidRDefault="00042A1B" w:rsidP="003A43DF">
      <w:pPr>
        <w:pStyle w:val="Corpotesto"/>
        <w:spacing w:before="4"/>
        <w:ind w:right="1057"/>
        <w:jc w:val="left"/>
        <w:rPr>
          <w:sz w:val="22"/>
          <w:szCs w:val="22"/>
        </w:rPr>
      </w:pPr>
      <w:r w:rsidRPr="003A43DF">
        <w:rPr>
          <w:sz w:val="22"/>
          <w:szCs w:val="22"/>
        </w:rPr>
        <w:t xml:space="preserve">Il servizio deve essere svolto in conformità alle disposizioni contenute nelle seguenti norme che devono </w:t>
      </w:r>
      <w:r w:rsidR="007A4EEE" w:rsidRPr="003A43DF">
        <w:rPr>
          <w:sz w:val="22"/>
          <w:szCs w:val="22"/>
        </w:rPr>
        <w:t>es</w:t>
      </w:r>
      <w:r w:rsidRPr="003A43DF">
        <w:rPr>
          <w:sz w:val="22"/>
          <w:szCs w:val="22"/>
        </w:rPr>
        <w:t>sere</w:t>
      </w:r>
      <w:r w:rsidR="007A4EEE" w:rsidRPr="003A43DF">
        <w:rPr>
          <w:sz w:val="22"/>
          <w:szCs w:val="22"/>
        </w:rPr>
        <w:t xml:space="preserve"> </w:t>
      </w:r>
      <w:r w:rsidRPr="003A43DF">
        <w:rPr>
          <w:spacing w:val="-47"/>
          <w:sz w:val="22"/>
          <w:szCs w:val="22"/>
        </w:rPr>
        <w:t xml:space="preserve"> </w:t>
      </w:r>
      <w:r w:rsidRPr="003A43DF">
        <w:rPr>
          <w:sz w:val="22"/>
          <w:szCs w:val="22"/>
        </w:rPr>
        <w:t>considerate</w:t>
      </w:r>
      <w:r w:rsidRPr="003A43DF">
        <w:rPr>
          <w:spacing w:val="-2"/>
          <w:sz w:val="22"/>
          <w:szCs w:val="22"/>
        </w:rPr>
        <w:t xml:space="preserve"> </w:t>
      </w:r>
      <w:r w:rsidRPr="003A43DF">
        <w:rPr>
          <w:sz w:val="22"/>
          <w:szCs w:val="22"/>
        </w:rPr>
        <w:t>primarie</w:t>
      </w:r>
      <w:r w:rsidRPr="003A43DF">
        <w:rPr>
          <w:spacing w:val="-1"/>
          <w:sz w:val="22"/>
          <w:szCs w:val="22"/>
        </w:rPr>
        <w:t xml:space="preserve"> </w:t>
      </w:r>
      <w:r w:rsidRPr="003A43DF">
        <w:rPr>
          <w:sz w:val="22"/>
          <w:szCs w:val="22"/>
        </w:rPr>
        <w:t>e</w:t>
      </w:r>
      <w:r w:rsidRPr="003A43DF">
        <w:rPr>
          <w:spacing w:val="-3"/>
          <w:sz w:val="22"/>
          <w:szCs w:val="22"/>
        </w:rPr>
        <w:t xml:space="preserve"> </w:t>
      </w:r>
      <w:r w:rsidRPr="003A43DF">
        <w:rPr>
          <w:sz w:val="22"/>
          <w:szCs w:val="22"/>
        </w:rPr>
        <w:t>cogenti</w:t>
      </w:r>
      <w:r w:rsidRPr="003A43DF">
        <w:rPr>
          <w:spacing w:val="4"/>
          <w:sz w:val="22"/>
          <w:szCs w:val="22"/>
        </w:rPr>
        <w:t xml:space="preserve"> </w:t>
      </w:r>
      <w:r w:rsidRPr="003A43DF">
        <w:rPr>
          <w:sz w:val="22"/>
          <w:szCs w:val="22"/>
        </w:rPr>
        <w:t>rispetto a</w:t>
      </w:r>
      <w:r w:rsidRPr="003A43DF">
        <w:rPr>
          <w:spacing w:val="-3"/>
          <w:sz w:val="22"/>
          <w:szCs w:val="22"/>
        </w:rPr>
        <w:t xml:space="preserve"> </w:t>
      </w:r>
      <w:r w:rsidRPr="003A43DF">
        <w:rPr>
          <w:sz w:val="22"/>
          <w:szCs w:val="22"/>
        </w:rPr>
        <w:t>qualsiasi</w:t>
      </w:r>
      <w:r w:rsidRPr="003A43DF">
        <w:rPr>
          <w:spacing w:val="-1"/>
          <w:sz w:val="22"/>
          <w:szCs w:val="22"/>
        </w:rPr>
        <w:t xml:space="preserve"> </w:t>
      </w:r>
      <w:r w:rsidRPr="003A43DF">
        <w:rPr>
          <w:sz w:val="22"/>
          <w:szCs w:val="22"/>
        </w:rPr>
        <w:t>altro ordine</w:t>
      </w:r>
      <w:r w:rsidRPr="003A43DF">
        <w:rPr>
          <w:spacing w:val="-1"/>
          <w:sz w:val="22"/>
          <w:szCs w:val="22"/>
        </w:rPr>
        <w:t xml:space="preserve"> </w:t>
      </w:r>
      <w:r w:rsidRPr="003A43DF">
        <w:rPr>
          <w:sz w:val="22"/>
          <w:szCs w:val="22"/>
        </w:rPr>
        <w:t>impartito da</w:t>
      </w:r>
      <w:r w:rsidRPr="003A43DF">
        <w:rPr>
          <w:spacing w:val="-1"/>
          <w:sz w:val="22"/>
          <w:szCs w:val="22"/>
        </w:rPr>
        <w:t xml:space="preserve"> </w:t>
      </w:r>
      <w:r w:rsidRPr="003A43DF">
        <w:rPr>
          <w:sz w:val="22"/>
          <w:szCs w:val="22"/>
        </w:rPr>
        <w:t>altre</w:t>
      </w:r>
      <w:r w:rsidRPr="003A43DF">
        <w:rPr>
          <w:spacing w:val="-1"/>
          <w:sz w:val="22"/>
          <w:szCs w:val="22"/>
        </w:rPr>
        <w:t xml:space="preserve"> </w:t>
      </w:r>
      <w:r w:rsidRPr="003A43DF">
        <w:rPr>
          <w:sz w:val="22"/>
          <w:szCs w:val="22"/>
        </w:rPr>
        <w:t>fonti:</w:t>
      </w:r>
    </w:p>
    <w:p w:rsidR="0020429F" w:rsidRDefault="0020429F" w:rsidP="003A43DF">
      <w:pPr>
        <w:pStyle w:val="Corpotesto"/>
        <w:numPr>
          <w:ilvl w:val="0"/>
          <w:numId w:val="21"/>
        </w:numPr>
        <w:spacing w:before="4"/>
        <w:ind w:right="1057"/>
        <w:jc w:val="left"/>
        <w:rPr>
          <w:sz w:val="22"/>
          <w:szCs w:val="22"/>
        </w:rPr>
      </w:pPr>
      <w:proofErr w:type="spellStart"/>
      <w:r>
        <w:rPr>
          <w:sz w:val="22"/>
          <w:szCs w:val="22"/>
        </w:rPr>
        <w:t>D.Lgs</w:t>
      </w:r>
      <w:proofErr w:type="spellEnd"/>
      <w:r>
        <w:rPr>
          <w:sz w:val="22"/>
          <w:szCs w:val="22"/>
        </w:rPr>
        <w:t xml:space="preserve"> 36/2023</w:t>
      </w:r>
    </w:p>
    <w:p w:rsidR="00C1341E" w:rsidRPr="003A43DF" w:rsidRDefault="007B59B2" w:rsidP="003A43DF">
      <w:pPr>
        <w:pStyle w:val="Corpotesto"/>
        <w:numPr>
          <w:ilvl w:val="0"/>
          <w:numId w:val="21"/>
        </w:numPr>
        <w:spacing w:before="4"/>
        <w:ind w:right="1057"/>
        <w:jc w:val="left"/>
        <w:rPr>
          <w:sz w:val="22"/>
          <w:szCs w:val="22"/>
        </w:rPr>
      </w:pPr>
      <w:r w:rsidRPr="003A43DF">
        <w:rPr>
          <w:sz w:val="22"/>
          <w:szCs w:val="22"/>
        </w:rPr>
        <w:t>DM 49/2018</w:t>
      </w:r>
    </w:p>
    <w:p w:rsidR="007B59B2" w:rsidRPr="003A43DF" w:rsidRDefault="007B59B2" w:rsidP="003A43DF">
      <w:pPr>
        <w:pStyle w:val="Corpotesto"/>
        <w:numPr>
          <w:ilvl w:val="0"/>
          <w:numId w:val="21"/>
        </w:numPr>
        <w:spacing w:before="4"/>
        <w:ind w:right="1057"/>
        <w:jc w:val="left"/>
        <w:rPr>
          <w:sz w:val="22"/>
          <w:szCs w:val="22"/>
        </w:rPr>
      </w:pPr>
      <w:r w:rsidRPr="003A43DF">
        <w:rPr>
          <w:sz w:val="22"/>
          <w:szCs w:val="22"/>
        </w:rPr>
        <w:t>Decreti MATT quanto applicabili in tema di CAM</w:t>
      </w:r>
    </w:p>
    <w:p w:rsidR="0058084D" w:rsidRPr="003A43DF" w:rsidRDefault="00042A1B" w:rsidP="003A43DF">
      <w:pPr>
        <w:pStyle w:val="Corpotesto"/>
        <w:numPr>
          <w:ilvl w:val="0"/>
          <w:numId w:val="21"/>
        </w:numPr>
        <w:jc w:val="left"/>
        <w:rPr>
          <w:sz w:val="22"/>
          <w:szCs w:val="22"/>
        </w:rPr>
      </w:pPr>
      <w:r w:rsidRPr="003A43DF">
        <w:rPr>
          <w:sz w:val="22"/>
          <w:szCs w:val="22"/>
        </w:rPr>
        <w:t>T.U.</w:t>
      </w:r>
      <w:r w:rsidRPr="003A43DF">
        <w:rPr>
          <w:spacing w:val="-2"/>
          <w:sz w:val="22"/>
          <w:szCs w:val="22"/>
        </w:rPr>
        <w:t xml:space="preserve"> </w:t>
      </w:r>
      <w:r w:rsidRPr="003A43DF">
        <w:rPr>
          <w:sz w:val="22"/>
          <w:szCs w:val="22"/>
        </w:rPr>
        <w:t>delle</w:t>
      </w:r>
      <w:r w:rsidRPr="003A43DF">
        <w:rPr>
          <w:spacing w:val="-7"/>
          <w:sz w:val="22"/>
          <w:szCs w:val="22"/>
        </w:rPr>
        <w:t xml:space="preserve"> </w:t>
      </w:r>
      <w:r w:rsidRPr="003A43DF">
        <w:rPr>
          <w:sz w:val="22"/>
          <w:szCs w:val="22"/>
        </w:rPr>
        <w:t>leggi</w:t>
      </w:r>
      <w:r w:rsidRPr="003A43DF">
        <w:rPr>
          <w:spacing w:val="-1"/>
          <w:sz w:val="22"/>
          <w:szCs w:val="22"/>
        </w:rPr>
        <w:t xml:space="preserve"> </w:t>
      </w:r>
      <w:r w:rsidRPr="003A43DF">
        <w:rPr>
          <w:sz w:val="22"/>
          <w:szCs w:val="22"/>
        </w:rPr>
        <w:t>sanitarie</w:t>
      </w:r>
      <w:r w:rsidRPr="003A43DF">
        <w:rPr>
          <w:spacing w:val="-2"/>
          <w:sz w:val="22"/>
          <w:szCs w:val="22"/>
        </w:rPr>
        <w:t xml:space="preserve"> </w:t>
      </w:r>
      <w:r w:rsidRPr="003A43DF">
        <w:rPr>
          <w:sz w:val="22"/>
          <w:szCs w:val="22"/>
        </w:rPr>
        <w:t>approvato</w:t>
      </w:r>
      <w:r w:rsidRPr="003A43DF">
        <w:rPr>
          <w:spacing w:val="-2"/>
          <w:sz w:val="22"/>
          <w:szCs w:val="22"/>
        </w:rPr>
        <w:t xml:space="preserve"> </w:t>
      </w:r>
      <w:r w:rsidRPr="003A43DF">
        <w:rPr>
          <w:sz w:val="22"/>
          <w:szCs w:val="22"/>
        </w:rPr>
        <w:t>con</w:t>
      </w:r>
      <w:r w:rsidRPr="003A43DF">
        <w:rPr>
          <w:spacing w:val="-4"/>
          <w:sz w:val="22"/>
          <w:szCs w:val="22"/>
        </w:rPr>
        <w:t xml:space="preserve"> </w:t>
      </w:r>
      <w:r w:rsidRPr="003A43DF">
        <w:rPr>
          <w:sz w:val="22"/>
          <w:szCs w:val="22"/>
        </w:rPr>
        <w:t>R.D.</w:t>
      </w:r>
      <w:r w:rsidRPr="003A43DF">
        <w:rPr>
          <w:spacing w:val="-5"/>
          <w:sz w:val="22"/>
          <w:szCs w:val="22"/>
        </w:rPr>
        <w:t xml:space="preserve"> </w:t>
      </w:r>
      <w:r w:rsidRPr="003A43DF">
        <w:rPr>
          <w:sz w:val="22"/>
          <w:szCs w:val="22"/>
        </w:rPr>
        <w:t>27.07.1934</w:t>
      </w:r>
      <w:r w:rsidRPr="003A43DF">
        <w:rPr>
          <w:spacing w:val="-3"/>
          <w:sz w:val="22"/>
          <w:szCs w:val="22"/>
        </w:rPr>
        <w:t xml:space="preserve"> </w:t>
      </w:r>
      <w:r w:rsidRPr="003A43DF">
        <w:rPr>
          <w:sz w:val="22"/>
          <w:szCs w:val="22"/>
        </w:rPr>
        <w:t>n.1265</w:t>
      </w:r>
      <w:r w:rsidRPr="003A43DF">
        <w:rPr>
          <w:spacing w:val="-2"/>
          <w:sz w:val="22"/>
          <w:szCs w:val="22"/>
        </w:rPr>
        <w:t xml:space="preserve"> </w:t>
      </w:r>
      <w:r w:rsidRPr="003A43DF">
        <w:rPr>
          <w:sz w:val="22"/>
          <w:szCs w:val="22"/>
        </w:rPr>
        <w:t>e</w:t>
      </w:r>
      <w:r w:rsidRPr="003A43DF">
        <w:rPr>
          <w:spacing w:val="-5"/>
          <w:sz w:val="22"/>
          <w:szCs w:val="22"/>
        </w:rPr>
        <w:t xml:space="preserve"> </w:t>
      </w:r>
      <w:proofErr w:type="spellStart"/>
      <w:r w:rsidRPr="003A43DF">
        <w:rPr>
          <w:sz w:val="22"/>
          <w:szCs w:val="22"/>
        </w:rPr>
        <w:t>s.m</w:t>
      </w:r>
      <w:proofErr w:type="spellEnd"/>
      <w:r w:rsidRPr="003A43DF">
        <w:rPr>
          <w:sz w:val="22"/>
          <w:szCs w:val="22"/>
        </w:rPr>
        <w:t>.</w:t>
      </w:r>
      <w:r w:rsidRPr="003A43DF">
        <w:rPr>
          <w:spacing w:val="-2"/>
          <w:sz w:val="22"/>
          <w:szCs w:val="22"/>
        </w:rPr>
        <w:t xml:space="preserve"> </w:t>
      </w:r>
      <w:r w:rsidRPr="003A43DF">
        <w:rPr>
          <w:sz w:val="22"/>
          <w:szCs w:val="22"/>
        </w:rPr>
        <w:t>e</w:t>
      </w:r>
      <w:r w:rsidRPr="003A43DF">
        <w:rPr>
          <w:spacing w:val="-2"/>
          <w:sz w:val="22"/>
          <w:szCs w:val="22"/>
        </w:rPr>
        <w:t xml:space="preserve"> </w:t>
      </w:r>
      <w:r w:rsidRPr="003A43DF">
        <w:rPr>
          <w:sz w:val="22"/>
          <w:szCs w:val="22"/>
        </w:rPr>
        <w:t>i.</w:t>
      </w:r>
    </w:p>
    <w:p w:rsidR="0058084D" w:rsidRPr="003A43DF" w:rsidRDefault="00042A1B" w:rsidP="003A43DF">
      <w:pPr>
        <w:pStyle w:val="Corpotesto"/>
        <w:numPr>
          <w:ilvl w:val="0"/>
          <w:numId w:val="21"/>
        </w:numPr>
        <w:spacing w:before="1"/>
        <w:jc w:val="left"/>
        <w:rPr>
          <w:sz w:val="22"/>
          <w:szCs w:val="22"/>
        </w:rPr>
      </w:pPr>
      <w:r w:rsidRPr="003A43DF">
        <w:rPr>
          <w:sz w:val="22"/>
          <w:szCs w:val="22"/>
        </w:rPr>
        <w:t>Regolamento</w:t>
      </w:r>
      <w:r w:rsidRPr="003A43DF">
        <w:rPr>
          <w:spacing w:val="-3"/>
          <w:sz w:val="22"/>
          <w:szCs w:val="22"/>
        </w:rPr>
        <w:t xml:space="preserve"> </w:t>
      </w:r>
      <w:r w:rsidRPr="003A43DF">
        <w:rPr>
          <w:sz w:val="22"/>
          <w:szCs w:val="22"/>
        </w:rPr>
        <w:t>Generale</w:t>
      </w:r>
      <w:r w:rsidRPr="003A43DF">
        <w:rPr>
          <w:spacing w:val="-4"/>
          <w:sz w:val="22"/>
          <w:szCs w:val="22"/>
        </w:rPr>
        <w:t xml:space="preserve"> </w:t>
      </w:r>
      <w:r w:rsidRPr="003A43DF">
        <w:rPr>
          <w:sz w:val="22"/>
          <w:szCs w:val="22"/>
        </w:rPr>
        <w:t>di</w:t>
      </w:r>
      <w:r w:rsidRPr="003A43DF">
        <w:rPr>
          <w:spacing w:val="-7"/>
          <w:sz w:val="22"/>
          <w:szCs w:val="22"/>
        </w:rPr>
        <w:t xml:space="preserve"> </w:t>
      </w:r>
      <w:r w:rsidRPr="003A43DF">
        <w:rPr>
          <w:sz w:val="22"/>
          <w:szCs w:val="22"/>
        </w:rPr>
        <w:t>Polizia</w:t>
      </w:r>
      <w:r w:rsidRPr="003A43DF">
        <w:rPr>
          <w:spacing w:val="-6"/>
          <w:sz w:val="22"/>
          <w:szCs w:val="22"/>
        </w:rPr>
        <w:t xml:space="preserve"> </w:t>
      </w:r>
      <w:r w:rsidRPr="003A43DF">
        <w:rPr>
          <w:sz w:val="22"/>
          <w:szCs w:val="22"/>
        </w:rPr>
        <w:t>Mortuaria,</w:t>
      </w:r>
      <w:r w:rsidRPr="003A43DF">
        <w:rPr>
          <w:spacing w:val="-3"/>
          <w:sz w:val="22"/>
          <w:szCs w:val="22"/>
        </w:rPr>
        <w:t xml:space="preserve"> </w:t>
      </w:r>
      <w:r w:rsidRPr="003A43DF">
        <w:rPr>
          <w:sz w:val="22"/>
          <w:szCs w:val="22"/>
        </w:rPr>
        <w:t>approvato</w:t>
      </w:r>
      <w:r w:rsidRPr="003A43DF">
        <w:rPr>
          <w:spacing w:val="-5"/>
          <w:sz w:val="22"/>
          <w:szCs w:val="22"/>
        </w:rPr>
        <w:t xml:space="preserve"> </w:t>
      </w:r>
      <w:r w:rsidRPr="003A43DF">
        <w:rPr>
          <w:sz w:val="22"/>
          <w:szCs w:val="22"/>
        </w:rPr>
        <w:t>con</w:t>
      </w:r>
      <w:r w:rsidRPr="003A43DF">
        <w:rPr>
          <w:spacing w:val="-5"/>
          <w:sz w:val="22"/>
          <w:szCs w:val="22"/>
        </w:rPr>
        <w:t xml:space="preserve"> </w:t>
      </w:r>
      <w:r w:rsidRPr="003A43DF">
        <w:rPr>
          <w:sz w:val="22"/>
          <w:szCs w:val="22"/>
        </w:rPr>
        <w:t>D.P.R.</w:t>
      </w:r>
      <w:r w:rsidRPr="003A43DF">
        <w:rPr>
          <w:spacing w:val="-6"/>
          <w:sz w:val="22"/>
          <w:szCs w:val="22"/>
        </w:rPr>
        <w:t xml:space="preserve"> </w:t>
      </w:r>
      <w:r w:rsidRPr="003A43DF">
        <w:rPr>
          <w:sz w:val="22"/>
          <w:szCs w:val="22"/>
        </w:rPr>
        <w:t>10/09/90</w:t>
      </w:r>
      <w:r w:rsidRPr="003A43DF">
        <w:rPr>
          <w:spacing w:val="-4"/>
          <w:sz w:val="22"/>
          <w:szCs w:val="22"/>
        </w:rPr>
        <w:t xml:space="preserve"> </w:t>
      </w:r>
      <w:r w:rsidRPr="003A43DF">
        <w:rPr>
          <w:sz w:val="22"/>
          <w:szCs w:val="22"/>
        </w:rPr>
        <w:t>n.285.</w:t>
      </w:r>
    </w:p>
    <w:p w:rsidR="0058084D" w:rsidRPr="003A43DF" w:rsidRDefault="00042A1B" w:rsidP="003A43DF">
      <w:pPr>
        <w:pStyle w:val="Corpotesto"/>
        <w:numPr>
          <w:ilvl w:val="0"/>
          <w:numId w:val="21"/>
        </w:numPr>
        <w:jc w:val="left"/>
        <w:rPr>
          <w:sz w:val="22"/>
          <w:szCs w:val="22"/>
        </w:rPr>
      </w:pPr>
      <w:r w:rsidRPr="003A43DF">
        <w:rPr>
          <w:spacing w:val="-5"/>
          <w:sz w:val="22"/>
          <w:szCs w:val="22"/>
        </w:rPr>
        <w:t xml:space="preserve"> </w:t>
      </w:r>
      <w:r w:rsidRPr="003A43DF">
        <w:rPr>
          <w:sz w:val="22"/>
          <w:szCs w:val="22"/>
        </w:rPr>
        <w:t>Circolare</w:t>
      </w:r>
      <w:r w:rsidRPr="003A43DF">
        <w:rPr>
          <w:spacing w:val="-4"/>
          <w:sz w:val="22"/>
          <w:szCs w:val="22"/>
        </w:rPr>
        <w:t xml:space="preserve"> </w:t>
      </w:r>
      <w:r w:rsidRPr="003A43DF">
        <w:rPr>
          <w:sz w:val="22"/>
          <w:szCs w:val="22"/>
        </w:rPr>
        <w:t>del</w:t>
      </w:r>
      <w:r w:rsidRPr="003A43DF">
        <w:rPr>
          <w:spacing w:val="-6"/>
          <w:sz w:val="22"/>
          <w:szCs w:val="22"/>
        </w:rPr>
        <w:t xml:space="preserve"> </w:t>
      </w:r>
      <w:r w:rsidRPr="003A43DF">
        <w:rPr>
          <w:sz w:val="22"/>
          <w:szCs w:val="22"/>
        </w:rPr>
        <w:t>Ministero</w:t>
      </w:r>
      <w:r w:rsidRPr="003A43DF">
        <w:rPr>
          <w:spacing w:val="-3"/>
          <w:sz w:val="22"/>
          <w:szCs w:val="22"/>
        </w:rPr>
        <w:t xml:space="preserve"> </w:t>
      </w:r>
      <w:r w:rsidRPr="003A43DF">
        <w:rPr>
          <w:sz w:val="22"/>
          <w:szCs w:val="22"/>
        </w:rPr>
        <w:t>della</w:t>
      </w:r>
      <w:r w:rsidRPr="003A43DF">
        <w:rPr>
          <w:spacing w:val="-5"/>
          <w:sz w:val="22"/>
          <w:szCs w:val="22"/>
        </w:rPr>
        <w:t xml:space="preserve"> </w:t>
      </w:r>
      <w:r w:rsidRPr="003A43DF">
        <w:rPr>
          <w:sz w:val="22"/>
          <w:szCs w:val="22"/>
        </w:rPr>
        <w:t>Sanità</w:t>
      </w:r>
      <w:r w:rsidRPr="003A43DF">
        <w:rPr>
          <w:spacing w:val="-6"/>
          <w:sz w:val="22"/>
          <w:szCs w:val="22"/>
        </w:rPr>
        <w:t xml:space="preserve"> </w:t>
      </w:r>
      <w:r w:rsidRPr="003A43DF">
        <w:rPr>
          <w:sz w:val="22"/>
          <w:szCs w:val="22"/>
        </w:rPr>
        <w:t>24/06/93</w:t>
      </w:r>
      <w:r w:rsidRPr="003A43DF">
        <w:rPr>
          <w:spacing w:val="-4"/>
          <w:sz w:val="22"/>
          <w:szCs w:val="22"/>
        </w:rPr>
        <w:t xml:space="preserve"> </w:t>
      </w:r>
      <w:r w:rsidRPr="003A43DF">
        <w:rPr>
          <w:sz w:val="22"/>
          <w:szCs w:val="22"/>
        </w:rPr>
        <w:t>n.24</w:t>
      </w:r>
      <w:r w:rsidRPr="003A43DF">
        <w:rPr>
          <w:spacing w:val="-5"/>
          <w:sz w:val="22"/>
          <w:szCs w:val="22"/>
        </w:rPr>
        <w:t xml:space="preserve"> </w:t>
      </w:r>
      <w:r w:rsidRPr="003A43DF">
        <w:rPr>
          <w:sz w:val="22"/>
          <w:szCs w:val="22"/>
        </w:rPr>
        <w:t>e</w:t>
      </w:r>
      <w:r w:rsidRPr="003A43DF">
        <w:rPr>
          <w:spacing w:val="-5"/>
          <w:sz w:val="22"/>
          <w:szCs w:val="22"/>
        </w:rPr>
        <w:t xml:space="preserve"> </w:t>
      </w:r>
      <w:proofErr w:type="spellStart"/>
      <w:r w:rsidRPr="003A43DF">
        <w:rPr>
          <w:sz w:val="22"/>
          <w:szCs w:val="22"/>
        </w:rPr>
        <w:t>s.m.i.</w:t>
      </w:r>
      <w:proofErr w:type="spellEnd"/>
    </w:p>
    <w:p w:rsidR="001E613C" w:rsidRPr="003A43DF" w:rsidRDefault="001E613C" w:rsidP="003A43DF">
      <w:pPr>
        <w:pStyle w:val="Corpotesto"/>
        <w:numPr>
          <w:ilvl w:val="0"/>
          <w:numId w:val="21"/>
        </w:numPr>
        <w:spacing w:before="1"/>
        <w:jc w:val="left"/>
        <w:rPr>
          <w:sz w:val="22"/>
          <w:szCs w:val="22"/>
        </w:rPr>
      </w:pPr>
      <w:r w:rsidRPr="003A43DF">
        <w:rPr>
          <w:sz w:val="22"/>
          <w:szCs w:val="22"/>
        </w:rPr>
        <w:t xml:space="preserve">legge regionale 30 dicembre 2009, n. 33 </w:t>
      </w:r>
    </w:p>
    <w:p w:rsidR="007A4EEE" w:rsidRPr="003A43DF" w:rsidRDefault="007A4EEE" w:rsidP="003A43DF">
      <w:pPr>
        <w:pStyle w:val="Corpotesto"/>
        <w:numPr>
          <w:ilvl w:val="0"/>
          <w:numId w:val="21"/>
        </w:numPr>
        <w:spacing w:before="1"/>
        <w:jc w:val="left"/>
        <w:rPr>
          <w:sz w:val="22"/>
          <w:szCs w:val="22"/>
        </w:rPr>
      </w:pPr>
      <w:r w:rsidRPr="003A43DF">
        <w:rPr>
          <w:sz w:val="22"/>
          <w:szCs w:val="22"/>
        </w:rPr>
        <w:t>Regolamento regionale</w:t>
      </w:r>
      <w:r w:rsidR="001E613C" w:rsidRPr="003A43DF">
        <w:rPr>
          <w:sz w:val="22"/>
          <w:szCs w:val="22"/>
        </w:rPr>
        <w:t xml:space="preserve"> 14 giugno 2022, n. 4</w:t>
      </w:r>
    </w:p>
    <w:p w:rsidR="0058084D" w:rsidRPr="003A43DF" w:rsidRDefault="00042A1B" w:rsidP="003A43DF">
      <w:pPr>
        <w:pStyle w:val="Corpotesto"/>
        <w:numPr>
          <w:ilvl w:val="0"/>
          <w:numId w:val="21"/>
        </w:numPr>
        <w:jc w:val="left"/>
        <w:rPr>
          <w:sz w:val="22"/>
          <w:szCs w:val="22"/>
        </w:rPr>
      </w:pPr>
      <w:r w:rsidRPr="003A43DF">
        <w:rPr>
          <w:sz w:val="22"/>
          <w:szCs w:val="22"/>
        </w:rPr>
        <w:t>Regolamento</w:t>
      </w:r>
      <w:r w:rsidRPr="003A43DF">
        <w:rPr>
          <w:spacing w:val="-6"/>
          <w:sz w:val="22"/>
          <w:szCs w:val="22"/>
        </w:rPr>
        <w:t xml:space="preserve"> </w:t>
      </w:r>
      <w:r w:rsidRPr="003A43DF">
        <w:rPr>
          <w:sz w:val="22"/>
          <w:szCs w:val="22"/>
        </w:rPr>
        <w:t>comunale</w:t>
      </w:r>
      <w:r w:rsidRPr="003A43DF">
        <w:rPr>
          <w:spacing w:val="-4"/>
          <w:sz w:val="22"/>
          <w:szCs w:val="22"/>
        </w:rPr>
        <w:t xml:space="preserve"> </w:t>
      </w:r>
      <w:r w:rsidRPr="003A43DF">
        <w:rPr>
          <w:sz w:val="22"/>
          <w:szCs w:val="22"/>
        </w:rPr>
        <w:t>di</w:t>
      </w:r>
      <w:r w:rsidRPr="003A43DF">
        <w:rPr>
          <w:spacing w:val="-7"/>
          <w:sz w:val="22"/>
          <w:szCs w:val="22"/>
        </w:rPr>
        <w:t xml:space="preserve"> </w:t>
      </w:r>
      <w:r w:rsidRPr="003A43DF">
        <w:rPr>
          <w:sz w:val="22"/>
          <w:szCs w:val="22"/>
        </w:rPr>
        <w:t>Polizia</w:t>
      </w:r>
      <w:r w:rsidRPr="003A43DF">
        <w:rPr>
          <w:spacing w:val="-7"/>
          <w:sz w:val="22"/>
          <w:szCs w:val="22"/>
        </w:rPr>
        <w:t xml:space="preserve"> </w:t>
      </w:r>
      <w:r w:rsidRPr="003A43DF">
        <w:rPr>
          <w:sz w:val="22"/>
          <w:szCs w:val="22"/>
        </w:rPr>
        <w:t>Mortuaria.</w:t>
      </w:r>
    </w:p>
    <w:p w:rsidR="0058084D" w:rsidRPr="003A43DF" w:rsidRDefault="00042A1B" w:rsidP="003A43DF">
      <w:pPr>
        <w:pStyle w:val="Corpotesto"/>
        <w:spacing w:before="3"/>
        <w:jc w:val="left"/>
        <w:rPr>
          <w:sz w:val="22"/>
          <w:szCs w:val="22"/>
        </w:rPr>
      </w:pPr>
      <w:r w:rsidRPr="003A43DF">
        <w:rPr>
          <w:sz w:val="22"/>
          <w:szCs w:val="22"/>
        </w:rPr>
        <w:t>Sono</w:t>
      </w:r>
      <w:r w:rsidRPr="003A43DF">
        <w:rPr>
          <w:spacing w:val="25"/>
          <w:sz w:val="22"/>
          <w:szCs w:val="22"/>
        </w:rPr>
        <w:t xml:space="preserve"> </w:t>
      </w:r>
      <w:r w:rsidRPr="003A43DF">
        <w:rPr>
          <w:sz w:val="22"/>
          <w:szCs w:val="22"/>
        </w:rPr>
        <w:t>inoltre</w:t>
      </w:r>
      <w:r w:rsidRPr="003A43DF">
        <w:rPr>
          <w:spacing w:val="22"/>
          <w:sz w:val="22"/>
          <w:szCs w:val="22"/>
        </w:rPr>
        <w:t xml:space="preserve"> </w:t>
      </w:r>
      <w:r w:rsidRPr="003A43DF">
        <w:rPr>
          <w:sz w:val="22"/>
          <w:szCs w:val="22"/>
        </w:rPr>
        <w:t>applicabili,</w:t>
      </w:r>
      <w:r w:rsidRPr="003A43DF">
        <w:rPr>
          <w:spacing w:val="24"/>
          <w:sz w:val="22"/>
          <w:szCs w:val="22"/>
        </w:rPr>
        <w:t xml:space="preserve"> </w:t>
      </w:r>
      <w:r w:rsidRPr="003A43DF">
        <w:rPr>
          <w:sz w:val="22"/>
          <w:szCs w:val="22"/>
        </w:rPr>
        <w:t>come</w:t>
      </w:r>
      <w:r w:rsidRPr="003A43DF">
        <w:rPr>
          <w:spacing w:val="22"/>
          <w:sz w:val="22"/>
          <w:szCs w:val="22"/>
        </w:rPr>
        <w:t xml:space="preserve"> </w:t>
      </w:r>
      <w:r w:rsidRPr="003A43DF">
        <w:rPr>
          <w:sz w:val="22"/>
          <w:szCs w:val="22"/>
        </w:rPr>
        <w:t>se</w:t>
      </w:r>
      <w:r w:rsidRPr="003A43DF">
        <w:rPr>
          <w:spacing w:val="24"/>
          <w:sz w:val="22"/>
          <w:szCs w:val="22"/>
        </w:rPr>
        <w:t xml:space="preserve"> </w:t>
      </w:r>
      <w:r w:rsidRPr="003A43DF">
        <w:rPr>
          <w:sz w:val="22"/>
          <w:szCs w:val="22"/>
        </w:rPr>
        <w:t>fossero</w:t>
      </w:r>
      <w:r w:rsidRPr="003A43DF">
        <w:rPr>
          <w:spacing w:val="25"/>
          <w:sz w:val="22"/>
          <w:szCs w:val="22"/>
        </w:rPr>
        <w:t xml:space="preserve"> </w:t>
      </w:r>
      <w:r w:rsidRPr="003A43DF">
        <w:rPr>
          <w:sz w:val="22"/>
          <w:szCs w:val="22"/>
        </w:rPr>
        <w:t>qui</w:t>
      </w:r>
      <w:r w:rsidRPr="003A43DF">
        <w:rPr>
          <w:spacing w:val="21"/>
          <w:sz w:val="22"/>
          <w:szCs w:val="22"/>
        </w:rPr>
        <w:t xml:space="preserve"> </w:t>
      </w:r>
      <w:r w:rsidRPr="003A43DF">
        <w:rPr>
          <w:sz w:val="22"/>
          <w:szCs w:val="22"/>
        </w:rPr>
        <w:t>integralmente</w:t>
      </w:r>
      <w:r w:rsidRPr="003A43DF">
        <w:rPr>
          <w:spacing w:val="24"/>
          <w:sz w:val="22"/>
          <w:szCs w:val="22"/>
        </w:rPr>
        <w:t xml:space="preserve"> </w:t>
      </w:r>
      <w:r w:rsidRPr="003A43DF">
        <w:rPr>
          <w:sz w:val="22"/>
          <w:szCs w:val="22"/>
        </w:rPr>
        <w:t>riportate,</w:t>
      </w:r>
      <w:r w:rsidRPr="003A43DF">
        <w:rPr>
          <w:spacing w:val="25"/>
          <w:sz w:val="22"/>
          <w:szCs w:val="22"/>
        </w:rPr>
        <w:t xml:space="preserve"> </w:t>
      </w:r>
      <w:r w:rsidRPr="003A43DF">
        <w:rPr>
          <w:sz w:val="22"/>
          <w:szCs w:val="22"/>
        </w:rPr>
        <w:t>le</w:t>
      </w:r>
      <w:r w:rsidRPr="003A43DF">
        <w:rPr>
          <w:spacing w:val="22"/>
          <w:sz w:val="22"/>
          <w:szCs w:val="22"/>
        </w:rPr>
        <w:t xml:space="preserve"> </w:t>
      </w:r>
      <w:r w:rsidRPr="003A43DF">
        <w:rPr>
          <w:sz w:val="22"/>
          <w:szCs w:val="22"/>
        </w:rPr>
        <w:t>disposizioni</w:t>
      </w:r>
      <w:r w:rsidRPr="003A43DF">
        <w:rPr>
          <w:spacing w:val="21"/>
          <w:sz w:val="22"/>
          <w:szCs w:val="22"/>
        </w:rPr>
        <w:t xml:space="preserve"> </w:t>
      </w:r>
      <w:r w:rsidRPr="003A43DF">
        <w:rPr>
          <w:sz w:val="22"/>
          <w:szCs w:val="22"/>
        </w:rPr>
        <w:t>legislative</w:t>
      </w:r>
      <w:r w:rsidRPr="003A43DF">
        <w:rPr>
          <w:spacing w:val="27"/>
          <w:sz w:val="22"/>
          <w:szCs w:val="22"/>
        </w:rPr>
        <w:t xml:space="preserve"> </w:t>
      </w:r>
      <w:r w:rsidRPr="003A43DF">
        <w:rPr>
          <w:sz w:val="22"/>
          <w:szCs w:val="22"/>
        </w:rPr>
        <w:t>e</w:t>
      </w:r>
      <w:r w:rsidRPr="003A43DF">
        <w:rPr>
          <w:spacing w:val="24"/>
          <w:sz w:val="22"/>
          <w:szCs w:val="22"/>
        </w:rPr>
        <w:t xml:space="preserve"> </w:t>
      </w:r>
      <w:r w:rsidRPr="003A43DF">
        <w:rPr>
          <w:sz w:val="22"/>
          <w:szCs w:val="22"/>
        </w:rPr>
        <w:t>regolamentari</w:t>
      </w:r>
      <w:r w:rsidRPr="003A43DF">
        <w:rPr>
          <w:spacing w:val="26"/>
          <w:sz w:val="22"/>
          <w:szCs w:val="22"/>
        </w:rPr>
        <w:t xml:space="preserve"> </w:t>
      </w:r>
      <w:r w:rsidRPr="003A43DF">
        <w:rPr>
          <w:sz w:val="22"/>
          <w:szCs w:val="22"/>
        </w:rPr>
        <w:t>che</w:t>
      </w:r>
      <w:r w:rsidRPr="003A43DF">
        <w:rPr>
          <w:spacing w:val="1"/>
          <w:sz w:val="22"/>
          <w:szCs w:val="22"/>
        </w:rPr>
        <w:t xml:space="preserve"> </w:t>
      </w:r>
      <w:r w:rsidRPr="003A43DF">
        <w:rPr>
          <w:sz w:val="22"/>
          <w:szCs w:val="22"/>
        </w:rPr>
        <w:t>disciplinano i</w:t>
      </w:r>
      <w:r w:rsidRPr="003A43DF">
        <w:rPr>
          <w:spacing w:val="-3"/>
          <w:sz w:val="22"/>
          <w:szCs w:val="22"/>
        </w:rPr>
        <w:t xml:space="preserve"> </w:t>
      </w:r>
      <w:r w:rsidRPr="003A43DF">
        <w:rPr>
          <w:sz w:val="22"/>
          <w:szCs w:val="22"/>
        </w:rPr>
        <w:t>rapporti</w:t>
      </w:r>
      <w:r w:rsidRPr="003A43DF">
        <w:rPr>
          <w:spacing w:val="1"/>
          <w:sz w:val="22"/>
          <w:szCs w:val="22"/>
        </w:rPr>
        <w:t xml:space="preserve"> </w:t>
      </w:r>
      <w:r w:rsidRPr="003A43DF">
        <w:rPr>
          <w:sz w:val="22"/>
          <w:szCs w:val="22"/>
        </w:rPr>
        <w:t>contrattuali della</w:t>
      </w:r>
      <w:r w:rsidRPr="003A43DF">
        <w:rPr>
          <w:spacing w:val="-1"/>
          <w:sz w:val="22"/>
          <w:szCs w:val="22"/>
        </w:rPr>
        <w:t xml:space="preserve"> </w:t>
      </w:r>
      <w:r w:rsidRPr="003A43DF">
        <w:rPr>
          <w:sz w:val="22"/>
          <w:szCs w:val="22"/>
        </w:rPr>
        <w:t>Pubblica Amministrazione.</w:t>
      </w:r>
    </w:p>
    <w:p w:rsidR="0058084D" w:rsidRPr="003A43DF" w:rsidRDefault="00042A1B" w:rsidP="007A4EEE">
      <w:pPr>
        <w:pStyle w:val="Corpotesto"/>
        <w:spacing w:before="1"/>
        <w:rPr>
          <w:sz w:val="22"/>
          <w:szCs w:val="22"/>
        </w:rPr>
      </w:pPr>
      <w:r w:rsidRPr="003A43DF">
        <w:rPr>
          <w:sz w:val="22"/>
          <w:szCs w:val="22"/>
          <w:u w:val="single"/>
        </w:rPr>
        <w:t>Il</w:t>
      </w:r>
      <w:r w:rsidRPr="003A43DF">
        <w:rPr>
          <w:spacing w:val="3"/>
          <w:sz w:val="22"/>
          <w:szCs w:val="22"/>
          <w:u w:val="single"/>
        </w:rPr>
        <w:t xml:space="preserve"> </w:t>
      </w:r>
      <w:r w:rsidRPr="003A43DF">
        <w:rPr>
          <w:sz w:val="22"/>
          <w:szCs w:val="22"/>
          <w:u w:val="single"/>
        </w:rPr>
        <w:t>servizio</w:t>
      </w:r>
      <w:r w:rsidRPr="003A43DF">
        <w:rPr>
          <w:spacing w:val="1"/>
          <w:sz w:val="22"/>
          <w:szCs w:val="22"/>
          <w:u w:val="single"/>
        </w:rPr>
        <w:t xml:space="preserve"> </w:t>
      </w:r>
      <w:r w:rsidRPr="003A43DF">
        <w:rPr>
          <w:sz w:val="22"/>
          <w:szCs w:val="22"/>
          <w:u w:val="single"/>
        </w:rPr>
        <w:t>oggetto</w:t>
      </w:r>
      <w:r w:rsidRPr="003A43DF">
        <w:rPr>
          <w:spacing w:val="5"/>
          <w:sz w:val="22"/>
          <w:szCs w:val="22"/>
          <w:u w:val="single"/>
        </w:rPr>
        <w:t xml:space="preserve"> </w:t>
      </w:r>
      <w:r w:rsidRPr="003A43DF">
        <w:rPr>
          <w:sz w:val="22"/>
          <w:szCs w:val="22"/>
          <w:u w:val="single"/>
        </w:rPr>
        <w:t>del</w:t>
      </w:r>
      <w:r w:rsidRPr="003A43DF">
        <w:rPr>
          <w:spacing w:val="2"/>
          <w:sz w:val="22"/>
          <w:szCs w:val="22"/>
          <w:u w:val="single"/>
        </w:rPr>
        <w:t xml:space="preserve"> </w:t>
      </w:r>
      <w:r w:rsidRPr="003A43DF">
        <w:rPr>
          <w:sz w:val="22"/>
          <w:szCs w:val="22"/>
          <w:u w:val="single"/>
        </w:rPr>
        <w:t>presente</w:t>
      </w:r>
      <w:r w:rsidRPr="003A43DF">
        <w:rPr>
          <w:spacing w:val="1"/>
          <w:sz w:val="22"/>
          <w:szCs w:val="22"/>
          <w:u w:val="single"/>
        </w:rPr>
        <w:t xml:space="preserve"> </w:t>
      </w:r>
      <w:r w:rsidRPr="003A43DF">
        <w:rPr>
          <w:sz w:val="22"/>
          <w:szCs w:val="22"/>
          <w:u w:val="single"/>
        </w:rPr>
        <w:t>appalto</w:t>
      </w:r>
      <w:r w:rsidRPr="003A43DF">
        <w:rPr>
          <w:spacing w:val="3"/>
          <w:sz w:val="22"/>
          <w:szCs w:val="22"/>
          <w:u w:val="single"/>
        </w:rPr>
        <w:t xml:space="preserve"> </w:t>
      </w:r>
      <w:r w:rsidRPr="003A43DF">
        <w:rPr>
          <w:sz w:val="22"/>
          <w:szCs w:val="22"/>
          <w:u w:val="single"/>
        </w:rPr>
        <w:t>è da considerarsi</w:t>
      </w:r>
      <w:r w:rsidRPr="003A43DF">
        <w:rPr>
          <w:spacing w:val="4"/>
          <w:sz w:val="22"/>
          <w:szCs w:val="22"/>
          <w:u w:val="single"/>
        </w:rPr>
        <w:t xml:space="preserve"> </w:t>
      </w:r>
      <w:r w:rsidRPr="003A43DF">
        <w:rPr>
          <w:sz w:val="22"/>
          <w:szCs w:val="22"/>
          <w:u w:val="single"/>
        </w:rPr>
        <w:t>da</w:t>
      </w:r>
      <w:r w:rsidRPr="003A43DF">
        <w:rPr>
          <w:spacing w:val="2"/>
          <w:sz w:val="22"/>
          <w:szCs w:val="22"/>
          <w:u w:val="single"/>
        </w:rPr>
        <w:t xml:space="preserve"> </w:t>
      </w:r>
      <w:r w:rsidRPr="003A43DF">
        <w:rPr>
          <w:sz w:val="22"/>
          <w:szCs w:val="22"/>
          <w:u w:val="single"/>
        </w:rPr>
        <w:t>ogni</w:t>
      </w:r>
      <w:r w:rsidRPr="003A43DF">
        <w:rPr>
          <w:spacing w:val="1"/>
          <w:sz w:val="22"/>
          <w:szCs w:val="22"/>
          <w:u w:val="single"/>
        </w:rPr>
        <w:t xml:space="preserve"> </w:t>
      </w:r>
      <w:r w:rsidRPr="003A43DF">
        <w:rPr>
          <w:sz w:val="22"/>
          <w:szCs w:val="22"/>
          <w:u w:val="single"/>
        </w:rPr>
        <w:t>effetto</w:t>
      </w:r>
      <w:r w:rsidRPr="003A43DF">
        <w:rPr>
          <w:spacing w:val="3"/>
          <w:sz w:val="22"/>
          <w:szCs w:val="22"/>
          <w:u w:val="single"/>
        </w:rPr>
        <w:t xml:space="preserve"> </w:t>
      </w:r>
      <w:r w:rsidRPr="003A43DF">
        <w:rPr>
          <w:sz w:val="22"/>
          <w:szCs w:val="22"/>
          <w:u w:val="single"/>
        </w:rPr>
        <w:t>servizio</w:t>
      </w:r>
      <w:r w:rsidRPr="003A43DF">
        <w:rPr>
          <w:spacing w:val="1"/>
          <w:sz w:val="22"/>
          <w:szCs w:val="22"/>
          <w:u w:val="single"/>
        </w:rPr>
        <w:t xml:space="preserve"> </w:t>
      </w:r>
      <w:r w:rsidRPr="003A43DF">
        <w:rPr>
          <w:sz w:val="22"/>
          <w:szCs w:val="22"/>
          <w:u w:val="single"/>
        </w:rPr>
        <w:t>pubblico</w:t>
      </w:r>
      <w:r w:rsidRPr="003A43DF">
        <w:rPr>
          <w:spacing w:val="3"/>
          <w:sz w:val="22"/>
          <w:szCs w:val="22"/>
          <w:u w:val="single"/>
        </w:rPr>
        <w:t xml:space="preserve"> </w:t>
      </w:r>
      <w:r w:rsidRPr="003A43DF">
        <w:rPr>
          <w:sz w:val="22"/>
          <w:szCs w:val="22"/>
          <w:u w:val="single"/>
        </w:rPr>
        <w:t>essenziale e</w:t>
      </w:r>
      <w:r w:rsidRPr="003A43DF">
        <w:rPr>
          <w:spacing w:val="2"/>
          <w:sz w:val="22"/>
          <w:szCs w:val="22"/>
          <w:u w:val="single"/>
        </w:rPr>
        <w:t xml:space="preserve"> </w:t>
      </w:r>
      <w:r w:rsidRPr="003A43DF">
        <w:rPr>
          <w:sz w:val="22"/>
          <w:szCs w:val="22"/>
          <w:u w:val="single"/>
        </w:rPr>
        <w:t>non</w:t>
      </w:r>
      <w:r w:rsidRPr="003A43DF">
        <w:rPr>
          <w:spacing w:val="-2"/>
          <w:sz w:val="22"/>
          <w:szCs w:val="22"/>
          <w:u w:val="single"/>
        </w:rPr>
        <w:t xml:space="preserve"> </w:t>
      </w:r>
      <w:r w:rsidRPr="003A43DF">
        <w:rPr>
          <w:sz w:val="22"/>
          <w:szCs w:val="22"/>
          <w:u w:val="single"/>
        </w:rPr>
        <w:t>potrà</w:t>
      </w:r>
      <w:r w:rsidRPr="003A43DF">
        <w:rPr>
          <w:spacing w:val="2"/>
          <w:sz w:val="22"/>
          <w:szCs w:val="22"/>
          <w:u w:val="single"/>
        </w:rPr>
        <w:t xml:space="preserve"> </w:t>
      </w:r>
      <w:r w:rsidRPr="003A43DF">
        <w:rPr>
          <w:sz w:val="22"/>
          <w:szCs w:val="22"/>
          <w:u w:val="single"/>
        </w:rPr>
        <w:t>essere</w:t>
      </w:r>
      <w:r w:rsidRPr="003A43DF">
        <w:rPr>
          <w:spacing w:val="1"/>
          <w:sz w:val="22"/>
          <w:szCs w:val="22"/>
        </w:rPr>
        <w:t xml:space="preserve"> </w:t>
      </w:r>
      <w:r w:rsidRPr="003A43DF">
        <w:rPr>
          <w:sz w:val="22"/>
          <w:szCs w:val="22"/>
          <w:u w:val="single"/>
        </w:rPr>
        <w:t>sospeso</w:t>
      </w:r>
      <w:r w:rsidRPr="003A43DF">
        <w:rPr>
          <w:spacing w:val="-2"/>
          <w:sz w:val="22"/>
          <w:szCs w:val="22"/>
          <w:u w:val="single"/>
        </w:rPr>
        <w:t xml:space="preserve"> </w:t>
      </w:r>
      <w:r w:rsidRPr="003A43DF">
        <w:rPr>
          <w:sz w:val="22"/>
          <w:szCs w:val="22"/>
          <w:u w:val="single"/>
        </w:rPr>
        <w:t>o</w:t>
      </w:r>
      <w:r w:rsidRPr="003A43DF">
        <w:rPr>
          <w:spacing w:val="1"/>
          <w:sz w:val="22"/>
          <w:szCs w:val="22"/>
          <w:u w:val="single"/>
        </w:rPr>
        <w:t xml:space="preserve"> </w:t>
      </w:r>
      <w:r w:rsidRPr="003A43DF">
        <w:rPr>
          <w:sz w:val="22"/>
          <w:szCs w:val="22"/>
          <w:u w:val="single"/>
        </w:rPr>
        <w:t>abbandonato</w:t>
      </w:r>
      <w:r w:rsidRPr="003A43DF">
        <w:rPr>
          <w:sz w:val="22"/>
          <w:szCs w:val="22"/>
        </w:rPr>
        <w:t>.</w:t>
      </w:r>
    </w:p>
    <w:p w:rsidR="00ED7B99" w:rsidRPr="003A43DF" w:rsidRDefault="00ED7B99" w:rsidP="003A43DF">
      <w:pPr>
        <w:pStyle w:val="Corpotesto"/>
        <w:ind w:right="294"/>
        <w:rPr>
          <w:sz w:val="22"/>
          <w:szCs w:val="22"/>
        </w:rPr>
      </w:pPr>
      <w:r w:rsidRPr="003A43DF">
        <w:t>L’impresa soggetta alle condizioni del presente Capitolato, e agli annessi allegati, è pure soggetta, in quanto possa</w:t>
      </w:r>
      <w:r w:rsidRPr="003A43DF">
        <w:rPr>
          <w:spacing w:val="1"/>
        </w:rPr>
        <w:t xml:space="preserve"> </w:t>
      </w:r>
      <w:r w:rsidRPr="003A43DF">
        <w:t>occorrere</w:t>
      </w:r>
      <w:r w:rsidRPr="003A43DF">
        <w:rPr>
          <w:spacing w:val="16"/>
        </w:rPr>
        <w:t xml:space="preserve"> </w:t>
      </w:r>
      <w:r w:rsidRPr="003A43DF">
        <w:t>e</w:t>
      </w:r>
      <w:r w:rsidRPr="003A43DF">
        <w:rPr>
          <w:spacing w:val="16"/>
        </w:rPr>
        <w:t xml:space="preserve"> </w:t>
      </w:r>
      <w:r w:rsidRPr="003A43DF">
        <w:t>sia</w:t>
      </w:r>
      <w:r w:rsidRPr="003A43DF">
        <w:rPr>
          <w:spacing w:val="14"/>
        </w:rPr>
        <w:t xml:space="preserve"> </w:t>
      </w:r>
      <w:r w:rsidRPr="003A43DF">
        <w:t>applicabile,</w:t>
      </w:r>
      <w:r w:rsidRPr="003A43DF">
        <w:rPr>
          <w:spacing w:val="18"/>
        </w:rPr>
        <w:t xml:space="preserve"> </w:t>
      </w:r>
      <w:r w:rsidRPr="003A43DF">
        <w:t>alle</w:t>
      </w:r>
      <w:r w:rsidRPr="003A43DF">
        <w:rPr>
          <w:spacing w:val="13"/>
        </w:rPr>
        <w:t xml:space="preserve"> </w:t>
      </w:r>
      <w:r w:rsidRPr="003A43DF">
        <w:t>disposizioni</w:t>
      </w:r>
      <w:r w:rsidRPr="003A43DF">
        <w:rPr>
          <w:spacing w:val="16"/>
        </w:rPr>
        <w:t xml:space="preserve"> </w:t>
      </w:r>
      <w:r w:rsidRPr="003A43DF">
        <w:t>sulla</w:t>
      </w:r>
      <w:r w:rsidRPr="003A43DF">
        <w:rPr>
          <w:spacing w:val="16"/>
        </w:rPr>
        <w:t xml:space="preserve"> </w:t>
      </w:r>
      <w:r w:rsidRPr="003A43DF">
        <w:t>contabilità</w:t>
      </w:r>
      <w:r w:rsidRPr="003A43DF">
        <w:rPr>
          <w:spacing w:val="16"/>
        </w:rPr>
        <w:t xml:space="preserve"> </w:t>
      </w:r>
      <w:r w:rsidRPr="003A43DF">
        <w:t>generale</w:t>
      </w:r>
      <w:r w:rsidRPr="003A43DF">
        <w:rPr>
          <w:spacing w:val="18"/>
        </w:rPr>
        <w:t xml:space="preserve"> </w:t>
      </w:r>
      <w:r w:rsidRPr="003A43DF">
        <w:t>dello</w:t>
      </w:r>
      <w:r w:rsidRPr="003A43DF">
        <w:rPr>
          <w:spacing w:val="17"/>
        </w:rPr>
        <w:t xml:space="preserve"> </w:t>
      </w:r>
      <w:r w:rsidRPr="003A43DF">
        <w:t>Stato</w:t>
      </w:r>
      <w:r w:rsidR="0083414E" w:rsidRPr="003A43DF">
        <w:rPr>
          <w:spacing w:val="16"/>
        </w:rPr>
        <w:t>.</w:t>
      </w:r>
    </w:p>
    <w:p w:rsidR="00ED7B99" w:rsidRPr="003A43DF" w:rsidRDefault="00ED7B99" w:rsidP="00ED7B99">
      <w:pPr>
        <w:pStyle w:val="Corpotesto"/>
        <w:spacing w:before="1"/>
        <w:ind w:right="298" w:hanging="1"/>
        <w:rPr>
          <w:sz w:val="22"/>
          <w:szCs w:val="22"/>
        </w:rPr>
      </w:pPr>
      <w:r w:rsidRPr="003A43DF">
        <w:rPr>
          <w:sz w:val="22"/>
          <w:szCs w:val="22"/>
        </w:rPr>
        <w:t>Per quanto non è disciplinato da questo capitolato varranno le disposizioni vigenti per la prestazione di servizi pubblici</w:t>
      </w:r>
      <w:r w:rsidRPr="003A43DF">
        <w:rPr>
          <w:spacing w:val="1"/>
          <w:sz w:val="22"/>
          <w:szCs w:val="22"/>
        </w:rPr>
        <w:t xml:space="preserve"> </w:t>
      </w:r>
      <w:r w:rsidRPr="003A43DF">
        <w:rPr>
          <w:sz w:val="22"/>
          <w:szCs w:val="22"/>
        </w:rPr>
        <w:t>e, in</w:t>
      </w:r>
      <w:r w:rsidRPr="003A43DF">
        <w:rPr>
          <w:spacing w:val="-2"/>
          <w:sz w:val="22"/>
          <w:szCs w:val="22"/>
        </w:rPr>
        <w:t xml:space="preserve"> </w:t>
      </w:r>
      <w:r w:rsidRPr="003A43DF">
        <w:rPr>
          <w:sz w:val="22"/>
          <w:szCs w:val="22"/>
        </w:rPr>
        <w:t>quanto</w:t>
      </w:r>
      <w:r w:rsidRPr="003A43DF">
        <w:rPr>
          <w:spacing w:val="1"/>
          <w:sz w:val="22"/>
          <w:szCs w:val="22"/>
        </w:rPr>
        <w:t xml:space="preserve"> </w:t>
      </w:r>
      <w:r w:rsidRPr="003A43DF">
        <w:rPr>
          <w:sz w:val="22"/>
          <w:szCs w:val="22"/>
        </w:rPr>
        <w:t>applicabili, quelle vigenti</w:t>
      </w:r>
      <w:r w:rsidRPr="003A43DF">
        <w:rPr>
          <w:spacing w:val="1"/>
          <w:sz w:val="22"/>
          <w:szCs w:val="22"/>
        </w:rPr>
        <w:t xml:space="preserve"> </w:t>
      </w:r>
      <w:r w:rsidRPr="003A43DF">
        <w:rPr>
          <w:sz w:val="22"/>
          <w:szCs w:val="22"/>
        </w:rPr>
        <w:t>per</w:t>
      </w:r>
      <w:r w:rsidRPr="003A43DF">
        <w:rPr>
          <w:spacing w:val="1"/>
          <w:sz w:val="22"/>
          <w:szCs w:val="22"/>
        </w:rPr>
        <w:t xml:space="preserve"> </w:t>
      </w:r>
      <w:r w:rsidRPr="003A43DF">
        <w:rPr>
          <w:sz w:val="22"/>
          <w:szCs w:val="22"/>
        </w:rPr>
        <w:t>l’esecuzione</w:t>
      </w:r>
      <w:r w:rsidRPr="003A43DF">
        <w:rPr>
          <w:spacing w:val="2"/>
          <w:sz w:val="22"/>
          <w:szCs w:val="22"/>
        </w:rPr>
        <w:t xml:space="preserve"> </w:t>
      </w:r>
      <w:r w:rsidRPr="003A43DF">
        <w:rPr>
          <w:sz w:val="22"/>
          <w:szCs w:val="22"/>
        </w:rPr>
        <w:t>di lavori</w:t>
      </w:r>
      <w:r w:rsidRPr="003A43DF">
        <w:rPr>
          <w:spacing w:val="1"/>
          <w:sz w:val="22"/>
          <w:szCs w:val="22"/>
        </w:rPr>
        <w:t xml:space="preserve"> </w:t>
      </w:r>
      <w:r w:rsidRPr="003A43DF">
        <w:rPr>
          <w:sz w:val="22"/>
          <w:szCs w:val="22"/>
        </w:rPr>
        <w:t>pubblici.</w:t>
      </w:r>
    </w:p>
    <w:p w:rsidR="00ED7B99" w:rsidRPr="003A43DF" w:rsidRDefault="00ED7B99" w:rsidP="00ED7B99">
      <w:pPr>
        <w:pStyle w:val="Corpotesto"/>
        <w:spacing w:before="5"/>
        <w:ind w:left="0"/>
        <w:jc w:val="left"/>
        <w:rPr>
          <w:sz w:val="22"/>
          <w:szCs w:val="22"/>
        </w:rPr>
      </w:pPr>
    </w:p>
    <w:p w:rsidR="00ED7B99" w:rsidRPr="003A43DF" w:rsidRDefault="00ED7B99" w:rsidP="00ED7B99">
      <w:pPr>
        <w:pStyle w:val="Corpotesto"/>
        <w:spacing w:before="91"/>
        <w:rPr>
          <w:sz w:val="22"/>
          <w:szCs w:val="22"/>
        </w:rPr>
      </w:pPr>
      <w:r w:rsidRPr="003A43DF">
        <w:rPr>
          <w:sz w:val="22"/>
          <w:szCs w:val="22"/>
        </w:rPr>
        <w:t>Vengono</w:t>
      </w:r>
      <w:r w:rsidRPr="003A43DF">
        <w:rPr>
          <w:spacing w:val="-6"/>
          <w:sz w:val="22"/>
          <w:szCs w:val="22"/>
        </w:rPr>
        <w:t xml:space="preserve"> </w:t>
      </w:r>
      <w:r w:rsidRPr="003A43DF">
        <w:rPr>
          <w:sz w:val="22"/>
          <w:szCs w:val="22"/>
        </w:rPr>
        <w:t>qui</w:t>
      </w:r>
      <w:r w:rsidRPr="003A43DF">
        <w:rPr>
          <w:spacing w:val="-7"/>
          <w:sz w:val="22"/>
          <w:szCs w:val="22"/>
        </w:rPr>
        <w:t xml:space="preserve"> </w:t>
      </w:r>
      <w:r w:rsidRPr="003A43DF">
        <w:rPr>
          <w:sz w:val="22"/>
          <w:szCs w:val="22"/>
        </w:rPr>
        <w:t>applicate</w:t>
      </w:r>
      <w:r w:rsidRPr="003A43DF">
        <w:rPr>
          <w:spacing w:val="-4"/>
          <w:sz w:val="22"/>
          <w:szCs w:val="22"/>
        </w:rPr>
        <w:t xml:space="preserve"> </w:t>
      </w:r>
      <w:r w:rsidRPr="003A43DF">
        <w:rPr>
          <w:sz w:val="22"/>
          <w:szCs w:val="22"/>
        </w:rPr>
        <w:t>tutte</w:t>
      </w:r>
      <w:r w:rsidRPr="003A43DF">
        <w:rPr>
          <w:spacing w:val="-5"/>
          <w:sz w:val="22"/>
          <w:szCs w:val="22"/>
        </w:rPr>
        <w:t xml:space="preserve"> </w:t>
      </w:r>
      <w:r w:rsidRPr="003A43DF">
        <w:rPr>
          <w:sz w:val="22"/>
          <w:szCs w:val="22"/>
        </w:rPr>
        <w:t>le</w:t>
      </w:r>
      <w:r w:rsidRPr="003A43DF">
        <w:rPr>
          <w:spacing w:val="-6"/>
          <w:sz w:val="22"/>
          <w:szCs w:val="22"/>
        </w:rPr>
        <w:t xml:space="preserve"> </w:t>
      </w:r>
      <w:r w:rsidRPr="003A43DF">
        <w:rPr>
          <w:sz w:val="22"/>
          <w:szCs w:val="22"/>
        </w:rPr>
        <w:t>prescrizioni</w:t>
      </w:r>
      <w:r w:rsidRPr="003A43DF">
        <w:rPr>
          <w:spacing w:val="-7"/>
          <w:sz w:val="22"/>
          <w:szCs w:val="22"/>
        </w:rPr>
        <w:t xml:space="preserve"> </w:t>
      </w:r>
      <w:r w:rsidRPr="003A43DF">
        <w:rPr>
          <w:sz w:val="22"/>
          <w:szCs w:val="22"/>
        </w:rPr>
        <w:t>provenienti</w:t>
      </w:r>
      <w:r w:rsidRPr="003A43DF">
        <w:rPr>
          <w:spacing w:val="-7"/>
          <w:sz w:val="22"/>
          <w:szCs w:val="22"/>
        </w:rPr>
        <w:t xml:space="preserve"> </w:t>
      </w:r>
      <w:r w:rsidRPr="003A43DF">
        <w:rPr>
          <w:sz w:val="22"/>
          <w:szCs w:val="22"/>
        </w:rPr>
        <w:t>dalle</w:t>
      </w:r>
      <w:r w:rsidRPr="003A43DF">
        <w:rPr>
          <w:spacing w:val="-4"/>
          <w:sz w:val="22"/>
          <w:szCs w:val="22"/>
        </w:rPr>
        <w:t xml:space="preserve"> </w:t>
      </w:r>
      <w:r w:rsidRPr="003A43DF">
        <w:rPr>
          <w:sz w:val="22"/>
          <w:szCs w:val="22"/>
        </w:rPr>
        <w:t>fonti</w:t>
      </w:r>
      <w:r w:rsidRPr="003A43DF">
        <w:rPr>
          <w:spacing w:val="-7"/>
          <w:sz w:val="22"/>
          <w:szCs w:val="22"/>
        </w:rPr>
        <w:t xml:space="preserve"> </w:t>
      </w:r>
      <w:r w:rsidRPr="003A43DF">
        <w:rPr>
          <w:sz w:val="22"/>
          <w:szCs w:val="22"/>
        </w:rPr>
        <w:t>di</w:t>
      </w:r>
      <w:r w:rsidRPr="003A43DF">
        <w:rPr>
          <w:spacing w:val="-7"/>
          <w:sz w:val="22"/>
          <w:szCs w:val="22"/>
        </w:rPr>
        <w:t xml:space="preserve"> </w:t>
      </w:r>
      <w:r w:rsidRPr="003A43DF">
        <w:rPr>
          <w:sz w:val="22"/>
          <w:szCs w:val="22"/>
        </w:rPr>
        <w:t>diritto</w:t>
      </w:r>
      <w:r w:rsidRPr="003A43DF">
        <w:rPr>
          <w:spacing w:val="-6"/>
          <w:sz w:val="22"/>
          <w:szCs w:val="22"/>
        </w:rPr>
        <w:t xml:space="preserve"> </w:t>
      </w:r>
      <w:r w:rsidRPr="003A43DF">
        <w:rPr>
          <w:sz w:val="22"/>
          <w:szCs w:val="22"/>
        </w:rPr>
        <w:t>dello</w:t>
      </w:r>
      <w:r w:rsidRPr="003A43DF">
        <w:rPr>
          <w:spacing w:val="-5"/>
          <w:sz w:val="22"/>
          <w:szCs w:val="22"/>
        </w:rPr>
        <w:t xml:space="preserve"> </w:t>
      </w:r>
      <w:r w:rsidRPr="003A43DF">
        <w:rPr>
          <w:sz w:val="22"/>
          <w:szCs w:val="22"/>
        </w:rPr>
        <w:t>Stato</w:t>
      </w:r>
      <w:r w:rsidRPr="003A43DF">
        <w:rPr>
          <w:spacing w:val="-5"/>
          <w:sz w:val="22"/>
          <w:szCs w:val="22"/>
        </w:rPr>
        <w:t xml:space="preserve"> </w:t>
      </w:r>
      <w:r w:rsidRPr="003A43DF">
        <w:rPr>
          <w:sz w:val="22"/>
          <w:szCs w:val="22"/>
        </w:rPr>
        <w:t>Italiano.</w:t>
      </w:r>
    </w:p>
    <w:p w:rsidR="0058084D" w:rsidRPr="003A43DF" w:rsidRDefault="0058084D">
      <w:pPr>
        <w:pStyle w:val="Corpotesto"/>
        <w:spacing w:before="3"/>
        <w:ind w:left="0"/>
        <w:jc w:val="left"/>
        <w:rPr>
          <w:sz w:val="22"/>
          <w:szCs w:val="22"/>
        </w:rPr>
      </w:pPr>
    </w:p>
    <w:p w:rsidR="00C371DB" w:rsidRPr="003A43DF" w:rsidRDefault="00C371DB">
      <w:pPr>
        <w:pStyle w:val="Corpotesto"/>
        <w:spacing w:before="3"/>
        <w:ind w:left="0"/>
        <w:jc w:val="left"/>
        <w:rPr>
          <w:sz w:val="22"/>
          <w:szCs w:val="22"/>
        </w:rPr>
      </w:pPr>
    </w:p>
    <w:p w:rsidR="00ED7B99" w:rsidRPr="003A43DF" w:rsidRDefault="00042A1B" w:rsidP="00ED7B99">
      <w:pPr>
        <w:pStyle w:val="Titolo1"/>
        <w:ind w:left="493" w:right="505"/>
        <w:rPr>
          <w:sz w:val="22"/>
          <w:szCs w:val="22"/>
        </w:rPr>
      </w:pPr>
      <w:r w:rsidRPr="003A43DF">
        <w:rPr>
          <w:sz w:val="22"/>
          <w:szCs w:val="22"/>
        </w:rPr>
        <w:t>ARTICOLO</w:t>
      </w:r>
      <w:r w:rsidRPr="003A43DF">
        <w:rPr>
          <w:spacing w:val="-4"/>
          <w:sz w:val="22"/>
          <w:szCs w:val="22"/>
        </w:rPr>
        <w:t xml:space="preserve"> </w:t>
      </w:r>
      <w:r w:rsidRPr="003A43DF">
        <w:rPr>
          <w:sz w:val="22"/>
          <w:szCs w:val="22"/>
        </w:rPr>
        <w:t>2</w:t>
      </w:r>
      <w:r w:rsidRPr="003A43DF">
        <w:rPr>
          <w:spacing w:val="-4"/>
          <w:sz w:val="22"/>
          <w:szCs w:val="22"/>
        </w:rPr>
        <w:t xml:space="preserve"> </w:t>
      </w:r>
      <w:r w:rsidRPr="003A43DF">
        <w:rPr>
          <w:sz w:val="22"/>
          <w:szCs w:val="22"/>
        </w:rPr>
        <w:t>-</w:t>
      </w:r>
      <w:r w:rsidRPr="003A43DF">
        <w:rPr>
          <w:spacing w:val="-4"/>
          <w:sz w:val="22"/>
          <w:szCs w:val="22"/>
        </w:rPr>
        <w:t xml:space="preserve"> </w:t>
      </w:r>
      <w:r w:rsidRPr="003A43DF">
        <w:rPr>
          <w:sz w:val="22"/>
          <w:szCs w:val="22"/>
        </w:rPr>
        <w:t>DURATA</w:t>
      </w:r>
      <w:r w:rsidRPr="003A43DF">
        <w:rPr>
          <w:spacing w:val="-3"/>
          <w:sz w:val="22"/>
          <w:szCs w:val="22"/>
        </w:rPr>
        <w:t xml:space="preserve"> </w:t>
      </w:r>
      <w:r w:rsidRPr="003A43DF">
        <w:rPr>
          <w:sz w:val="22"/>
          <w:szCs w:val="22"/>
        </w:rPr>
        <w:t>DEL</w:t>
      </w:r>
      <w:r w:rsidRPr="003A43DF">
        <w:rPr>
          <w:spacing w:val="-5"/>
          <w:sz w:val="22"/>
          <w:szCs w:val="22"/>
        </w:rPr>
        <w:t xml:space="preserve"> </w:t>
      </w:r>
      <w:r w:rsidRPr="003A43DF">
        <w:rPr>
          <w:sz w:val="22"/>
          <w:szCs w:val="22"/>
        </w:rPr>
        <w:t>CONTRATTO</w:t>
      </w:r>
      <w:r w:rsidR="00D066A0" w:rsidRPr="003A43DF">
        <w:rPr>
          <w:sz w:val="22"/>
          <w:szCs w:val="22"/>
        </w:rPr>
        <w:t xml:space="preserve"> </w:t>
      </w:r>
      <w:r w:rsidR="007B59B2" w:rsidRPr="003A43DF">
        <w:rPr>
          <w:sz w:val="22"/>
          <w:szCs w:val="22"/>
        </w:rPr>
        <w:t xml:space="preserve">E MODALITA’ DI ESECUZIONE DEL SERVIZIO </w:t>
      </w:r>
      <w:r w:rsidR="00ED7B99" w:rsidRPr="003A43DF">
        <w:rPr>
          <w:sz w:val="22"/>
          <w:szCs w:val="22"/>
        </w:rPr>
        <w:t xml:space="preserve"> -– LOCALI A DISPOSIZIONE DELL’APPALTATORE</w:t>
      </w:r>
    </w:p>
    <w:p w:rsidR="0058084D" w:rsidRPr="003A43DF" w:rsidRDefault="0058084D">
      <w:pPr>
        <w:pStyle w:val="Corpotesto"/>
        <w:spacing w:before="8"/>
        <w:ind w:left="0"/>
        <w:jc w:val="left"/>
        <w:rPr>
          <w:b/>
          <w:sz w:val="22"/>
          <w:szCs w:val="22"/>
        </w:rPr>
      </w:pPr>
    </w:p>
    <w:p w:rsidR="006469DB" w:rsidRPr="003A43DF" w:rsidRDefault="00042A1B" w:rsidP="00B9146F">
      <w:pPr>
        <w:pStyle w:val="Corpotesto"/>
        <w:ind w:left="0" w:right="289"/>
        <w:rPr>
          <w:sz w:val="22"/>
          <w:szCs w:val="22"/>
        </w:rPr>
      </w:pPr>
      <w:r w:rsidRPr="003A43DF">
        <w:rPr>
          <w:sz w:val="22"/>
          <w:szCs w:val="22"/>
        </w:rPr>
        <w:t xml:space="preserve">L'appalto è valido per la durata di </w:t>
      </w:r>
      <w:r w:rsidRPr="003A43DF">
        <w:rPr>
          <w:b/>
          <w:sz w:val="22"/>
          <w:szCs w:val="22"/>
          <w:u w:val="single"/>
        </w:rPr>
        <w:t xml:space="preserve">anni </w:t>
      </w:r>
      <w:r w:rsidR="00AF25B4" w:rsidRPr="003A43DF">
        <w:rPr>
          <w:b/>
          <w:sz w:val="22"/>
          <w:szCs w:val="22"/>
          <w:u w:val="single"/>
        </w:rPr>
        <w:t>UNO con l’opzione di rinnovo per un altro anno</w:t>
      </w:r>
      <w:r w:rsidRPr="003A43DF">
        <w:rPr>
          <w:b/>
          <w:sz w:val="22"/>
          <w:szCs w:val="22"/>
        </w:rPr>
        <w:t xml:space="preserve"> </w:t>
      </w:r>
      <w:r w:rsidRPr="003A43DF">
        <w:rPr>
          <w:sz w:val="22"/>
          <w:szCs w:val="22"/>
        </w:rPr>
        <w:t xml:space="preserve">decorrenti dalla data della consegna </w:t>
      </w:r>
      <w:r w:rsidR="00AF25B4" w:rsidRPr="003A43DF">
        <w:rPr>
          <w:sz w:val="22"/>
          <w:szCs w:val="22"/>
        </w:rPr>
        <w:t>del servizio</w:t>
      </w:r>
      <w:r w:rsidR="007B59B2" w:rsidRPr="003A43DF">
        <w:rPr>
          <w:sz w:val="22"/>
          <w:szCs w:val="22"/>
        </w:rPr>
        <w:t xml:space="preserve">, che potrà essere effettuato anche ai sensi </w:t>
      </w:r>
      <w:r w:rsidR="00637436">
        <w:rPr>
          <w:sz w:val="22"/>
          <w:szCs w:val="22"/>
        </w:rPr>
        <w:t>d</w:t>
      </w:r>
      <w:r w:rsidR="00F304D2">
        <w:rPr>
          <w:sz w:val="22"/>
          <w:szCs w:val="22"/>
        </w:rPr>
        <w:t xml:space="preserve">ell’art 17 comma 9 del </w:t>
      </w:r>
      <w:proofErr w:type="spellStart"/>
      <w:r w:rsidR="00F304D2">
        <w:rPr>
          <w:sz w:val="22"/>
          <w:szCs w:val="22"/>
        </w:rPr>
        <w:t>Dlgs.vo</w:t>
      </w:r>
      <w:proofErr w:type="spellEnd"/>
      <w:r w:rsidR="00F304D2">
        <w:rPr>
          <w:sz w:val="22"/>
          <w:szCs w:val="22"/>
        </w:rPr>
        <w:t xml:space="preserve"> 36/2023</w:t>
      </w:r>
      <w:r w:rsidR="0020429F">
        <w:rPr>
          <w:sz w:val="22"/>
          <w:szCs w:val="22"/>
        </w:rPr>
        <w:t>.</w:t>
      </w:r>
    </w:p>
    <w:p w:rsidR="006469DB" w:rsidRPr="00B9146F" w:rsidRDefault="006469DB" w:rsidP="006469DB">
      <w:pPr>
        <w:pStyle w:val="Predefinito"/>
        <w:jc w:val="both"/>
        <w:rPr>
          <w:sz w:val="22"/>
          <w:szCs w:val="22"/>
        </w:rPr>
      </w:pPr>
      <w:r w:rsidRPr="00B9146F">
        <w:rPr>
          <w:b/>
          <w:bCs/>
          <w:sz w:val="22"/>
          <w:szCs w:val="22"/>
        </w:rPr>
        <w:t xml:space="preserve">Ai fini dell’art. </w:t>
      </w:r>
      <w:r w:rsidR="00F304D2" w:rsidRPr="00B9146F">
        <w:rPr>
          <w:b/>
          <w:bCs/>
          <w:sz w:val="22"/>
          <w:szCs w:val="22"/>
        </w:rPr>
        <w:t>14</w:t>
      </w:r>
      <w:r w:rsidRPr="00B9146F">
        <w:rPr>
          <w:b/>
          <w:bCs/>
          <w:sz w:val="22"/>
          <w:szCs w:val="22"/>
        </w:rPr>
        <w:t>, co. 4 del Codice dei Contratti il valore massimo stimato</w:t>
      </w:r>
      <w:r w:rsidRPr="00B9146F">
        <w:rPr>
          <w:sz w:val="22"/>
          <w:szCs w:val="22"/>
        </w:rPr>
        <w:t xml:space="preserve"> comprensivo di ogni eventuale opzione, rinnovo o proroga</w:t>
      </w:r>
      <w:r w:rsidR="007A0000" w:rsidRPr="00B9146F">
        <w:rPr>
          <w:sz w:val="22"/>
          <w:szCs w:val="22"/>
        </w:rPr>
        <w:t xml:space="preserve"> (6 mesi)</w:t>
      </w:r>
      <w:r w:rsidRPr="00B9146F">
        <w:rPr>
          <w:sz w:val="22"/>
          <w:szCs w:val="22"/>
        </w:rPr>
        <w:t xml:space="preserve"> dell’appalto,</w:t>
      </w:r>
      <w:r w:rsidR="00637436">
        <w:rPr>
          <w:sz w:val="22"/>
          <w:szCs w:val="22"/>
        </w:rPr>
        <w:t xml:space="preserve"> </w:t>
      </w:r>
      <w:r w:rsidR="00F304D2" w:rsidRPr="00B9146F">
        <w:rPr>
          <w:sz w:val="22"/>
          <w:szCs w:val="22"/>
        </w:rPr>
        <w:t xml:space="preserve">nonché dell’eventuale attivazione del quinto d’obbligo </w:t>
      </w:r>
      <w:r w:rsidRPr="00B9146F">
        <w:rPr>
          <w:b/>
          <w:bCs/>
          <w:sz w:val="22"/>
          <w:szCs w:val="22"/>
        </w:rPr>
        <w:t>è pari ad €</w:t>
      </w:r>
      <w:r w:rsidR="00835087" w:rsidRPr="00B9146F">
        <w:rPr>
          <w:b/>
          <w:bCs/>
          <w:sz w:val="22"/>
          <w:szCs w:val="22"/>
        </w:rPr>
        <w:t xml:space="preserve"> 1.</w:t>
      </w:r>
      <w:r w:rsidR="00637436">
        <w:rPr>
          <w:b/>
          <w:bCs/>
          <w:sz w:val="22"/>
          <w:szCs w:val="22"/>
        </w:rPr>
        <w:t>404</w:t>
      </w:r>
      <w:r w:rsidR="00835087" w:rsidRPr="00B9146F">
        <w:rPr>
          <w:b/>
          <w:bCs/>
          <w:sz w:val="22"/>
          <w:szCs w:val="22"/>
        </w:rPr>
        <w:t>.0</w:t>
      </w:r>
      <w:r w:rsidR="00C371DB" w:rsidRPr="00B9146F">
        <w:rPr>
          <w:b/>
          <w:bCs/>
          <w:sz w:val="22"/>
          <w:szCs w:val="22"/>
        </w:rPr>
        <w:t>00,00</w:t>
      </w:r>
      <w:r w:rsidRPr="00B9146F">
        <w:rPr>
          <w:sz w:val="22"/>
          <w:szCs w:val="22"/>
        </w:rPr>
        <w:t xml:space="preserve"> </w:t>
      </w:r>
      <w:r w:rsidRPr="00B9146F">
        <w:rPr>
          <w:i/>
          <w:iCs/>
          <w:sz w:val="22"/>
          <w:szCs w:val="22"/>
        </w:rPr>
        <w:t>(</w:t>
      </w:r>
      <w:proofErr w:type="spellStart"/>
      <w:r w:rsidR="00C371DB" w:rsidRPr="00B9146F">
        <w:rPr>
          <w:i/>
          <w:iCs/>
          <w:sz w:val="22"/>
          <w:szCs w:val="22"/>
        </w:rPr>
        <w:t>unmilio</w:t>
      </w:r>
      <w:r w:rsidR="003B7FAD">
        <w:rPr>
          <w:i/>
          <w:iCs/>
          <w:sz w:val="22"/>
          <w:szCs w:val="22"/>
        </w:rPr>
        <w:t>nequattrocentoquattro</w:t>
      </w:r>
      <w:r w:rsidR="00835087" w:rsidRPr="00B9146F">
        <w:rPr>
          <w:i/>
          <w:iCs/>
          <w:sz w:val="22"/>
          <w:szCs w:val="22"/>
        </w:rPr>
        <w:t>mila</w:t>
      </w:r>
      <w:proofErr w:type="spellEnd"/>
      <w:r w:rsidRPr="00B9146F">
        <w:rPr>
          <w:i/>
          <w:iCs/>
          <w:sz w:val="22"/>
          <w:szCs w:val="22"/>
        </w:rPr>
        <w:t>/</w:t>
      </w:r>
      <w:r w:rsidR="00C371DB" w:rsidRPr="00B9146F">
        <w:rPr>
          <w:i/>
          <w:iCs/>
          <w:sz w:val="22"/>
          <w:szCs w:val="22"/>
        </w:rPr>
        <w:t>00</w:t>
      </w:r>
      <w:r w:rsidRPr="00936FD6">
        <w:rPr>
          <w:sz w:val="22"/>
          <w:szCs w:val="22"/>
        </w:rPr>
        <w:t>)</w:t>
      </w:r>
      <w:r w:rsidR="0020429F" w:rsidRPr="00936FD6">
        <w:rPr>
          <w:sz w:val="22"/>
          <w:szCs w:val="22"/>
        </w:rPr>
        <w:t>, come meglio dettagliato nella tabella che segue</w:t>
      </w:r>
      <w:r w:rsidR="003B7FAD">
        <w:rPr>
          <w:sz w:val="22"/>
          <w:szCs w:val="22"/>
        </w:rPr>
        <w:t>.</w:t>
      </w:r>
    </w:p>
    <w:p w:rsidR="00176395" w:rsidRPr="003A43DF" w:rsidRDefault="00176395" w:rsidP="00936FD6">
      <w:pPr>
        <w:pStyle w:val="Predefinito"/>
        <w:jc w:val="both"/>
        <w:rPr>
          <w:sz w:val="22"/>
          <w:szCs w:val="22"/>
        </w:rPr>
      </w:pPr>
    </w:p>
    <w:p w:rsidR="0058084D" w:rsidRPr="003A43DF" w:rsidRDefault="00042A1B">
      <w:pPr>
        <w:pStyle w:val="Corpotesto"/>
        <w:ind w:right="289"/>
        <w:rPr>
          <w:sz w:val="22"/>
          <w:szCs w:val="22"/>
        </w:rPr>
      </w:pPr>
      <w:r w:rsidRPr="003A43DF">
        <w:rPr>
          <w:sz w:val="22"/>
          <w:szCs w:val="22"/>
        </w:rPr>
        <w:t>Tutte le spese inerenti</w:t>
      </w:r>
      <w:r w:rsidRPr="003A43DF">
        <w:rPr>
          <w:spacing w:val="1"/>
          <w:sz w:val="22"/>
          <w:szCs w:val="22"/>
        </w:rPr>
        <w:t xml:space="preserve"> </w:t>
      </w:r>
      <w:r w:rsidRPr="003A43DF">
        <w:rPr>
          <w:sz w:val="22"/>
          <w:szCs w:val="22"/>
        </w:rPr>
        <w:t>al presente appalto e conseguenti, nessuna esclusa ed eccettuata, nonché tutti i contributi, spese e quant’altro inerente o</w:t>
      </w:r>
      <w:r w:rsidRPr="003A43DF">
        <w:rPr>
          <w:spacing w:val="1"/>
          <w:sz w:val="22"/>
          <w:szCs w:val="22"/>
        </w:rPr>
        <w:t xml:space="preserve"> </w:t>
      </w:r>
      <w:r w:rsidRPr="003A43DF">
        <w:rPr>
          <w:sz w:val="22"/>
          <w:szCs w:val="22"/>
        </w:rPr>
        <w:t xml:space="preserve">pertinente </w:t>
      </w:r>
      <w:r w:rsidR="00904470" w:rsidRPr="003A43DF">
        <w:rPr>
          <w:sz w:val="22"/>
          <w:szCs w:val="22"/>
        </w:rPr>
        <w:t>sono a carico dell’appaltatore.</w:t>
      </w:r>
    </w:p>
    <w:p w:rsidR="0058084D" w:rsidRPr="003A43DF" w:rsidRDefault="00042A1B">
      <w:pPr>
        <w:pStyle w:val="Corpotesto"/>
        <w:spacing w:before="7"/>
        <w:ind w:right="282"/>
        <w:rPr>
          <w:sz w:val="22"/>
          <w:szCs w:val="22"/>
        </w:rPr>
      </w:pPr>
      <w:r w:rsidRPr="0020429F">
        <w:rPr>
          <w:sz w:val="22"/>
          <w:szCs w:val="22"/>
        </w:rPr>
        <w:lastRenderedPageBreak/>
        <w:t>Qualora,</w:t>
      </w:r>
      <w:r w:rsidRPr="0020429F">
        <w:rPr>
          <w:spacing w:val="9"/>
          <w:sz w:val="22"/>
          <w:szCs w:val="22"/>
        </w:rPr>
        <w:t xml:space="preserve"> </w:t>
      </w:r>
      <w:r w:rsidRPr="0020429F">
        <w:rPr>
          <w:sz w:val="22"/>
          <w:szCs w:val="22"/>
        </w:rPr>
        <w:t>per</w:t>
      </w:r>
      <w:r w:rsidRPr="0020429F">
        <w:rPr>
          <w:spacing w:val="9"/>
          <w:sz w:val="22"/>
          <w:szCs w:val="22"/>
        </w:rPr>
        <w:t xml:space="preserve"> </w:t>
      </w:r>
      <w:r w:rsidRPr="0020429F">
        <w:rPr>
          <w:sz w:val="22"/>
          <w:szCs w:val="22"/>
        </w:rPr>
        <w:t>qualsiasi</w:t>
      </w:r>
      <w:r w:rsidRPr="0020429F">
        <w:rPr>
          <w:spacing w:val="10"/>
          <w:sz w:val="22"/>
          <w:szCs w:val="22"/>
        </w:rPr>
        <w:t xml:space="preserve"> </w:t>
      </w:r>
      <w:r w:rsidRPr="0020429F">
        <w:rPr>
          <w:sz w:val="22"/>
          <w:szCs w:val="22"/>
        </w:rPr>
        <w:t>motivo,</w:t>
      </w:r>
      <w:r w:rsidRPr="0020429F">
        <w:rPr>
          <w:spacing w:val="9"/>
          <w:sz w:val="22"/>
          <w:szCs w:val="22"/>
        </w:rPr>
        <w:t xml:space="preserve"> </w:t>
      </w:r>
      <w:r w:rsidRPr="0020429F">
        <w:rPr>
          <w:sz w:val="22"/>
          <w:szCs w:val="22"/>
        </w:rPr>
        <w:t>alla</w:t>
      </w:r>
      <w:r w:rsidRPr="0020429F">
        <w:rPr>
          <w:spacing w:val="6"/>
          <w:sz w:val="22"/>
          <w:szCs w:val="22"/>
        </w:rPr>
        <w:t xml:space="preserve"> </w:t>
      </w:r>
      <w:r w:rsidRPr="0020429F">
        <w:rPr>
          <w:sz w:val="22"/>
          <w:szCs w:val="22"/>
        </w:rPr>
        <w:t>scadenza</w:t>
      </w:r>
      <w:r w:rsidRPr="0020429F">
        <w:rPr>
          <w:spacing w:val="6"/>
          <w:sz w:val="22"/>
          <w:szCs w:val="22"/>
        </w:rPr>
        <w:t xml:space="preserve"> </w:t>
      </w:r>
      <w:r w:rsidRPr="0020429F">
        <w:rPr>
          <w:sz w:val="22"/>
          <w:szCs w:val="22"/>
        </w:rPr>
        <w:t>contrattuale</w:t>
      </w:r>
      <w:r w:rsidRPr="0020429F">
        <w:rPr>
          <w:spacing w:val="6"/>
          <w:sz w:val="22"/>
          <w:szCs w:val="22"/>
        </w:rPr>
        <w:t xml:space="preserve"> </w:t>
      </w:r>
      <w:r w:rsidRPr="0020429F">
        <w:rPr>
          <w:sz w:val="22"/>
          <w:szCs w:val="22"/>
        </w:rPr>
        <w:t>la</w:t>
      </w:r>
      <w:r w:rsidRPr="0020429F">
        <w:rPr>
          <w:spacing w:val="9"/>
          <w:sz w:val="22"/>
          <w:szCs w:val="22"/>
        </w:rPr>
        <w:t xml:space="preserve"> </w:t>
      </w:r>
      <w:r w:rsidRPr="0020429F">
        <w:rPr>
          <w:sz w:val="22"/>
          <w:szCs w:val="22"/>
        </w:rPr>
        <w:t>procedura</w:t>
      </w:r>
      <w:r w:rsidRPr="0020429F">
        <w:rPr>
          <w:spacing w:val="6"/>
          <w:sz w:val="22"/>
          <w:szCs w:val="22"/>
        </w:rPr>
        <w:t xml:space="preserve"> </w:t>
      </w:r>
      <w:r w:rsidRPr="0020429F">
        <w:rPr>
          <w:sz w:val="22"/>
          <w:szCs w:val="22"/>
        </w:rPr>
        <w:t>per</w:t>
      </w:r>
      <w:r w:rsidRPr="0020429F">
        <w:rPr>
          <w:spacing w:val="6"/>
          <w:sz w:val="22"/>
          <w:szCs w:val="22"/>
        </w:rPr>
        <w:t xml:space="preserve"> </w:t>
      </w:r>
      <w:r w:rsidRPr="0020429F">
        <w:rPr>
          <w:sz w:val="22"/>
          <w:szCs w:val="22"/>
        </w:rPr>
        <w:t>la</w:t>
      </w:r>
      <w:r w:rsidRPr="0020429F">
        <w:rPr>
          <w:spacing w:val="6"/>
          <w:sz w:val="22"/>
          <w:szCs w:val="22"/>
        </w:rPr>
        <w:t xml:space="preserve"> </w:t>
      </w:r>
      <w:r w:rsidRPr="0020429F">
        <w:rPr>
          <w:sz w:val="22"/>
          <w:szCs w:val="22"/>
        </w:rPr>
        <w:t>nuova</w:t>
      </w:r>
      <w:r w:rsidRPr="0020429F">
        <w:rPr>
          <w:spacing w:val="8"/>
          <w:sz w:val="22"/>
          <w:szCs w:val="22"/>
        </w:rPr>
        <w:t xml:space="preserve"> </w:t>
      </w:r>
      <w:r w:rsidRPr="0020429F">
        <w:rPr>
          <w:sz w:val="22"/>
          <w:szCs w:val="22"/>
        </w:rPr>
        <w:t>gestione</w:t>
      </w:r>
      <w:r w:rsidRPr="0020429F">
        <w:rPr>
          <w:spacing w:val="11"/>
          <w:sz w:val="22"/>
          <w:szCs w:val="22"/>
        </w:rPr>
        <w:t xml:space="preserve"> </w:t>
      </w:r>
      <w:r w:rsidRPr="0020429F">
        <w:rPr>
          <w:sz w:val="22"/>
          <w:szCs w:val="22"/>
        </w:rPr>
        <w:t>non</w:t>
      </w:r>
      <w:r w:rsidRPr="0020429F">
        <w:rPr>
          <w:spacing w:val="5"/>
          <w:sz w:val="22"/>
          <w:szCs w:val="22"/>
        </w:rPr>
        <w:t xml:space="preserve"> </w:t>
      </w:r>
      <w:r w:rsidRPr="0020429F">
        <w:rPr>
          <w:sz w:val="22"/>
          <w:szCs w:val="22"/>
        </w:rPr>
        <w:t>sia</w:t>
      </w:r>
      <w:r w:rsidRPr="0020429F">
        <w:rPr>
          <w:spacing w:val="6"/>
          <w:sz w:val="22"/>
          <w:szCs w:val="22"/>
        </w:rPr>
        <w:t xml:space="preserve"> </w:t>
      </w:r>
      <w:r w:rsidRPr="0020429F">
        <w:rPr>
          <w:sz w:val="22"/>
          <w:szCs w:val="22"/>
        </w:rPr>
        <w:t>ancora</w:t>
      </w:r>
      <w:r w:rsidRPr="0020429F">
        <w:rPr>
          <w:spacing w:val="6"/>
          <w:sz w:val="22"/>
          <w:szCs w:val="22"/>
        </w:rPr>
        <w:t xml:space="preserve"> </w:t>
      </w:r>
      <w:r w:rsidRPr="0020429F">
        <w:rPr>
          <w:sz w:val="22"/>
          <w:szCs w:val="22"/>
        </w:rPr>
        <w:t>esecutiva</w:t>
      </w:r>
      <w:r w:rsidRPr="00AF09EB">
        <w:rPr>
          <w:spacing w:val="8"/>
          <w:sz w:val="22"/>
          <w:szCs w:val="22"/>
        </w:rPr>
        <w:t xml:space="preserve"> </w:t>
      </w:r>
      <w:r w:rsidRPr="00AF09EB">
        <w:rPr>
          <w:sz w:val="22"/>
          <w:szCs w:val="22"/>
        </w:rPr>
        <w:t>e</w:t>
      </w:r>
      <w:r w:rsidRPr="00AF09EB">
        <w:rPr>
          <w:spacing w:val="1"/>
          <w:sz w:val="22"/>
          <w:szCs w:val="22"/>
        </w:rPr>
        <w:t xml:space="preserve"> </w:t>
      </w:r>
      <w:r w:rsidRPr="00AF09EB">
        <w:rPr>
          <w:sz w:val="22"/>
          <w:szCs w:val="22"/>
        </w:rPr>
        <w:t>la nuova ditta aggiudicataria non abbia assunto l'esercizio, o per qualsiasi altro motivo non prevedibile, la ditta us</w:t>
      </w:r>
      <w:r w:rsidRPr="00936FD6">
        <w:rPr>
          <w:sz w:val="22"/>
          <w:szCs w:val="22"/>
        </w:rPr>
        <w:t>cente,</w:t>
      </w:r>
      <w:r w:rsidRPr="00936FD6">
        <w:rPr>
          <w:spacing w:val="1"/>
          <w:sz w:val="22"/>
          <w:szCs w:val="22"/>
        </w:rPr>
        <w:t xml:space="preserve"> </w:t>
      </w:r>
      <w:r w:rsidRPr="00936FD6">
        <w:rPr>
          <w:sz w:val="22"/>
          <w:szCs w:val="22"/>
        </w:rPr>
        <w:t>se richiesto dall’Amministrazione, è tenuta a prestare il servizio fino all'insediamento della nuova ditta ed in ogni caso</w:t>
      </w:r>
      <w:r w:rsidRPr="00936FD6">
        <w:rPr>
          <w:spacing w:val="1"/>
          <w:sz w:val="22"/>
          <w:szCs w:val="22"/>
        </w:rPr>
        <w:t xml:space="preserve"> </w:t>
      </w:r>
      <w:r w:rsidRPr="00936FD6">
        <w:rPr>
          <w:sz w:val="22"/>
          <w:szCs w:val="22"/>
        </w:rPr>
        <w:t>non oltre</w:t>
      </w:r>
      <w:r w:rsidRPr="00936FD6">
        <w:rPr>
          <w:spacing w:val="1"/>
          <w:sz w:val="22"/>
          <w:szCs w:val="22"/>
        </w:rPr>
        <w:t xml:space="preserve"> </w:t>
      </w:r>
      <w:r w:rsidRPr="00936FD6">
        <w:rPr>
          <w:b/>
          <w:sz w:val="22"/>
          <w:szCs w:val="22"/>
        </w:rPr>
        <w:t>sei</w:t>
      </w:r>
      <w:r w:rsidRPr="00936FD6">
        <w:rPr>
          <w:b/>
          <w:spacing w:val="1"/>
          <w:sz w:val="22"/>
          <w:szCs w:val="22"/>
        </w:rPr>
        <w:t xml:space="preserve"> </w:t>
      </w:r>
      <w:r w:rsidRPr="00936FD6">
        <w:rPr>
          <w:b/>
          <w:sz w:val="22"/>
          <w:szCs w:val="22"/>
        </w:rPr>
        <w:t>mesi</w:t>
      </w:r>
      <w:r w:rsidRPr="00936FD6">
        <w:rPr>
          <w:b/>
          <w:spacing w:val="1"/>
          <w:sz w:val="22"/>
          <w:szCs w:val="22"/>
        </w:rPr>
        <w:t xml:space="preserve"> </w:t>
      </w:r>
      <w:r w:rsidRPr="00936FD6">
        <w:rPr>
          <w:sz w:val="22"/>
          <w:szCs w:val="22"/>
        </w:rPr>
        <w:t>dalla</w:t>
      </w:r>
      <w:r w:rsidRPr="00936FD6">
        <w:rPr>
          <w:spacing w:val="1"/>
          <w:sz w:val="22"/>
          <w:szCs w:val="22"/>
        </w:rPr>
        <w:t xml:space="preserve"> </w:t>
      </w:r>
      <w:r w:rsidRPr="00936FD6">
        <w:rPr>
          <w:sz w:val="22"/>
          <w:szCs w:val="22"/>
        </w:rPr>
        <w:t>scadenza,</w:t>
      </w:r>
      <w:r w:rsidRPr="00936FD6">
        <w:rPr>
          <w:spacing w:val="1"/>
          <w:sz w:val="22"/>
          <w:szCs w:val="22"/>
        </w:rPr>
        <w:t xml:space="preserve"> </w:t>
      </w:r>
      <w:r w:rsidRPr="00936FD6">
        <w:rPr>
          <w:sz w:val="22"/>
          <w:szCs w:val="22"/>
        </w:rPr>
        <w:t>alle</w:t>
      </w:r>
      <w:r w:rsidRPr="00936FD6">
        <w:rPr>
          <w:spacing w:val="1"/>
          <w:sz w:val="22"/>
          <w:szCs w:val="22"/>
        </w:rPr>
        <w:t xml:space="preserve"> </w:t>
      </w:r>
      <w:r w:rsidRPr="00936FD6">
        <w:rPr>
          <w:sz w:val="22"/>
          <w:szCs w:val="22"/>
        </w:rPr>
        <w:t>stesse</w:t>
      </w:r>
      <w:r w:rsidRPr="00936FD6">
        <w:rPr>
          <w:spacing w:val="1"/>
          <w:sz w:val="22"/>
          <w:szCs w:val="22"/>
        </w:rPr>
        <w:t xml:space="preserve"> </w:t>
      </w:r>
      <w:r w:rsidRPr="00936FD6">
        <w:rPr>
          <w:sz w:val="22"/>
          <w:szCs w:val="22"/>
        </w:rPr>
        <w:t>condizioni</w:t>
      </w:r>
      <w:r w:rsidRPr="00936FD6">
        <w:rPr>
          <w:spacing w:val="1"/>
          <w:sz w:val="22"/>
          <w:szCs w:val="22"/>
        </w:rPr>
        <w:t xml:space="preserve"> </w:t>
      </w:r>
      <w:r w:rsidRPr="00936FD6">
        <w:rPr>
          <w:sz w:val="22"/>
          <w:szCs w:val="22"/>
        </w:rPr>
        <w:t>e</w:t>
      </w:r>
      <w:r w:rsidRPr="00936FD6">
        <w:rPr>
          <w:spacing w:val="1"/>
          <w:sz w:val="22"/>
          <w:szCs w:val="22"/>
        </w:rPr>
        <w:t xml:space="preserve"> </w:t>
      </w:r>
      <w:r w:rsidRPr="00936FD6">
        <w:rPr>
          <w:sz w:val="22"/>
          <w:szCs w:val="22"/>
        </w:rPr>
        <w:t>patti</w:t>
      </w:r>
      <w:r w:rsidRPr="00936FD6">
        <w:rPr>
          <w:spacing w:val="1"/>
          <w:sz w:val="22"/>
          <w:szCs w:val="22"/>
        </w:rPr>
        <w:t xml:space="preserve"> </w:t>
      </w:r>
      <w:r w:rsidRPr="00936FD6">
        <w:rPr>
          <w:sz w:val="22"/>
          <w:szCs w:val="22"/>
        </w:rPr>
        <w:t>del</w:t>
      </w:r>
      <w:r w:rsidRPr="00936FD6">
        <w:rPr>
          <w:spacing w:val="1"/>
          <w:sz w:val="22"/>
          <w:szCs w:val="22"/>
        </w:rPr>
        <w:t xml:space="preserve"> </w:t>
      </w:r>
      <w:r w:rsidRPr="00936FD6">
        <w:rPr>
          <w:sz w:val="22"/>
          <w:szCs w:val="22"/>
        </w:rPr>
        <w:t>presente</w:t>
      </w:r>
      <w:r w:rsidRPr="00936FD6">
        <w:rPr>
          <w:spacing w:val="1"/>
          <w:sz w:val="22"/>
          <w:szCs w:val="22"/>
        </w:rPr>
        <w:t xml:space="preserve"> </w:t>
      </w:r>
      <w:r w:rsidRPr="00936FD6">
        <w:rPr>
          <w:sz w:val="22"/>
          <w:szCs w:val="22"/>
        </w:rPr>
        <w:t>capitolato.</w:t>
      </w:r>
      <w:r w:rsidRPr="00936FD6">
        <w:rPr>
          <w:spacing w:val="1"/>
          <w:sz w:val="22"/>
          <w:szCs w:val="22"/>
        </w:rPr>
        <w:t xml:space="preserve"> </w:t>
      </w:r>
      <w:r w:rsidRPr="00936FD6">
        <w:rPr>
          <w:sz w:val="22"/>
          <w:szCs w:val="22"/>
        </w:rPr>
        <w:t>L’appaltatore</w:t>
      </w:r>
      <w:r w:rsidRPr="00936FD6">
        <w:rPr>
          <w:spacing w:val="1"/>
          <w:sz w:val="22"/>
          <w:szCs w:val="22"/>
        </w:rPr>
        <w:t xml:space="preserve"> </w:t>
      </w:r>
      <w:r w:rsidRPr="00936FD6">
        <w:rPr>
          <w:sz w:val="22"/>
          <w:szCs w:val="22"/>
        </w:rPr>
        <w:t>non potrà</w:t>
      </w:r>
      <w:r w:rsidRPr="00936FD6">
        <w:rPr>
          <w:spacing w:val="1"/>
          <w:sz w:val="22"/>
          <w:szCs w:val="22"/>
        </w:rPr>
        <w:t xml:space="preserve"> </w:t>
      </w:r>
      <w:r w:rsidRPr="00936FD6">
        <w:rPr>
          <w:sz w:val="22"/>
          <w:szCs w:val="22"/>
        </w:rPr>
        <w:t>pretendere alla cessazione alcun indennizzo per addizioni o miglioramenti sussistenti e non rimovibili, se ciò non sarà</w:t>
      </w:r>
      <w:r w:rsidRPr="00936FD6">
        <w:rPr>
          <w:spacing w:val="1"/>
          <w:sz w:val="22"/>
          <w:szCs w:val="22"/>
        </w:rPr>
        <w:t xml:space="preserve"> </w:t>
      </w:r>
      <w:r w:rsidRPr="00936FD6">
        <w:rPr>
          <w:sz w:val="22"/>
          <w:szCs w:val="22"/>
        </w:rPr>
        <w:t>stato preventivamente concordato</w:t>
      </w:r>
      <w:r w:rsidRPr="00936FD6">
        <w:rPr>
          <w:spacing w:val="1"/>
          <w:sz w:val="22"/>
          <w:szCs w:val="22"/>
        </w:rPr>
        <w:t xml:space="preserve"> </w:t>
      </w:r>
      <w:r w:rsidRPr="00936FD6">
        <w:rPr>
          <w:sz w:val="22"/>
          <w:szCs w:val="22"/>
        </w:rPr>
        <w:t>con</w:t>
      </w:r>
      <w:r w:rsidRPr="00936FD6">
        <w:rPr>
          <w:spacing w:val="-1"/>
          <w:sz w:val="22"/>
          <w:szCs w:val="22"/>
        </w:rPr>
        <w:t xml:space="preserve"> </w:t>
      </w:r>
      <w:r w:rsidRPr="00936FD6">
        <w:rPr>
          <w:sz w:val="22"/>
          <w:szCs w:val="22"/>
        </w:rPr>
        <w:t>il</w:t>
      </w:r>
      <w:r w:rsidRPr="00936FD6">
        <w:rPr>
          <w:spacing w:val="-1"/>
          <w:sz w:val="22"/>
          <w:szCs w:val="22"/>
        </w:rPr>
        <w:t xml:space="preserve"> </w:t>
      </w:r>
      <w:r w:rsidRPr="00936FD6">
        <w:rPr>
          <w:sz w:val="22"/>
          <w:szCs w:val="22"/>
        </w:rPr>
        <w:t>Comune.</w:t>
      </w:r>
      <w:r w:rsidR="002376CF" w:rsidRPr="00936FD6">
        <w:rPr>
          <w:sz w:val="22"/>
          <w:szCs w:val="22"/>
        </w:rPr>
        <w:t xml:space="preserve"> </w:t>
      </w:r>
    </w:p>
    <w:p w:rsidR="00842A7E" w:rsidRDefault="00842A7E">
      <w:pPr>
        <w:pStyle w:val="Corpotesto"/>
        <w:spacing w:before="7"/>
        <w:ind w:right="282"/>
        <w:rPr>
          <w:sz w:val="22"/>
          <w:szCs w:val="22"/>
        </w:rPr>
      </w:pPr>
    </w:p>
    <w:p w:rsidR="00E97CC3" w:rsidRPr="00936FD6" w:rsidRDefault="0020429F" w:rsidP="00E97CC3">
      <w:pPr>
        <w:pStyle w:val="Corpotesto"/>
        <w:spacing w:before="7"/>
        <w:ind w:right="282"/>
        <w:rPr>
          <w:sz w:val="22"/>
          <w:szCs w:val="22"/>
        </w:rPr>
      </w:pPr>
      <w:r>
        <w:rPr>
          <w:sz w:val="22"/>
          <w:szCs w:val="22"/>
        </w:rPr>
        <w:t>Inoltre l</w:t>
      </w:r>
      <w:r w:rsidR="00E97CC3">
        <w:rPr>
          <w:sz w:val="22"/>
          <w:szCs w:val="22"/>
        </w:rPr>
        <w:t xml:space="preserve">’art. 4 del CSA prevede anche una </w:t>
      </w:r>
      <w:r w:rsidR="00E97CC3" w:rsidRPr="00936FD6">
        <w:rPr>
          <w:sz w:val="22"/>
          <w:szCs w:val="22"/>
        </w:rPr>
        <w:t xml:space="preserve">Variazione fino a concorrenza del quinto dell’importo del contratto: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 </w:t>
      </w:r>
    </w:p>
    <w:p w:rsidR="002376CF" w:rsidRDefault="002376CF">
      <w:pPr>
        <w:pStyle w:val="Corpotesto"/>
        <w:spacing w:before="7"/>
        <w:ind w:right="282"/>
        <w:rPr>
          <w:sz w:val="22"/>
          <w:szCs w:val="22"/>
        </w:rPr>
      </w:pPr>
    </w:p>
    <w:p w:rsidR="00E97CC3" w:rsidRDefault="00E97CC3" w:rsidP="00E97CC3">
      <w:pPr>
        <w:pStyle w:val="Corpotesto"/>
        <w:spacing w:before="7"/>
        <w:ind w:right="282"/>
        <w:rPr>
          <w:sz w:val="22"/>
          <w:szCs w:val="22"/>
        </w:rPr>
      </w:pPr>
    </w:p>
    <w:p w:rsidR="00E97CC3" w:rsidRPr="00936FD6" w:rsidRDefault="00E97CC3" w:rsidP="00E97CC3">
      <w:pPr>
        <w:pStyle w:val="Corpotesto"/>
        <w:spacing w:before="7"/>
        <w:ind w:right="282"/>
        <w:rPr>
          <w:sz w:val="22"/>
          <w:szCs w:val="22"/>
        </w:rPr>
      </w:pPr>
      <w:r>
        <w:rPr>
          <w:sz w:val="22"/>
          <w:szCs w:val="22"/>
        </w:rPr>
        <w:t>Pertanto</w:t>
      </w:r>
      <w:r w:rsidRPr="00936FD6">
        <w:rPr>
          <w:sz w:val="22"/>
          <w:szCs w:val="22"/>
        </w:rPr>
        <w:t xml:space="preserve"> </w:t>
      </w:r>
      <w:r w:rsidR="003B7FAD">
        <w:rPr>
          <w:sz w:val="22"/>
          <w:szCs w:val="22"/>
        </w:rPr>
        <w:t>i</w:t>
      </w:r>
      <w:r w:rsidRPr="00936FD6">
        <w:rPr>
          <w:sz w:val="22"/>
          <w:szCs w:val="22"/>
        </w:rPr>
        <w:t>l valore globale stimato dell’appalto è pari ad € .</w:t>
      </w:r>
      <w:r w:rsidR="0020429F">
        <w:rPr>
          <w:sz w:val="22"/>
          <w:szCs w:val="22"/>
        </w:rPr>
        <w:t xml:space="preserve">1.404.000,00 </w:t>
      </w:r>
      <w:r w:rsidR="0020429F" w:rsidRPr="00B9146F">
        <w:rPr>
          <w:i/>
          <w:iCs/>
          <w:sz w:val="22"/>
          <w:szCs w:val="22"/>
        </w:rPr>
        <w:t>(</w:t>
      </w:r>
      <w:proofErr w:type="spellStart"/>
      <w:r w:rsidR="0020429F" w:rsidRPr="00B9146F">
        <w:rPr>
          <w:i/>
          <w:iCs/>
          <w:sz w:val="22"/>
          <w:szCs w:val="22"/>
        </w:rPr>
        <w:t>unmili</w:t>
      </w:r>
      <w:r w:rsidR="003B7FAD">
        <w:rPr>
          <w:i/>
          <w:iCs/>
          <w:sz w:val="22"/>
          <w:szCs w:val="22"/>
        </w:rPr>
        <w:t>onequattrocentoquatro</w:t>
      </w:r>
      <w:r w:rsidR="0020429F" w:rsidRPr="00B9146F">
        <w:rPr>
          <w:i/>
          <w:iCs/>
          <w:sz w:val="22"/>
          <w:szCs w:val="22"/>
        </w:rPr>
        <w:t>mila</w:t>
      </w:r>
      <w:proofErr w:type="spellEnd"/>
      <w:r w:rsidR="0020429F" w:rsidRPr="00B9146F">
        <w:rPr>
          <w:i/>
          <w:iCs/>
          <w:sz w:val="22"/>
          <w:szCs w:val="22"/>
        </w:rPr>
        <w:t>/00)</w:t>
      </w:r>
      <w:r w:rsidR="0020429F">
        <w:rPr>
          <w:sz w:val="22"/>
          <w:szCs w:val="22"/>
        </w:rPr>
        <w:t xml:space="preserve"> </w:t>
      </w:r>
      <w:r w:rsidRPr="00936FD6">
        <w:rPr>
          <w:sz w:val="22"/>
          <w:szCs w:val="22"/>
        </w:rPr>
        <w:t xml:space="preserve"> al netto di Iva  cosi suddiviso:</w:t>
      </w:r>
    </w:p>
    <w:p w:rsidR="00E97CC3" w:rsidRPr="00E97CC3" w:rsidRDefault="00E97CC3" w:rsidP="00E97CC3">
      <w:pPr>
        <w:pStyle w:val="Corpotesto"/>
        <w:spacing w:before="7"/>
        <w:ind w:right="282"/>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746"/>
      </w:tblGrid>
      <w:tr w:rsidR="00E97CC3" w:rsidRPr="00E97CC3" w:rsidTr="00CA54CC">
        <w:tc>
          <w:tcPr>
            <w:tcW w:w="5949" w:type="dxa"/>
            <w:shd w:val="clear" w:color="auto" w:fill="auto"/>
          </w:tcPr>
          <w:p w:rsidR="00E97CC3" w:rsidRPr="00E97CC3" w:rsidRDefault="00E97CC3" w:rsidP="00E97CC3">
            <w:pPr>
              <w:pStyle w:val="Corpotesto"/>
              <w:spacing w:before="7"/>
              <w:ind w:right="282"/>
            </w:pPr>
            <w:r w:rsidRPr="00E97CC3">
              <w:rPr>
                <w:b/>
              </w:rPr>
              <w:t xml:space="preserve">Importo </w:t>
            </w:r>
            <w:r>
              <w:rPr>
                <w:b/>
              </w:rPr>
              <w:t>appalto</w:t>
            </w:r>
            <w:r w:rsidR="00AF09EB">
              <w:rPr>
                <w:b/>
              </w:rPr>
              <w:t xml:space="preserve"> base d’asta</w:t>
            </w:r>
          </w:p>
        </w:tc>
        <w:tc>
          <w:tcPr>
            <w:tcW w:w="3265" w:type="dxa"/>
            <w:shd w:val="clear" w:color="auto" w:fill="auto"/>
          </w:tcPr>
          <w:p w:rsidR="00E97CC3" w:rsidRPr="00E97CC3" w:rsidRDefault="00AF09EB" w:rsidP="00E97CC3">
            <w:pPr>
              <w:pStyle w:val="Corpotesto"/>
              <w:spacing w:before="7"/>
              <w:ind w:right="282"/>
            </w:pPr>
            <w:r>
              <w:t>520.000,00</w:t>
            </w:r>
          </w:p>
        </w:tc>
      </w:tr>
      <w:tr w:rsidR="00E97CC3" w:rsidRPr="00E97CC3" w:rsidTr="00CA54CC">
        <w:tc>
          <w:tcPr>
            <w:tcW w:w="5949" w:type="dxa"/>
            <w:shd w:val="clear" w:color="auto" w:fill="auto"/>
          </w:tcPr>
          <w:p w:rsidR="00E97CC3" w:rsidRPr="00936FD6" w:rsidRDefault="00E97CC3" w:rsidP="00E97CC3">
            <w:pPr>
              <w:pStyle w:val="Corpotesto"/>
              <w:spacing w:before="7"/>
              <w:ind w:right="282"/>
            </w:pPr>
            <w:r w:rsidRPr="00936FD6">
              <w:t>Importo per l’opzione di rinnovo</w:t>
            </w:r>
          </w:p>
        </w:tc>
        <w:tc>
          <w:tcPr>
            <w:tcW w:w="3265" w:type="dxa"/>
            <w:shd w:val="clear" w:color="auto" w:fill="auto"/>
          </w:tcPr>
          <w:p w:rsidR="00E97CC3" w:rsidRPr="0081363F" w:rsidRDefault="00AF09EB" w:rsidP="00E97CC3">
            <w:pPr>
              <w:pStyle w:val="Corpotesto"/>
              <w:spacing w:before="7"/>
              <w:ind w:right="282"/>
            </w:pPr>
            <w:r>
              <w:t>520.000,00</w:t>
            </w:r>
          </w:p>
        </w:tc>
      </w:tr>
      <w:tr w:rsidR="00E97CC3" w:rsidRPr="00E97CC3" w:rsidTr="00CA54CC">
        <w:tc>
          <w:tcPr>
            <w:tcW w:w="5949" w:type="dxa"/>
            <w:shd w:val="clear" w:color="auto" w:fill="auto"/>
          </w:tcPr>
          <w:p w:rsidR="00E97CC3" w:rsidRPr="00E97CC3" w:rsidRDefault="00E97CC3" w:rsidP="00E97CC3">
            <w:pPr>
              <w:pStyle w:val="Corpotesto"/>
              <w:spacing w:before="7"/>
              <w:ind w:right="282"/>
            </w:pPr>
            <w:r w:rsidRPr="00E97CC3">
              <w:t>Importo per l’opzione di proroga</w:t>
            </w:r>
          </w:p>
        </w:tc>
        <w:tc>
          <w:tcPr>
            <w:tcW w:w="3265" w:type="dxa"/>
            <w:shd w:val="clear" w:color="auto" w:fill="auto"/>
          </w:tcPr>
          <w:p w:rsidR="00E97CC3" w:rsidRPr="00E97CC3" w:rsidRDefault="00AF09EB" w:rsidP="00E97CC3">
            <w:pPr>
              <w:pStyle w:val="Corpotesto"/>
              <w:spacing w:before="7"/>
              <w:ind w:right="282"/>
            </w:pPr>
            <w:r>
              <w:t>260.000,00</w:t>
            </w:r>
          </w:p>
        </w:tc>
      </w:tr>
      <w:tr w:rsidR="00E97CC3" w:rsidRPr="00E97CC3" w:rsidTr="00CA54CC">
        <w:tc>
          <w:tcPr>
            <w:tcW w:w="5949" w:type="dxa"/>
            <w:shd w:val="clear" w:color="auto" w:fill="auto"/>
          </w:tcPr>
          <w:p w:rsidR="00E97CC3" w:rsidRPr="00E97CC3" w:rsidRDefault="00E97CC3" w:rsidP="00E97CC3">
            <w:pPr>
              <w:pStyle w:val="Corpotesto"/>
              <w:spacing w:before="7"/>
              <w:ind w:right="282"/>
            </w:pPr>
            <w:r w:rsidRPr="00E97CC3">
              <w:t>Importo massimo del quinto d’obbligo, in caso di variazioni in aumento</w:t>
            </w:r>
          </w:p>
        </w:tc>
        <w:tc>
          <w:tcPr>
            <w:tcW w:w="3265" w:type="dxa"/>
            <w:shd w:val="clear" w:color="auto" w:fill="auto"/>
          </w:tcPr>
          <w:p w:rsidR="00E97CC3" w:rsidRPr="00E97CC3" w:rsidRDefault="00AF09EB" w:rsidP="00E97CC3">
            <w:pPr>
              <w:pStyle w:val="Corpotesto"/>
              <w:spacing w:before="7"/>
              <w:ind w:right="282"/>
            </w:pPr>
            <w:r>
              <w:t>104.000,00</w:t>
            </w:r>
          </w:p>
        </w:tc>
      </w:tr>
      <w:tr w:rsidR="00E97CC3" w:rsidRPr="00E97CC3" w:rsidTr="00CA54CC">
        <w:tc>
          <w:tcPr>
            <w:tcW w:w="5949" w:type="dxa"/>
            <w:shd w:val="clear" w:color="auto" w:fill="auto"/>
          </w:tcPr>
          <w:p w:rsidR="00E97CC3" w:rsidRPr="00E97CC3" w:rsidRDefault="00E97CC3" w:rsidP="00E97CC3">
            <w:pPr>
              <w:pStyle w:val="Corpotesto"/>
              <w:spacing w:before="7"/>
              <w:ind w:right="282"/>
            </w:pPr>
            <w:r w:rsidRPr="00E97CC3">
              <w:rPr>
                <w:b/>
                <w:bCs/>
              </w:rPr>
              <w:t>Valore globale stimato</w:t>
            </w:r>
          </w:p>
        </w:tc>
        <w:tc>
          <w:tcPr>
            <w:tcW w:w="3265" w:type="dxa"/>
            <w:shd w:val="clear" w:color="auto" w:fill="auto"/>
          </w:tcPr>
          <w:p w:rsidR="00E97CC3" w:rsidRPr="00E97CC3" w:rsidRDefault="00AF09EB" w:rsidP="00E97CC3">
            <w:pPr>
              <w:pStyle w:val="Corpotesto"/>
              <w:spacing w:before="7"/>
              <w:ind w:right="282"/>
              <w:rPr>
                <w:i/>
                <w:iCs/>
              </w:rPr>
            </w:pPr>
            <w:r>
              <w:rPr>
                <w:i/>
                <w:iCs/>
              </w:rPr>
              <w:t>1.404.000,00</w:t>
            </w:r>
            <w:r w:rsidR="00E97CC3" w:rsidRPr="00E97CC3">
              <w:rPr>
                <w:i/>
                <w:iCs/>
              </w:rPr>
              <w:t>[</w:t>
            </w:r>
            <w:proofErr w:type="spellStart"/>
            <w:r>
              <w:rPr>
                <w:i/>
                <w:iCs/>
              </w:rPr>
              <w:t>unmilionequattrocentoquattromila</w:t>
            </w:r>
            <w:proofErr w:type="spellEnd"/>
            <w:r w:rsidR="00E97CC3" w:rsidRPr="00E97CC3">
              <w:rPr>
                <w:i/>
                <w:iCs/>
              </w:rPr>
              <w:t>]</w:t>
            </w:r>
          </w:p>
        </w:tc>
      </w:tr>
    </w:tbl>
    <w:p w:rsidR="00E97CC3" w:rsidRPr="00E97CC3" w:rsidRDefault="00E97CC3" w:rsidP="00E97CC3">
      <w:pPr>
        <w:pStyle w:val="Corpotesto"/>
        <w:spacing w:before="7"/>
        <w:ind w:right="282"/>
      </w:pPr>
    </w:p>
    <w:p w:rsidR="00E97CC3" w:rsidRDefault="00E97CC3">
      <w:pPr>
        <w:pStyle w:val="Corpotesto"/>
        <w:spacing w:before="7"/>
        <w:ind w:right="282"/>
        <w:rPr>
          <w:sz w:val="22"/>
          <w:szCs w:val="22"/>
        </w:rPr>
      </w:pPr>
    </w:p>
    <w:p w:rsidR="002376CF" w:rsidRPr="003A43DF" w:rsidRDefault="002376CF" w:rsidP="00936FD6">
      <w:pPr>
        <w:pStyle w:val="Corpotesto"/>
        <w:spacing w:before="7"/>
        <w:ind w:left="0" w:right="282"/>
        <w:rPr>
          <w:sz w:val="22"/>
          <w:szCs w:val="22"/>
        </w:rPr>
      </w:pPr>
    </w:p>
    <w:p w:rsidR="00D066A0" w:rsidRPr="003A43DF" w:rsidRDefault="00D066A0" w:rsidP="003A43DF">
      <w:pPr>
        <w:pStyle w:val="Corpotesto"/>
        <w:spacing w:before="7"/>
        <w:ind w:right="282"/>
        <w:rPr>
          <w:sz w:val="22"/>
          <w:szCs w:val="22"/>
        </w:rPr>
      </w:pPr>
      <w:r w:rsidRPr="003A43DF">
        <w:rPr>
          <w:sz w:val="22"/>
          <w:szCs w:val="22"/>
        </w:rPr>
        <w:t xml:space="preserve">Si applica   </w:t>
      </w:r>
      <w:r w:rsidR="00FC2611">
        <w:rPr>
          <w:sz w:val="22"/>
          <w:szCs w:val="22"/>
        </w:rPr>
        <w:t xml:space="preserve">la parte VI </w:t>
      </w:r>
      <w:r w:rsidRPr="003A43DF">
        <w:rPr>
          <w:sz w:val="22"/>
          <w:szCs w:val="22"/>
        </w:rPr>
        <w:t xml:space="preserve">del decreto legislativo </w:t>
      </w:r>
      <w:r w:rsidR="00FC2611">
        <w:rPr>
          <w:sz w:val="22"/>
          <w:szCs w:val="22"/>
        </w:rPr>
        <w:t>36/2023</w:t>
      </w:r>
      <w:r w:rsidRPr="003A43DF">
        <w:rPr>
          <w:sz w:val="22"/>
          <w:szCs w:val="22"/>
        </w:rPr>
        <w:t xml:space="preserve"> -   in tema di esecuzione di un servizio o di una fornitura (avvio, sospensioni, riprese, proroghe, varianti, ultimazione, attestazione di regolare esecuzione), nonché </w:t>
      </w:r>
      <w:r w:rsidR="00FC2611">
        <w:rPr>
          <w:sz w:val="22"/>
          <w:szCs w:val="22"/>
        </w:rPr>
        <w:t>l’allegato II.14 al citato decreto legislativo</w:t>
      </w:r>
      <w:r w:rsidRPr="003A43DF">
        <w:rPr>
          <w:sz w:val="22"/>
          <w:szCs w:val="22"/>
        </w:rPr>
        <w:t>.</w:t>
      </w:r>
    </w:p>
    <w:p w:rsidR="00D066A0" w:rsidRPr="003A43DF" w:rsidRDefault="00D066A0" w:rsidP="003A43DF">
      <w:pPr>
        <w:pStyle w:val="Corpotesto"/>
        <w:spacing w:before="7"/>
        <w:ind w:right="282"/>
        <w:rPr>
          <w:sz w:val="22"/>
          <w:szCs w:val="22"/>
        </w:rPr>
      </w:pPr>
      <w:r w:rsidRPr="003A43DF">
        <w:rPr>
          <w:sz w:val="22"/>
          <w:szCs w:val="22"/>
        </w:rPr>
        <w:t xml:space="preserve">Nello specifico all’atto di avvio e di cessazione del servizio e/o di subentro di nuovo appaltatore verrà effettuato in contraddittorio un verbale di </w:t>
      </w:r>
      <w:r w:rsidR="007B59B2" w:rsidRPr="003A43DF">
        <w:rPr>
          <w:sz w:val="22"/>
          <w:szCs w:val="22"/>
        </w:rPr>
        <w:t xml:space="preserve">consegna/riconsegna del servizio con </w:t>
      </w:r>
      <w:r w:rsidRPr="003A43DF">
        <w:rPr>
          <w:sz w:val="22"/>
          <w:szCs w:val="22"/>
        </w:rPr>
        <w:t>consistenza dello stato dei luoghi accompagnato da dettagliata documentazione fotografica.</w:t>
      </w:r>
    </w:p>
    <w:p w:rsidR="00ED7B99" w:rsidRPr="003A43DF" w:rsidRDefault="00ED7B99" w:rsidP="00ED7B99">
      <w:pPr>
        <w:pStyle w:val="Corpotesto"/>
        <w:ind w:left="0"/>
        <w:jc w:val="left"/>
        <w:rPr>
          <w:sz w:val="22"/>
          <w:szCs w:val="22"/>
        </w:rPr>
      </w:pPr>
    </w:p>
    <w:p w:rsidR="00ED7B99" w:rsidRPr="003A43DF" w:rsidRDefault="00ED7B99" w:rsidP="00ED7B99">
      <w:pPr>
        <w:spacing w:before="1"/>
        <w:ind w:left="275" w:right="296"/>
        <w:jc w:val="both"/>
      </w:pPr>
      <w:r w:rsidRPr="003A43DF">
        <w:t>L’aggiudicatario ha ogni e più ampia facoltà di organizzare i servizi e le attività di cui al presente appalto nel modo più opportuno, garantendo comunque una presenza quotidiana di personale durante l’orario di custodia e per la capacità e numero tale da assicurare l’espletamento delle attività.</w:t>
      </w:r>
    </w:p>
    <w:p w:rsidR="00ED7B99" w:rsidRPr="003A43DF" w:rsidRDefault="00ED7B99" w:rsidP="00D066A0">
      <w:pPr>
        <w:pStyle w:val="Standard"/>
        <w:spacing w:line="360" w:lineRule="auto"/>
        <w:ind w:left="15" w:hanging="15"/>
        <w:jc w:val="both"/>
        <w:rPr>
          <w:rFonts w:eastAsia="Times New Roman" w:cs="Times New Roman"/>
          <w:kern w:val="0"/>
          <w:sz w:val="22"/>
          <w:szCs w:val="22"/>
          <w:lang w:eastAsia="en-US" w:bidi="ar-SA"/>
        </w:rPr>
      </w:pPr>
    </w:p>
    <w:p w:rsidR="00ED7B99" w:rsidRPr="003A43DF" w:rsidRDefault="007B59B2" w:rsidP="00ED7B99">
      <w:pPr>
        <w:pStyle w:val="Corpotesto"/>
        <w:ind w:left="0"/>
        <w:jc w:val="left"/>
        <w:rPr>
          <w:b/>
          <w:sz w:val="22"/>
          <w:szCs w:val="22"/>
        </w:rPr>
      </w:pPr>
      <w:r w:rsidRPr="003A43DF">
        <w:rPr>
          <w:b/>
          <w:sz w:val="22"/>
          <w:szCs w:val="22"/>
        </w:rPr>
        <w:t>Locali</w:t>
      </w:r>
    </w:p>
    <w:p w:rsidR="00ED7B99" w:rsidRPr="003A43DF" w:rsidRDefault="00ED7B99" w:rsidP="00ED7B99">
      <w:pPr>
        <w:pStyle w:val="Corpotesto"/>
        <w:spacing w:before="1"/>
        <w:ind w:right="115"/>
        <w:rPr>
          <w:sz w:val="22"/>
          <w:szCs w:val="22"/>
        </w:rPr>
      </w:pPr>
      <w:r w:rsidRPr="003A43DF">
        <w:rPr>
          <w:sz w:val="22"/>
          <w:szCs w:val="22"/>
        </w:rPr>
        <w:t>Per quanto attiene il ricovero di attrezzature da lavoro, macchinari, materiali, etc. il Comune di</w:t>
      </w:r>
      <w:r w:rsidRPr="003A43DF">
        <w:rPr>
          <w:spacing w:val="1"/>
          <w:sz w:val="22"/>
          <w:szCs w:val="22"/>
        </w:rPr>
        <w:t xml:space="preserve"> </w:t>
      </w:r>
      <w:r w:rsidRPr="003A43DF">
        <w:rPr>
          <w:sz w:val="22"/>
          <w:szCs w:val="22"/>
        </w:rPr>
        <w:t>Rho</w:t>
      </w:r>
      <w:r w:rsidRPr="003A43DF">
        <w:rPr>
          <w:spacing w:val="-3"/>
          <w:sz w:val="22"/>
          <w:szCs w:val="22"/>
        </w:rPr>
        <w:t xml:space="preserve"> </w:t>
      </w:r>
      <w:r w:rsidRPr="003A43DF">
        <w:rPr>
          <w:sz w:val="22"/>
          <w:szCs w:val="22"/>
        </w:rPr>
        <w:t>non</w:t>
      </w:r>
      <w:r w:rsidRPr="003A43DF">
        <w:rPr>
          <w:spacing w:val="-1"/>
          <w:sz w:val="22"/>
          <w:szCs w:val="22"/>
        </w:rPr>
        <w:t xml:space="preserve"> </w:t>
      </w:r>
      <w:r w:rsidRPr="003A43DF">
        <w:rPr>
          <w:sz w:val="22"/>
          <w:szCs w:val="22"/>
        </w:rPr>
        <w:t>assicura all’impresa alcun magazzino</w:t>
      </w:r>
      <w:r w:rsidRPr="003A43DF">
        <w:rPr>
          <w:spacing w:val="-1"/>
          <w:sz w:val="22"/>
          <w:szCs w:val="22"/>
        </w:rPr>
        <w:t xml:space="preserve"> </w:t>
      </w:r>
      <w:r w:rsidRPr="003A43DF">
        <w:rPr>
          <w:sz w:val="22"/>
          <w:szCs w:val="22"/>
        </w:rPr>
        <w:t>o</w:t>
      </w:r>
      <w:r w:rsidRPr="003A43DF">
        <w:rPr>
          <w:spacing w:val="-1"/>
          <w:sz w:val="22"/>
          <w:szCs w:val="22"/>
        </w:rPr>
        <w:t xml:space="preserve"> </w:t>
      </w:r>
      <w:r w:rsidRPr="003A43DF">
        <w:rPr>
          <w:sz w:val="22"/>
          <w:szCs w:val="22"/>
        </w:rPr>
        <w:t>rimessa</w:t>
      </w:r>
      <w:r w:rsidRPr="003A43DF">
        <w:rPr>
          <w:spacing w:val="-3"/>
          <w:sz w:val="22"/>
          <w:szCs w:val="22"/>
        </w:rPr>
        <w:t xml:space="preserve"> </w:t>
      </w:r>
      <w:r w:rsidRPr="003A43DF">
        <w:rPr>
          <w:sz w:val="22"/>
          <w:szCs w:val="22"/>
        </w:rPr>
        <w:t>in</w:t>
      </w:r>
      <w:r w:rsidRPr="003A43DF">
        <w:rPr>
          <w:spacing w:val="-1"/>
          <w:sz w:val="22"/>
          <w:szCs w:val="22"/>
        </w:rPr>
        <w:t xml:space="preserve"> </w:t>
      </w:r>
      <w:r w:rsidRPr="003A43DF">
        <w:rPr>
          <w:sz w:val="22"/>
          <w:szCs w:val="22"/>
        </w:rPr>
        <w:t>alcun</w:t>
      </w:r>
      <w:r w:rsidRPr="003A43DF">
        <w:rPr>
          <w:spacing w:val="-1"/>
          <w:sz w:val="22"/>
          <w:szCs w:val="22"/>
        </w:rPr>
        <w:t xml:space="preserve"> </w:t>
      </w:r>
      <w:r w:rsidRPr="003A43DF">
        <w:rPr>
          <w:sz w:val="22"/>
          <w:szCs w:val="22"/>
        </w:rPr>
        <w:t>cimitero.</w:t>
      </w:r>
    </w:p>
    <w:p w:rsidR="00ED7B99" w:rsidRDefault="00ED7B99" w:rsidP="00ED7B99">
      <w:pPr>
        <w:pStyle w:val="Corpotesto"/>
        <w:ind w:right="110"/>
        <w:rPr>
          <w:sz w:val="22"/>
          <w:szCs w:val="22"/>
        </w:rPr>
      </w:pPr>
      <w:r w:rsidRPr="003A43DF">
        <w:rPr>
          <w:sz w:val="22"/>
          <w:szCs w:val="22"/>
        </w:rPr>
        <w:t xml:space="preserve">L’impresa è tenuta a ricoverare tutti i mezzi e gli strumenti di lavoro, per quanto possibile, </w:t>
      </w:r>
      <w:r w:rsidR="009145C2" w:rsidRPr="003A43DF">
        <w:rPr>
          <w:sz w:val="22"/>
          <w:szCs w:val="22"/>
        </w:rPr>
        <w:t xml:space="preserve"> nell’area apposita adibita a magazzino presso il Cimitero del Capoluogo</w:t>
      </w:r>
      <w:r w:rsidRPr="003A43DF">
        <w:rPr>
          <w:sz w:val="22"/>
          <w:szCs w:val="22"/>
        </w:rPr>
        <w:t>,</w:t>
      </w:r>
      <w:r w:rsidRPr="003A43DF">
        <w:rPr>
          <w:spacing w:val="1"/>
          <w:sz w:val="22"/>
          <w:szCs w:val="22"/>
        </w:rPr>
        <w:t xml:space="preserve"> </w:t>
      </w:r>
      <w:r w:rsidRPr="003A43DF">
        <w:rPr>
          <w:sz w:val="22"/>
          <w:szCs w:val="22"/>
        </w:rPr>
        <w:t>fermo</w:t>
      </w:r>
      <w:r w:rsidRPr="003A43DF">
        <w:rPr>
          <w:spacing w:val="1"/>
          <w:sz w:val="22"/>
          <w:szCs w:val="22"/>
        </w:rPr>
        <w:t xml:space="preserve"> </w:t>
      </w:r>
      <w:r w:rsidRPr="003A43DF">
        <w:rPr>
          <w:sz w:val="22"/>
          <w:szCs w:val="22"/>
        </w:rPr>
        <w:t>restando</w:t>
      </w:r>
      <w:r w:rsidRPr="003A43DF">
        <w:rPr>
          <w:spacing w:val="1"/>
          <w:sz w:val="22"/>
          <w:szCs w:val="22"/>
        </w:rPr>
        <w:t xml:space="preserve"> </w:t>
      </w:r>
      <w:r w:rsidRPr="003A43DF">
        <w:rPr>
          <w:sz w:val="22"/>
          <w:szCs w:val="22"/>
        </w:rPr>
        <w:t>che</w:t>
      </w:r>
      <w:r w:rsidRPr="003A43DF">
        <w:rPr>
          <w:spacing w:val="1"/>
          <w:sz w:val="22"/>
          <w:szCs w:val="22"/>
        </w:rPr>
        <w:t xml:space="preserve"> </w:t>
      </w:r>
      <w:r w:rsidRPr="003A43DF">
        <w:rPr>
          <w:sz w:val="22"/>
          <w:szCs w:val="22"/>
        </w:rPr>
        <w:t>potrà</w:t>
      </w:r>
      <w:r w:rsidRPr="003A43DF">
        <w:rPr>
          <w:spacing w:val="1"/>
          <w:sz w:val="22"/>
          <w:szCs w:val="22"/>
        </w:rPr>
        <w:t xml:space="preserve"> </w:t>
      </w:r>
      <w:r w:rsidRPr="003A43DF">
        <w:rPr>
          <w:sz w:val="22"/>
          <w:szCs w:val="22"/>
        </w:rPr>
        <w:t>ricoverare</w:t>
      </w:r>
      <w:r w:rsidRPr="003A43DF">
        <w:rPr>
          <w:spacing w:val="1"/>
          <w:sz w:val="22"/>
          <w:szCs w:val="22"/>
        </w:rPr>
        <w:t xml:space="preserve"> </w:t>
      </w:r>
      <w:r w:rsidRPr="003A43DF">
        <w:rPr>
          <w:sz w:val="22"/>
          <w:szCs w:val="22"/>
        </w:rPr>
        <w:t>gli</w:t>
      </w:r>
      <w:r w:rsidRPr="003A43DF">
        <w:rPr>
          <w:spacing w:val="1"/>
          <w:sz w:val="22"/>
          <w:szCs w:val="22"/>
        </w:rPr>
        <w:t xml:space="preserve"> </w:t>
      </w:r>
      <w:r w:rsidRPr="003A43DF">
        <w:rPr>
          <w:sz w:val="22"/>
          <w:szCs w:val="22"/>
        </w:rPr>
        <w:t>attrezzi</w:t>
      </w:r>
      <w:r w:rsidRPr="003A43DF">
        <w:rPr>
          <w:spacing w:val="1"/>
          <w:sz w:val="22"/>
          <w:szCs w:val="22"/>
        </w:rPr>
        <w:t xml:space="preserve"> </w:t>
      </w:r>
      <w:r w:rsidRPr="003A43DF">
        <w:rPr>
          <w:sz w:val="22"/>
          <w:szCs w:val="22"/>
        </w:rPr>
        <w:t>anche</w:t>
      </w:r>
      <w:r w:rsidRPr="003A43DF">
        <w:rPr>
          <w:spacing w:val="1"/>
          <w:sz w:val="22"/>
          <w:szCs w:val="22"/>
        </w:rPr>
        <w:t xml:space="preserve"> </w:t>
      </w:r>
      <w:r w:rsidRPr="003A43DF">
        <w:rPr>
          <w:sz w:val="22"/>
          <w:szCs w:val="22"/>
        </w:rPr>
        <w:t>in</w:t>
      </w:r>
      <w:r w:rsidRPr="003A43DF">
        <w:rPr>
          <w:spacing w:val="1"/>
          <w:sz w:val="22"/>
          <w:szCs w:val="22"/>
        </w:rPr>
        <w:t xml:space="preserve"> </w:t>
      </w:r>
      <w:r w:rsidRPr="003A43DF">
        <w:rPr>
          <w:sz w:val="22"/>
          <w:szCs w:val="22"/>
        </w:rPr>
        <w:t>locali</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sua</w:t>
      </w:r>
      <w:r w:rsidRPr="003A43DF">
        <w:rPr>
          <w:spacing w:val="1"/>
          <w:sz w:val="22"/>
          <w:szCs w:val="22"/>
        </w:rPr>
        <w:t xml:space="preserve"> </w:t>
      </w:r>
      <w:r w:rsidRPr="003A43DF">
        <w:rPr>
          <w:sz w:val="22"/>
          <w:szCs w:val="22"/>
        </w:rPr>
        <w:t>disponibilità</w:t>
      </w:r>
      <w:r w:rsidRPr="003A43DF">
        <w:rPr>
          <w:spacing w:val="1"/>
          <w:sz w:val="22"/>
          <w:szCs w:val="22"/>
        </w:rPr>
        <w:t xml:space="preserve"> </w:t>
      </w:r>
      <w:r w:rsidRPr="003A43DF">
        <w:rPr>
          <w:sz w:val="22"/>
          <w:szCs w:val="22"/>
        </w:rPr>
        <w:t>fuori</w:t>
      </w:r>
      <w:r w:rsidRPr="003A43DF">
        <w:rPr>
          <w:spacing w:val="1"/>
          <w:sz w:val="22"/>
          <w:szCs w:val="22"/>
        </w:rPr>
        <w:t xml:space="preserve"> </w:t>
      </w:r>
      <w:r w:rsidRPr="003A43DF">
        <w:rPr>
          <w:sz w:val="22"/>
          <w:szCs w:val="22"/>
        </w:rPr>
        <w:t>dall'area</w:t>
      </w:r>
      <w:r w:rsidRPr="003A43DF">
        <w:rPr>
          <w:spacing w:val="1"/>
          <w:sz w:val="22"/>
          <w:szCs w:val="22"/>
        </w:rPr>
        <w:t xml:space="preserve"> </w:t>
      </w:r>
      <w:r w:rsidRPr="003A43DF">
        <w:rPr>
          <w:sz w:val="22"/>
          <w:szCs w:val="22"/>
        </w:rPr>
        <w:t>cimiteriale</w:t>
      </w:r>
      <w:r w:rsidRPr="003A43DF">
        <w:rPr>
          <w:spacing w:val="-2"/>
          <w:sz w:val="22"/>
          <w:szCs w:val="22"/>
        </w:rPr>
        <w:t xml:space="preserve"> </w:t>
      </w:r>
      <w:r w:rsidRPr="003A43DF">
        <w:rPr>
          <w:sz w:val="22"/>
          <w:szCs w:val="22"/>
        </w:rPr>
        <w:t>.</w:t>
      </w:r>
    </w:p>
    <w:p w:rsidR="00B07B5C" w:rsidRDefault="00B07B5C" w:rsidP="00ED7B99">
      <w:pPr>
        <w:pStyle w:val="Corpotesto"/>
        <w:ind w:right="110"/>
        <w:rPr>
          <w:sz w:val="22"/>
          <w:szCs w:val="22"/>
        </w:rPr>
      </w:pPr>
    </w:p>
    <w:p w:rsidR="00B07B5C" w:rsidRDefault="000C29F1" w:rsidP="00B9146F">
      <w:pPr>
        <w:pStyle w:val="Corpotesto"/>
        <w:ind w:right="110"/>
        <w:jc w:val="center"/>
        <w:rPr>
          <w:b/>
          <w:sz w:val="22"/>
          <w:szCs w:val="22"/>
        </w:rPr>
      </w:pPr>
      <w:r w:rsidRPr="00B9146F">
        <w:rPr>
          <w:b/>
          <w:sz w:val="22"/>
          <w:szCs w:val="22"/>
        </w:rPr>
        <w:t xml:space="preserve">ART.3 </w:t>
      </w:r>
      <w:r>
        <w:rPr>
          <w:b/>
          <w:sz w:val="22"/>
          <w:szCs w:val="22"/>
        </w:rPr>
        <w:t xml:space="preserve">- </w:t>
      </w:r>
      <w:r w:rsidRPr="00B9146F">
        <w:rPr>
          <w:b/>
          <w:sz w:val="22"/>
          <w:szCs w:val="22"/>
        </w:rPr>
        <w:t>REQUISITI DI PARTECIPAZIONE</w:t>
      </w:r>
    </w:p>
    <w:p w:rsidR="000C29F1" w:rsidRPr="00B9146F" w:rsidRDefault="000C29F1" w:rsidP="00B9146F">
      <w:pPr>
        <w:pStyle w:val="Corpotesto"/>
        <w:ind w:right="110"/>
        <w:jc w:val="center"/>
        <w:rPr>
          <w:b/>
          <w:sz w:val="22"/>
          <w:szCs w:val="22"/>
        </w:rPr>
      </w:pPr>
    </w:p>
    <w:p w:rsidR="00D066A0" w:rsidRPr="0095508A" w:rsidRDefault="00B07B5C" w:rsidP="00004A37">
      <w:pPr>
        <w:pStyle w:val="Corpotesto"/>
        <w:spacing w:before="7"/>
        <w:ind w:left="0" w:right="282"/>
        <w:rPr>
          <w:sz w:val="22"/>
          <w:szCs w:val="22"/>
        </w:rPr>
      </w:pPr>
      <w:r w:rsidRPr="00B9146F">
        <w:rPr>
          <w:rFonts w:eastAsiaTheme="minorHAnsi"/>
          <w:b/>
          <w:bCs/>
          <w:sz w:val="18"/>
          <w:szCs w:val="18"/>
        </w:rPr>
        <w:t>SOGGETTI AMMESSI IN FORMA SINGOLA E ASSOCIATA E CONDIZIONI DI PARTECIPAZIONE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Gli operatori economici possono partecipare alla presente gara in forma singola o associata, purché in possesso dei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requisiti prescritti dai successivi articoli.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Ai soggetti costituiti in forma associata si applicano le disposizioni di cui agli articoli 67 e 68 del Codice.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 consorzi di cui all’articolo 65 del Codice che intendono eseguire le prestazioni tramite i propri consorziati sono tenuti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ad indicare per quali consorziati il consorzio concorre.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Possono essere esclusi dalla gara, previo contraddittorio, i raggruppamenti temporanei costituiti da due o più operatori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lastRenderedPageBreak/>
        <w:t>economici che singolarmente hanno i requisiti per partecipare alla gara. Tale facoltà non opera nel caso in cui 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raggruppamenti sono costituiti da imprese controllate e/o collegate ai sensi dell’articolo 2359 c.c.</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Il concorrente che partecipa alla gara in una delle forme di seguito indicate è escluso nel caso in cui la stazione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appaltante accerti la sussistenza di rilevanti indizi tali da far ritenere che le offerte degli operatori economici siano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imputabili ad un unico centro decisionale a cagione di accordi intercorsi con altri operatori economici partecipanti alla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stessa gara: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partecipazione in più di un raggruppamento temporaneo o consorzio ordinario di concorrenti o aggregazione di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operatori economici aderenti al contratto di rete (nel prosieguo, aggregazione di retisti)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partecipazione sia in raggruppamento o consorzio ordinario di concorrenti sia in forma individuale: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partecipazione sia in aggregazione di retisti sia in forma individuale. Tale esclusione non si applica alle retiste non</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partecipanti all’aggregazione, le quali possono presentare offerta, per la medesima gara [in caso di suddivisione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dell’appalto in lotti distinti sostituire “alla gara” con “al singolo lotto”], in forma singola o associata;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partecipazione di un consorzio che ha designato un consorziato esecutore il quale, a sua volta, partecipa in una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qualsiasi altra forma.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Nel caso venga accertato quanto sopra, si provvede ad informare gli operatori economici coinvolti i quali possono, entro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10 giorni dimostrare che la circostanza non ha influito sulla gara, né è idonea a incidere sulla capacità di rispettare gli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obblighi contrattuali.</w:t>
      </w:r>
    </w:p>
    <w:p w:rsidR="000C29F1" w:rsidRPr="00B9146F" w:rsidRDefault="000C29F1" w:rsidP="00B07B5C">
      <w:pPr>
        <w:widowControl/>
        <w:adjustRightInd w:val="0"/>
        <w:rPr>
          <w:rFonts w:eastAsiaTheme="minorHAnsi"/>
          <w:sz w:val="18"/>
          <w:szCs w:val="18"/>
        </w:rPr>
      </w:pP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GENERALI E ALTRE CAUSE DI ESCLUSIONE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 concorrenti devono essere in possesso, a pena di esclusione, dei requisiti di ordine generale previsti dal Codice nonché</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xml:space="preserve">degli ulteriori requisiti indicati nel </w:t>
      </w:r>
      <w:r w:rsidR="00B56A51" w:rsidRPr="00B9146F">
        <w:rPr>
          <w:rFonts w:eastAsiaTheme="minorHAnsi"/>
          <w:sz w:val="18"/>
          <w:szCs w:val="18"/>
        </w:rPr>
        <w:t>disciplinare di gara</w:t>
      </w:r>
      <w:r w:rsidRPr="00B9146F">
        <w:rPr>
          <w:rFonts w:eastAsiaTheme="minorHAnsi"/>
          <w:sz w:val="18"/>
          <w:szCs w:val="18"/>
        </w:rPr>
        <w:t>.</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La sussistenza delle cause automatiche di esclusione di cui all’articolo 94 comporta l’esclusione diretta mentre la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sussistenza delle cause di esclusione non automatica di cui all’articolo 95 deve essere accertata previo contraddittorio con</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l’operatore economico.</w:t>
      </w:r>
    </w:p>
    <w:p w:rsidR="000C29F1" w:rsidRPr="00B9146F" w:rsidRDefault="000C29F1" w:rsidP="00B07B5C">
      <w:pPr>
        <w:widowControl/>
        <w:adjustRightInd w:val="0"/>
        <w:rPr>
          <w:rFonts w:eastAsiaTheme="minorHAnsi"/>
          <w:sz w:val="18"/>
          <w:szCs w:val="18"/>
        </w:rPr>
      </w:pP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WHITE LIST</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Si indica che nel servizio sono ricomprese attività esposte a rischio di infiltrazione mafiosa come individuate al comma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xml:space="preserve">53 dell'articolo 1 della legge 6 novembre 2012, n. </w:t>
      </w:r>
      <w:r w:rsidR="006C173B" w:rsidRPr="00B9146F">
        <w:rPr>
          <w:rFonts w:eastAsiaTheme="minorHAnsi"/>
          <w:sz w:val="18"/>
          <w:szCs w:val="18"/>
        </w:rPr>
        <w:t>190 – servizi cimiteriali</w:t>
      </w:r>
      <w:r w:rsidRPr="00B9146F">
        <w:rPr>
          <w:rFonts w:eastAsiaTheme="minorHAnsi"/>
          <w:sz w:val="18"/>
          <w:szCs w:val="18"/>
        </w:rPr>
        <w:t>.</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Pertanto, sia le imprese concorrenti che gli eventuali subappaltatori che svolgono attività previste dall'art. 1, c.53 della L.</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190/2012 devono essere iscritte nell'elenco di cui al comma 52 della medesima L. 190/2012.</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Gli operatori economici devono possedere</w:t>
      </w:r>
      <w:r w:rsidRPr="00B9146F">
        <w:rPr>
          <w:rFonts w:eastAsiaTheme="minorHAnsi"/>
          <w:b/>
          <w:bCs/>
          <w:sz w:val="18"/>
          <w:szCs w:val="18"/>
        </w:rPr>
        <w:t xml:space="preserve">, </w:t>
      </w:r>
      <w:r w:rsidRPr="00B9146F">
        <w:rPr>
          <w:rFonts w:eastAsiaTheme="minorHAnsi"/>
          <w:sz w:val="18"/>
          <w:szCs w:val="18"/>
        </w:rPr>
        <w:t>pena l’esclusione dalla gara, l’iscrizione nell’elenco dei fornitori, prestatori di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xml:space="preserve">servizi ed esecutori di lavori non soggetti a tentativo di infiltrazione mafiosa </w:t>
      </w:r>
      <w:r w:rsidRPr="00B9146F">
        <w:rPr>
          <w:rFonts w:eastAsiaTheme="minorHAnsi"/>
          <w:b/>
          <w:bCs/>
          <w:sz w:val="18"/>
          <w:szCs w:val="18"/>
        </w:rPr>
        <w:t xml:space="preserve">(c.d. </w:t>
      </w:r>
      <w:proofErr w:type="spellStart"/>
      <w:r w:rsidRPr="00B9146F">
        <w:rPr>
          <w:rFonts w:eastAsiaTheme="minorHAnsi"/>
          <w:b/>
          <w:bCs/>
          <w:sz w:val="18"/>
          <w:szCs w:val="18"/>
        </w:rPr>
        <w:t>white</w:t>
      </w:r>
      <w:proofErr w:type="spellEnd"/>
      <w:r w:rsidRPr="00B9146F">
        <w:rPr>
          <w:rFonts w:eastAsiaTheme="minorHAnsi"/>
          <w:b/>
          <w:bCs/>
          <w:sz w:val="18"/>
          <w:szCs w:val="18"/>
        </w:rPr>
        <w:t xml:space="preserve"> list) </w:t>
      </w:r>
      <w:r w:rsidRPr="00B9146F">
        <w:rPr>
          <w:rFonts w:eastAsiaTheme="minorHAnsi"/>
          <w:sz w:val="18"/>
          <w:szCs w:val="18"/>
        </w:rPr>
        <w:t>istituito presso la Prefettura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della provincia in cui l’operatore economico ha la propria sede oppure devono aver presentato domanda di iscrizione al</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xml:space="preserve">predetto elenco (cfr. Circolare Ministero dell’Interno </w:t>
      </w:r>
      <w:proofErr w:type="spellStart"/>
      <w:r w:rsidRPr="00B9146F">
        <w:rPr>
          <w:rFonts w:eastAsiaTheme="minorHAnsi"/>
          <w:sz w:val="18"/>
          <w:szCs w:val="18"/>
        </w:rPr>
        <w:t>prot</w:t>
      </w:r>
      <w:proofErr w:type="spellEnd"/>
      <w:r w:rsidRPr="00B9146F">
        <w:rPr>
          <w:rFonts w:eastAsiaTheme="minorHAnsi"/>
          <w:sz w:val="18"/>
          <w:szCs w:val="18"/>
        </w:rPr>
        <w:t>. 25954 del 23 marzo 2016 e DPCM 18 aprile 2013 come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aggiornato dal DPCM 24 novembre 2016).</w:t>
      </w: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 xml:space="preserve">Self </w:t>
      </w:r>
      <w:proofErr w:type="spellStart"/>
      <w:r w:rsidRPr="00B9146F">
        <w:rPr>
          <w:rFonts w:eastAsiaTheme="minorHAnsi"/>
          <w:b/>
          <w:bCs/>
          <w:sz w:val="18"/>
          <w:szCs w:val="18"/>
        </w:rPr>
        <w:t>cleaning</w:t>
      </w:r>
      <w:proofErr w:type="spellEnd"/>
    </w:p>
    <w:p w:rsidR="00B07B5C" w:rsidRPr="00B9146F" w:rsidRDefault="00B07B5C" w:rsidP="00B07B5C">
      <w:pPr>
        <w:widowControl/>
        <w:adjustRightInd w:val="0"/>
        <w:rPr>
          <w:rFonts w:eastAsiaTheme="minorHAnsi"/>
          <w:sz w:val="18"/>
          <w:szCs w:val="18"/>
        </w:rPr>
      </w:pPr>
      <w:r w:rsidRPr="00B9146F">
        <w:rPr>
          <w:rFonts w:eastAsiaTheme="minorHAnsi"/>
          <w:sz w:val="18"/>
          <w:szCs w:val="18"/>
        </w:rPr>
        <w:t>Un operatore economico che si trovi in una delle situazioni di cui agli articoli 94 e 95, ad eccezione delle irregolarità</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contributive e fiscali definitivamente e non definitivamente accertate, può fornire prova di aver adottato misure (c.d. self</w:t>
      </w:r>
    </w:p>
    <w:p w:rsidR="00B07B5C" w:rsidRPr="00B9146F" w:rsidRDefault="00B07B5C" w:rsidP="00B07B5C">
      <w:pPr>
        <w:widowControl/>
        <w:adjustRightInd w:val="0"/>
        <w:rPr>
          <w:rFonts w:eastAsiaTheme="minorHAnsi"/>
          <w:sz w:val="18"/>
          <w:szCs w:val="18"/>
        </w:rPr>
      </w:pPr>
      <w:proofErr w:type="spellStart"/>
      <w:r w:rsidRPr="00B9146F">
        <w:rPr>
          <w:rFonts w:eastAsiaTheme="minorHAnsi"/>
          <w:sz w:val="18"/>
          <w:szCs w:val="18"/>
        </w:rPr>
        <w:t>cleaning</w:t>
      </w:r>
      <w:proofErr w:type="spellEnd"/>
      <w:r w:rsidRPr="00B9146F">
        <w:rPr>
          <w:rFonts w:eastAsiaTheme="minorHAnsi"/>
          <w:sz w:val="18"/>
          <w:szCs w:val="18"/>
        </w:rPr>
        <w:t>) sufficienti a dimostrare la sua affidabilità.</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Sono considerate misure sufficienti il risarcimento o l’impegno a risarcire qualunque danno causato dal reato 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dall’illecito, la dimostrazione di aver chiarito i fatti e le circostanze in modo globale collaborando attivamente con 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autorità investigative e di aver adottato provvedimenti concreti, di carattere tecnico, organizzativo o relativi al personale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idonei a prevenire ulteriori reati o illeciti.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Se le misure adottate sono ritenute sufficienti e tempestive, l’operatore economico non è escluso. Se dette misure sono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ritenute insufficienti e intempestive, la stazione appaltante ne comunica le ragioni all’operatore economico.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Non può avvalersi del self-</w:t>
      </w:r>
      <w:proofErr w:type="spellStart"/>
      <w:r w:rsidRPr="00B9146F">
        <w:rPr>
          <w:rFonts w:eastAsiaTheme="minorHAnsi"/>
          <w:sz w:val="18"/>
          <w:szCs w:val="18"/>
        </w:rPr>
        <w:t>cleaning</w:t>
      </w:r>
      <w:proofErr w:type="spellEnd"/>
      <w:r w:rsidRPr="00B9146F">
        <w:rPr>
          <w:rFonts w:eastAsiaTheme="minorHAnsi"/>
          <w:sz w:val="18"/>
          <w:szCs w:val="18"/>
        </w:rPr>
        <w:t xml:space="preserve"> l’operatore economico escluso con sentenza definitiva dalla partecipazione alle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procedure di affidamento o di concessione, nel corso del periodo di esclusione derivante da tale sentenza.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Nel caso in cui un raggruppamento/consorzio abbia estromesso o sostituito un partecipante/esecutore interessato da una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clausola di esclusione di cui agli articoli 94 e 95 del Codice, si valutano le misure adottate ai sensi dell’articolo 97 del</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Codice al fine di decidere sull’esclusione.</w:t>
      </w:r>
    </w:p>
    <w:p w:rsidR="00B07B5C" w:rsidRPr="00B9146F" w:rsidRDefault="00B07B5C" w:rsidP="00B07B5C">
      <w:pPr>
        <w:widowControl/>
        <w:adjustRightInd w:val="0"/>
        <w:rPr>
          <w:rFonts w:eastAsiaTheme="minorHAnsi"/>
          <w:b/>
          <w:bCs/>
          <w:sz w:val="14"/>
          <w:szCs w:val="14"/>
        </w:rPr>
      </w:pPr>
      <w:r w:rsidRPr="00B9146F">
        <w:rPr>
          <w:rFonts w:eastAsiaTheme="minorHAnsi"/>
          <w:b/>
          <w:bCs/>
          <w:sz w:val="18"/>
          <w:szCs w:val="18"/>
        </w:rPr>
        <w:t>A</w:t>
      </w:r>
      <w:r w:rsidRPr="00B9146F">
        <w:rPr>
          <w:rFonts w:eastAsiaTheme="minorHAnsi"/>
          <w:b/>
          <w:bCs/>
          <w:sz w:val="14"/>
          <w:szCs w:val="14"/>
        </w:rPr>
        <w:t>LTRE CAUSE DI ESCLUSIONE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xml:space="preserve">Sono esclusi gli operatori economici che abbiano affidato incarichi in violazione dell’articolo 53, comma 16 </w:t>
      </w:r>
      <w:r w:rsidRPr="00B9146F">
        <w:rPr>
          <w:rFonts w:eastAsiaTheme="minorHAnsi"/>
          <w:i/>
          <w:iCs/>
          <w:sz w:val="18"/>
          <w:szCs w:val="18"/>
        </w:rPr>
        <w:t>ter</w:t>
      </w:r>
      <w:r w:rsidRPr="00B9146F">
        <w:rPr>
          <w:rFonts w:eastAsiaTheme="minorHAnsi"/>
          <w:sz w:val="18"/>
          <w:szCs w:val="18"/>
        </w:rPr>
        <w:t>, del</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decreto legislativo del 2001 n. 165 a soggetti che hanno esercitato, in qualità di dipendenti, poteri autoritativi o negoziali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presso l’amministrazione affidante negli ultimi tre anni.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La mancata accettazione delle clausole contenute nel patto di integrità e il mancato rispetto dello stesso costituiscono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xml:space="preserve">causa di esclusione dalla gara, ai sensi dell’articolo 83 </w:t>
      </w:r>
      <w:r w:rsidRPr="00B9146F">
        <w:rPr>
          <w:rFonts w:eastAsiaTheme="minorHAnsi"/>
          <w:i/>
          <w:iCs/>
          <w:sz w:val="18"/>
          <w:szCs w:val="18"/>
        </w:rPr>
        <w:t xml:space="preserve">bis </w:t>
      </w:r>
      <w:r w:rsidRPr="00B9146F">
        <w:rPr>
          <w:rFonts w:eastAsiaTheme="minorHAnsi"/>
          <w:sz w:val="18"/>
          <w:szCs w:val="18"/>
        </w:rPr>
        <w:t>del decreto legislativo n. 159/2011.</w:t>
      </w:r>
    </w:p>
    <w:p w:rsidR="000C29F1" w:rsidRPr="00B9146F" w:rsidRDefault="000C29F1" w:rsidP="00B07B5C">
      <w:pPr>
        <w:widowControl/>
        <w:adjustRightInd w:val="0"/>
        <w:rPr>
          <w:rFonts w:eastAsiaTheme="minorHAnsi"/>
          <w:sz w:val="18"/>
          <w:szCs w:val="18"/>
        </w:rPr>
      </w:pP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SPECIALI E MEZZI DI PROVA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 concorrenti, a pena di esclusione, devono essere in possesso dei requisiti previsti nei commi seguenti.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La stazione appaltante verifica il possesso dei requisiti di ordine speciale accedendo al fascicolo virtuale dell’operatore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economico (FVOE).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L’operatore economico è tenuto ad inserire nel FVOE i dati e le informazioni richiesti per la comprova del requisito,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qualora questi non siano già presenti nel fascicolo o non siano già in possesso della stazione appaltante e non possano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essere acquisiti d’ufficio da quest’ultima.</w:t>
      </w:r>
    </w:p>
    <w:p w:rsidR="000C29F1" w:rsidRPr="00B9146F" w:rsidRDefault="000C29F1" w:rsidP="00B07B5C">
      <w:pPr>
        <w:widowControl/>
        <w:adjustRightInd w:val="0"/>
        <w:rPr>
          <w:rFonts w:eastAsiaTheme="minorHAnsi"/>
          <w:sz w:val="18"/>
          <w:szCs w:val="18"/>
        </w:rPr>
      </w:pP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lastRenderedPageBreak/>
        <w:t>REQUISITI DI IDONEITÀ PROFESSIONALE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Costituiscono requisiti di idoneità:</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a) iscrizione al registro tenuto dalla Camera di Commercio, industria, artigianato e agricoltura (C.C.I.A.A.) per il ramo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di attività oggetto dell’appalto o attività coerente ad esso (o analogo registro professionale dello Stato di provenienza per</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le imprese non aventi sede in Italia).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se cooperativa o consorzio di cooperative, iscrizione, ai sensi del D.M. 23.6.2004, anche all'Albo delle società cooperative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istituito presso il Ministero delle Attività produttive o secondo le modalità vigenti nello Stato di residenza;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se cooperativa sociale o consorzio di cooperative sociali, iscrizione anche ad Albi regionali, istituiti ai sensi dell'art. 9</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della L. 381/1991, o possesso dei requisiti necessari per l'ammissione a tali Albi.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Per l’operatore economico di altro Stato membro, non residente in Italia: iscrizione in uno dei registri professionali 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commerciali degli altri Stati membri di cui all’allegato II.11 del Codice;</w:t>
      </w:r>
    </w:p>
    <w:p w:rsidR="000C29F1" w:rsidRPr="00B9146F" w:rsidRDefault="000C29F1" w:rsidP="00B07B5C">
      <w:pPr>
        <w:widowControl/>
        <w:adjustRightInd w:val="0"/>
        <w:rPr>
          <w:rFonts w:eastAsiaTheme="minorHAnsi"/>
          <w:sz w:val="18"/>
          <w:szCs w:val="18"/>
        </w:rPr>
      </w:pP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DI CAPACITÀ ECONOMICA E FINANZIARIA</w:t>
      </w:r>
    </w:p>
    <w:p w:rsidR="00B56A51" w:rsidRPr="00936FD6" w:rsidRDefault="00B56A51" w:rsidP="00B56A51">
      <w:pPr>
        <w:widowControl/>
        <w:numPr>
          <w:ilvl w:val="0"/>
          <w:numId w:val="42"/>
        </w:numPr>
        <w:tabs>
          <w:tab w:val="left" w:pos="286"/>
        </w:tabs>
        <w:autoSpaceDE/>
        <w:autoSpaceDN/>
        <w:jc w:val="both"/>
        <w:rPr>
          <w:rFonts w:eastAsia="Garamond"/>
          <w:sz w:val="20"/>
          <w:szCs w:val="20"/>
        </w:rPr>
      </w:pPr>
      <w:r w:rsidRPr="00264371">
        <w:rPr>
          <w:rFonts w:eastAsia="Garamond"/>
          <w:b/>
          <w:sz w:val="20"/>
          <w:szCs w:val="20"/>
        </w:rPr>
        <w:t xml:space="preserve">Fatturato globale </w:t>
      </w:r>
      <w:r w:rsidR="00264371" w:rsidRPr="00936FD6">
        <w:rPr>
          <w:rFonts w:eastAsia="Garamond"/>
          <w:b/>
          <w:sz w:val="20"/>
          <w:szCs w:val="20"/>
        </w:rPr>
        <w:t>maturato nel triennio</w:t>
      </w:r>
      <w:r w:rsidRPr="00264371">
        <w:rPr>
          <w:rFonts w:eastAsia="Garamond"/>
          <w:b/>
          <w:sz w:val="20"/>
          <w:szCs w:val="20"/>
        </w:rPr>
        <w:t xml:space="preserve"> </w:t>
      </w:r>
      <w:r w:rsidRPr="00936FD6">
        <w:rPr>
          <w:rFonts w:eastAsia="Garamond"/>
          <w:sz w:val="20"/>
          <w:szCs w:val="20"/>
        </w:rPr>
        <w:t xml:space="preserve">2020 – 2021 - 2022 non inferiore a: </w:t>
      </w:r>
    </w:p>
    <w:p w:rsidR="00B56A51" w:rsidRPr="00936FD6" w:rsidRDefault="00B56A51" w:rsidP="00B56A51">
      <w:pPr>
        <w:ind w:left="851"/>
        <w:jc w:val="both"/>
        <w:rPr>
          <w:rFonts w:eastAsia="Garamond"/>
          <w:b/>
          <w:color w:val="0070C0"/>
          <w:sz w:val="20"/>
          <w:szCs w:val="20"/>
        </w:rPr>
      </w:pPr>
      <w:r w:rsidRPr="00936FD6">
        <w:rPr>
          <w:rFonts w:eastAsia="Garamond"/>
          <w:b/>
          <w:color w:val="0070C0"/>
          <w:sz w:val="20"/>
          <w:szCs w:val="20"/>
        </w:rPr>
        <w:t xml:space="preserve">€ </w:t>
      </w:r>
      <w:r w:rsidRPr="00936FD6">
        <w:rPr>
          <w:b/>
          <w:bCs/>
          <w:color w:val="0070C0"/>
          <w:sz w:val="20"/>
          <w:szCs w:val="20"/>
        </w:rPr>
        <w:t>1.040.000,00</w:t>
      </w:r>
    </w:p>
    <w:p w:rsidR="00B56A51" w:rsidRPr="00B9146F" w:rsidRDefault="00B56A51" w:rsidP="00B56A51">
      <w:pPr>
        <w:ind w:left="709"/>
        <w:jc w:val="both"/>
        <w:rPr>
          <w:sz w:val="20"/>
          <w:szCs w:val="20"/>
        </w:rPr>
      </w:pPr>
      <w:r w:rsidRPr="00B9146F">
        <w:rPr>
          <w:sz w:val="20"/>
          <w:szCs w:val="20"/>
        </w:rPr>
        <w:t>Motivazione dell'adozione del requisito:</w:t>
      </w:r>
    </w:p>
    <w:p w:rsidR="00B56A51" w:rsidRPr="00B9146F" w:rsidRDefault="00B56A51" w:rsidP="00B56A51">
      <w:pPr>
        <w:ind w:left="709"/>
        <w:jc w:val="both"/>
        <w:rPr>
          <w:sz w:val="20"/>
          <w:szCs w:val="20"/>
        </w:rPr>
      </w:pPr>
      <w:r w:rsidRPr="00B9146F">
        <w:rPr>
          <w:sz w:val="20"/>
          <w:szCs w:val="20"/>
        </w:rPr>
        <w:t xml:space="preserve">La stazione appaltante ritiene che il fatturato globale minimo sia un indicatore puntuale, certo ed affidabile con cui possa essere verificata la capacità economico-finanziaria degli operatori economici, stante la scarsa consistenza probatoria delle sole dichiarazioni bancarie e delle coperture assicurative. </w:t>
      </w:r>
    </w:p>
    <w:p w:rsidR="00B56A51" w:rsidRPr="00B9146F" w:rsidRDefault="00B56A51" w:rsidP="00B56A51">
      <w:pPr>
        <w:rPr>
          <w:sz w:val="20"/>
          <w:szCs w:val="20"/>
        </w:rPr>
      </w:pP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DI CAPACITÀ TECNICHE E PROFESSIONALI</w:t>
      </w:r>
    </w:p>
    <w:p w:rsidR="00264371" w:rsidRPr="00264371" w:rsidRDefault="00B56A51" w:rsidP="00264371">
      <w:pPr>
        <w:tabs>
          <w:tab w:val="left" w:pos="286"/>
        </w:tabs>
        <w:ind w:left="720"/>
        <w:jc w:val="both"/>
        <w:rPr>
          <w:rFonts w:eastAsia="Garamond"/>
          <w:sz w:val="20"/>
          <w:szCs w:val="20"/>
        </w:rPr>
      </w:pPr>
      <w:r w:rsidRPr="00264371">
        <w:rPr>
          <w:sz w:val="20"/>
          <w:szCs w:val="20"/>
        </w:rPr>
        <w:t xml:space="preserve">servizi analoghi prestati nell’ultimo triennio (2020/2021/2022) </w:t>
      </w:r>
      <w:r w:rsidR="00264371" w:rsidRPr="000627C8">
        <w:rPr>
          <w:rFonts w:eastAsia="Garamond"/>
          <w:sz w:val="20"/>
          <w:szCs w:val="20"/>
        </w:rPr>
        <w:t>Inerenti servizi cimiteriali per un fatturato,</w:t>
      </w:r>
      <w:r w:rsidR="00264371" w:rsidRPr="000627C8">
        <w:rPr>
          <w:rFonts w:eastAsia="Garamond"/>
          <w:b/>
          <w:sz w:val="20"/>
          <w:szCs w:val="20"/>
          <w:u w:val="single"/>
        </w:rPr>
        <w:t xml:space="preserve"> ad esclusione delle attività amministrative, </w:t>
      </w:r>
      <w:r w:rsidR="00CF0EAC" w:rsidRPr="000627C8">
        <w:rPr>
          <w:rFonts w:eastAsia="Garamond"/>
          <w:sz w:val="20"/>
          <w:szCs w:val="20"/>
          <w:u w:val="single"/>
        </w:rPr>
        <w:t>pari al valore dell’appalto, euro 520.000,00</w:t>
      </w:r>
      <w:r w:rsidR="00CF0EAC" w:rsidRPr="000627C8">
        <w:rPr>
          <w:rFonts w:eastAsia="Garamond"/>
          <w:sz w:val="20"/>
          <w:szCs w:val="20"/>
        </w:rPr>
        <w:t xml:space="preserve"> </w:t>
      </w:r>
      <w:r w:rsidR="00CF0EAC" w:rsidRPr="000627C8">
        <w:rPr>
          <w:rFonts w:eastAsia="Garamond"/>
          <w:b/>
          <w:sz w:val="20"/>
          <w:szCs w:val="20"/>
          <w:u w:val="single"/>
        </w:rPr>
        <w:t xml:space="preserve">ed in particolare </w:t>
      </w:r>
      <w:r w:rsidR="00264371" w:rsidRPr="000627C8">
        <w:rPr>
          <w:rFonts w:eastAsia="Garamond"/>
          <w:b/>
          <w:sz w:val="20"/>
          <w:szCs w:val="20"/>
          <w:u w:val="single"/>
        </w:rPr>
        <w:t>per le prestazioni inerenti le operazioni di sepoltura</w:t>
      </w:r>
      <w:r w:rsidR="00B508CF" w:rsidRPr="000627C8">
        <w:rPr>
          <w:rFonts w:eastAsia="Garamond"/>
          <w:b/>
          <w:sz w:val="20"/>
          <w:szCs w:val="20"/>
          <w:u w:val="single"/>
        </w:rPr>
        <w:t xml:space="preserve">, per un importo pari ad euro </w:t>
      </w:r>
      <w:r w:rsidR="00CF0EAC" w:rsidRPr="000627C8">
        <w:rPr>
          <w:rFonts w:eastAsia="Garamond"/>
          <w:b/>
          <w:sz w:val="20"/>
          <w:szCs w:val="20"/>
          <w:u w:val="single"/>
        </w:rPr>
        <w:t>22</w:t>
      </w:r>
      <w:r w:rsidR="00264371" w:rsidRPr="000627C8">
        <w:rPr>
          <w:rFonts w:eastAsia="Garamond"/>
          <w:b/>
          <w:sz w:val="20"/>
          <w:szCs w:val="20"/>
          <w:u w:val="single"/>
        </w:rPr>
        <w:t>0.000,00</w:t>
      </w:r>
      <w:r w:rsidR="00CF0EAC" w:rsidRPr="000627C8">
        <w:rPr>
          <w:rFonts w:eastAsia="Garamond"/>
          <w:b/>
          <w:sz w:val="20"/>
          <w:szCs w:val="20"/>
          <w:u w:val="single"/>
        </w:rPr>
        <w:t>;</w:t>
      </w:r>
    </w:p>
    <w:p w:rsidR="00B56A51" w:rsidRPr="00B9146F" w:rsidRDefault="00B56A51" w:rsidP="00B56A51">
      <w:pPr>
        <w:rPr>
          <w:rFonts w:eastAsia="Garamond"/>
          <w:sz w:val="20"/>
          <w:szCs w:val="20"/>
          <w:highlight w:val="green"/>
          <w:u w:val="single"/>
        </w:rPr>
      </w:pPr>
    </w:p>
    <w:p w:rsidR="00B56A51" w:rsidRPr="00B9146F" w:rsidRDefault="00B56A51" w:rsidP="00B56A51">
      <w:pPr>
        <w:ind w:left="284"/>
        <w:jc w:val="both"/>
        <w:rPr>
          <w:sz w:val="20"/>
          <w:szCs w:val="20"/>
        </w:rPr>
      </w:pPr>
      <w:r w:rsidRPr="00B9146F">
        <w:rPr>
          <w:sz w:val="20"/>
          <w:szCs w:val="20"/>
        </w:rPr>
        <w:t>Motivazione dell'adozione del requisito:</w:t>
      </w:r>
    </w:p>
    <w:p w:rsidR="00B56A51" w:rsidRPr="00B9146F" w:rsidRDefault="00B56A51" w:rsidP="00B56A51">
      <w:pPr>
        <w:ind w:left="284"/>
        <w:jc w:val="both"/>
        <w:rPr>
          <w:sz w:val="20"/>
          <w:szCs w:val="20"/>
        </w:rPr>
      </w:pPr>
      <w:r w:rsidRPr="00B9146F">
        <w:rPr>
          <w:sz w:val="20"/>
          <w:szCs w:val="20"/>
        </w:rPr>
        <w:t xml:space="preserve">La stazione appaltante ritiene che il fatturato globale minimo sia un indicatore puntuale, certo ed affidabile con cui possa essere verificata la capacità economico-finanziaria degli operatori economici, stante la scarsa consistenza probatoria delle sole dichiarazioni bancarie e delle coperture assicurative. </w:t>
      </w:r>
    </w:p>
    <w:p w:rsidR="00B56A51" w:rsidRPr="00B9146F" w:rsidRDefault="00B56A51" w:rsidP="00B56A51">
      <w:pPr>
        <w:ind w:left="286"/>
        <w:rPr>
          <w:rFonts w:eastAsia="Garamond"/>
          <w:sz w:val="20"/>
          <w:szCs w:val="20"/>
          <w:u w:val="single"/>
        </w:rPr>
      </w:pPr>
    </w:p>
    <w:p w:rsidR="00B56A51" w:rsidRPr="00B9146F" w:rsidRDefault="00B56A51" w:rsidP="00B56A51">
      <w:pPr>
        <w:ind w:left="286"/>
        <w:rPr>
          <w:rFonts w:eastAsia="Garamond"/>
          <w:sz w:val="20"/>
          <w:szCs w:val="20"/>
        </w:rPr>
      </w:pPr>
      <w:r w:rsidRPr="00B9146F">
        <w:rPr>
          <w:rFonts w:eastAsia="Garamond"/>
          <w:sz w:val="20"/>
          <w:szCs w:val="20"/>
          <w:u w:val="single"/>
        </w:rPr>
        <w:t>La comprova del requisito,</w:t>
      </w:r>
      <w:r w:rsidRPr="00B9146F">
        <w:rPr>
          <w:rFonts w:eastAsia="Garamond"/>
          <w:sz w:val="20"/>
          <w:szCs w:val="20"/>
        </w:rPr>
        <w:t xml:space="preserve"> è fornita in uno dei seguenti modi:</w:t>
      </w:r>
    </w:p>
    <w:p w:rsidR="00B56A51" w:rsidRPr="00B9146F" w:rsidRDefault="00B56A51" w:rsidP="00B56A51">
      <w:pPr>
        <w:ind w:left="284"/>
        <w:jc w:val="both"/>
        <w:rPr>
          <w:rFonts w:eastAsia="Calibri"/>
          <w:sz w:val="20"/>
          <w:szCs w:val="20"/>
        </w:rPr>
      </w:pPr>
      <w:r w:rsidRPr="00B9146F">
        <w:rPr>
          <w:sz w:val="20"/>
          <w:szCs w:val="20"/>
        </w:rPr>
        <w:t xml:space="preserve">In caso di servizi prestati a favore di pubbliche amministrazioni o enti pubblici mediante una delle seguenti modalità: </w:t>
      </w:r>
    </w:p>
    <w:p w:rsidR="00B56A51" w:rsidRPr="00B9146F" w:rsidRDefault="00B56A51" w:rsidP="00B56A51">
      <w:pPr>
        <w:widowControl/>
        <w:numPr>
          <w:ilvl w:val="0"/>
          <w:numId w:val="45"/>
        </w:numPr>
        <w:autoSpaceDE/>
        <w:autoSpaceDN/>
        <w:jc w:val="both"/>
        <w:rPr>
          <w:sz w:val="20"/>
          <w:szCs w:val="20"/>
        </w:rPr>
      </w:pPr>
      <w:r w:rsidRPr="00B9146F">
        <w:rPr>
          <w:sz w:val="20"/>
          <w:szCs w:val="20"/>
        </w:rPr>
        <w:t xml:space="preserve">originale o copia conforme dei certificati rilasciati dall’amministrazione/ente contraente, con l’indicazione dell’oggetto, dell’importo e del periodo di esecuzione; </w:t>
      </w:r>
    </w:p>
    <w:p w:rsidR="00B56A51" w:rsidRPr="00B9146F" w:rsidRDefault="00B56A51" w:rsidP="00B56A51">
      <w:pPr>
        <w:widowControl/>
        <w:numPr>
          <w:ilvl w:val="0"/>
          <w:numId w:val="45"/>
        </w:numPr>
        <w:autoSpaceDE/>
        <w:autoSpaceDN/>
        <w:jc w:val="both"/>
        <w:rPr>
          <w:sz w:val="20"/>
          <w:szCs w:val="20"/>
        </w:rPr>
      </w:pPr>
      <w:r w:rsidRPr="00B9146F">
        <w:rPr>
          <w:sz w:val="20"/>
          <w:szCs w:val="20"/>
        </w:rPr>
        <w:t xml:space="preserve">autocertificazione resa ai sensi del D.P.R. 445/2000, con allegata copia di un documento di identità del sottoscrittore in corso di validità, con il quale il legale rappresentante della ditta offerente dichiari i servizi resi, riportando le indicazioni richiamate nel caso di certificazione resa dall’amministrazione/ente contraente. </w:t>
      </w:r>
    </w:p>
    <w:p w:rsidR="00B56A51" w:rsidRPr="00B9146F" w:rsidRDefault="00B56A51" w:rsidP="00B56A51">
      <w:pPr>
        <w:ind w:left="284"/>
        <w:jc w:val="both"/>
        <w:rPr>
          <w:sz w:val="20"/>
          <w:szCs w:val="20"/>
        </w:rPr>
      </w:pPr>
    </w:p>
    <w:p w:rsidR="00B56A51" w:rsidRPr="00B9146F" w:rsidRDefault="00B56A51" w:rsidP="00B56A51">
      <w:pPr>
        <w:ind w:left="284"/>
        <w:jc w:val="both"/>
        <w:rPr>
          <w:sz w:val="20"/>
          <w:szCs w:val="20"/>
        </w:rPr>
      </w:pPr>
      <w:r w:rsidRPr="00B9146F">
        <w:rPr>
          <w:sz w:val="20"/>
          <w:szCs w:val="20"/>
        </w:rPr>
        <w:t xml:space="preserve">In caso di servizi prestati a favore di committenti privati, mediante una delle seguenti modalità: </w:t>
      </w:r>
    </w:p>
    <w:p w:rsidR="00B56A51" w:rsidRPr="00B9146F" w:rsidRDefault="00B56A51" w:rsidP="00B56A51">
      <w:pPr>
        <w:widowControl/>
        <w:numPr>
          <w:ilvl w:val="0"/>
          <w:numId w:val="46"/>
        </w:numPr>
        <w:autoSpaceDE/>
        <w:autoSpaceDN/>
        <w:jc w:val="both"/>
        <w:rPr>
          <w:sz w:val="20"/>
          <w:szCs w:val="20"/>
        </w:rPr>
      </w:pPr>
      <w:r w:rsidRPr="00B9146F">
        <w:rPr>
          <w:sz w:val="20"/>
          <w:szCs w:val="20"/>
        </w:rPr>
        <w:t xml:space="preserve">originale o copia autentica dei certificati rilasciati dal committente privato, con l’indicazione dell’oggetto, dell’importo e del periodo di esecuzione; </w:t>
      </w:r>
    </w:p>
    <w:p w:rsidR="00B56A51" w:rsidRPr="00B9146F" w:rsidRDefault="00B56A51" w:rsidP="00B56A51">
      <w:pPr>
        <w:widowControl/>
        <w:numPr>
          <w:ilvl w:val="0"/>
          <w:numId w:val="46"/>
        </w:numPr>
        <w:autoSpaceDE/>
        <w:autoSpaceDN/>
        <w:jc w:val="both"/>
        <w:rPr>
          <w:sz w:val="20"/>
          <w:szCs w:val="20"/>
        </w:rPr>
      </w:pPr>
      <w:r w:rsidRPr="00B9146F">
        <w:rPr>
          <w:sz w:val="20"/>
          <w:szCs w:val="20"/>
        </w:rPr>
        <w:t xml:space="preserve">autocertificazione resa ai sensi del D.P.R. 445/2000, con allegata copia di un documento di identità del sottoscrittore in corso di validità, con il quale il legale rappresentante della ditta 9 offerente dichiari i servizi resi, riportando le indicazioni richiamate nel caso di certificazione resa dal committente privato. </w:t>
      </w:r>
    </w:p>
    <w:p w:rsidR="00B56A51" w:rsidRPr="00B9146F" w:rsidRDefault="00B56A51" w:rsidP="00B56A51">
      <w:pPr>
        <w:ind w:left="284"/>
        <w:jc w:val="both"/>
        <w:rPr>
          <w:sz w:val="20"/>
          <w:szCs w:val="20"/>
        </w:rPr>
      </w:pPr>
    </w:p>
    <w:p w:rsidR="00B56A51" w:rsidRPr="00B9146F" w:rsidRDefault="00B56A51" w:rsidP="00B56A51">
      <w:pPr>
        <w:ind w:left="284"/>
        <w:jc w:val="both"/>
        <w:rPr>
          <w:sz w:val="20"/>
          <w:szCs w:val="20"/>
        </w:rPr>
      </w:pPr>
      <w:r w:rsidRPr="00B9146F">
        <w:rPr>
          <w:sz w:val="20"/>
          <w:szCs w:val="20"/>
        </w:rPr>
        <w:t>La Stazione Appaltante procederà alla verifica di quanto comunicato.</w:t>
      </w:r>
    </w:p>
    <w:p w:rsidR="00B56A51" w:rsidRPr="00B9146F" w:rsidRDefault="00B56A51" w:rsidP="00B56A51">
      <w:pPr>
        <w:ind w:left="284"/>
        <w:jc w:val="both"/>
        <w:rPr>
          <w:rFonts w:eastAsia="Garamond"/>
          <w:sz w:val="20"/>
          <w:szCs w:val="20"/>
        </w:rPr>
      </w:pP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INDICAZIONI SUI REQUISITI SPECIALI NEI RAGGRUPPAMENTI TEMPORANEI, CONSORZI ORDINARI,</w:t>
      </w: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AGGREGAZIONI DI IMPRESE DI RETE, GEIE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 soggetti di cui all’articolo 65, comma 2, lettera e), f) g) e h) del Codice devono possedere i requisiti di ordine speciale nei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termini di seguito indicati.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Alle aggregazioni di retisti, ai consorzi ordinari ed ai GEIE si applica la disciplina prevista per i raggruppamenti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temporanei.</w:t>
      </w: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di idoneità professionale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a) Il requisito relativo all’iscrizione nel Registro delle Imprese oppure nell’Albo delle Imprese artigiane o Albo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xml:space="preserve">cooperative </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da ciascun componente del raggruppamento/consorzio/GEIE anche da costituire, nonché dal GEIE medesimo;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da ciascun componente dell’aggregazione di rete nonché dall’organo comune nel caso in cui questi abbia soggettività</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giuridica.</w:t>
      </w: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di capacità economico finanziaria</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Il requisito relativo al fattur</w:t>
      </w:r>
      <w:r w:rsidR="00B56A51" w:rsidRPr="00B9146F">
        <w:rPr>
          <w:rFonts w:eastAsiaTheme="minorHAnsi"/>
          <w:sz w:val="18"/>
          <w:szCs w:val="18"/>
        </w:rPr>
        <w:t xml:space="preserve">ato globale </w:t>
      </w:r>
      <w:r w:rsidRPr="00B9146F">
        <w:rPr>
          <w:rFonts w:eastAsiaTheme="minorHAnsi"/>
          <w:sz w:val="18"/>
          <w:szCs w:val="18"/>
        </w:rPr>
        <w:t>deve essere soddisfatto dal raggruppamento temporaneo nel</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lastRenderedPageBreak/>
        <w:t>complesso.</w:t>
      </w: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di capacità tecnico-professionale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Il requisito dell’elenco dei servizi analoghi</w:t>
      </w:r>
      <w:r w:rsidR="00B56A51" w:rsidRPr="00B9146F">
        <w:rPr>
          <w:rFonts w:eastAsiaTheme="minorHAnsi"/>
          <w:sz w:val="18"/>
          <w:szCs w:val="18"/>
        </w:rPr>
        <w:t xml:space="preserve"> </w:t>
      </w:r>
      <w:r w:rsidRPr="00B9146F">
        <w:rPr>
          <w:rFonts w:eastAsiaTheme="minorHAnsi"/>
          <w:sz w:val="18"/>
          <w:szCs w:val="18"/>
        </w:rPr>
        <w:t>richiesto in relazione alla prestazione deve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essere posseduto dal raggruppamento nel complesso.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Nel caso in cui un raggruppamento abbia estromesso o sostituito un partecipante allo stesso poiché privo di un requisito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di ordine speciale di cui all’articolo 100 del Codice, si valutano le misure adottate ai sensi dell’articolo 97 del Codice al</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fine di decidere sull’esclusione del raggruppamento.</w:t>
      </w:r>
    </w:p>
    <w:p w:rsidR="000C29F1" w:rsidRPr="00B9146F" w:rsidRDefault="000C29F1" w:rsidP="00B07B5C">
      <w:pPr>
        <w:widowControl/>
        <w:adjustRightInd w:val="0"/>
        <w:rPr>
          <w:rFonts w:eastAsiaTheme="minorHAnsi"/>
          <w:sz w:val="18"/>
          <w:szCs w:val="18"/>
        </w:rPr>
      </w:pP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INDICAZIONI SUI REQUISITI SPECIALI NEI CONSORZI DI COOPERATIVE, CONSORZI DI IMPRESE</w:t>
      </w: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ARTIGIANE, CONSORZI STABILI</w:t>
      </w: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di idoneità professionale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Il requisito relativo all’iscrizione nel Registro delle Imprese oppure nell’Albo delle Imprese artigiane o Albo cooperative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Albi Regionali deve essere posseduto: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dal consorzio e dai consorziati indicati come esecutori.</w:t>
      </w: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di capacità economico finanziaria e tecnico-professionale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I consorzi di cui all’articolo 65, comma 2, lettera b) e c) del Codice, utilizzano i requisiti propri e, nel novero di questi,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fanno valere i mezzi nella disponibilità delle consorziate che li costituiscono.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xml:space="preserve">Per i consorzi di cui all’articolo 65, comma 2, </w:t>
      </w:r>
      <w:proofErr w:type="spellStart"/>
      <w:r w:rsidRPr="00B9146F">
        <w:rPr>
          <w:rFonts w:eastAsiaTheme="minorHAnsi"/>
          <w:sz w:val="18"/>
          <w:szCs w:val="18"/>
        </w:rPr>
        <w:t>lett</w:t>
      </w:r>
      <w:proofErr w:type="spellEnd"/>
      <w:r w:rsidRPr="00B9146F">
        <w:rPr>
          <w:rFonts w:eastAsiaTheme="minorHAnsi"/>
          <w:sz w:val="18"/>
          <w:szCs w:val="18"/>
        </w:rPr>
        <w:t>. d) del Codice, i requisiti di capacità economico finanziaria e tecnico</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professionale sono computati cumulativamente in capo al consorzio ancorché posseduti dalle singole consorziate.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Nel caso in cui un consorzio abbia estromesso o sostituito una consorziata poiché priva di un requisito di ordine speciale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di cui all’articolo 100 del Codice, si valutano le misure adottate ai sensi dell’articolo 97 del Codice al fine di decidere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sull’esclusione.</w:t>
      </w:r>
    </w:p>
    <w:p w:rsidR="000C29F1" w:rsidRPr="00B9146F" w:rsidRDefault="000C29F1" w:rsidP="00B07B5C">
      <w:pPr>
        <w:widowControl/>
        <w:adjustRightInd w:val="0"/>
        <w:rPr>
          <w:rFonts w:eastAsiaTheme="minorHAnsi"/>
          <w:sz w:val="18"/>
          <w:szCs w:val="18"/>
        </w:rPr>
      </w:pPr>
    </w:p>
    <w:p w:rsidR="00B07B5C" w:rsidRPr="00B9146F" w:rsidRDefault="00B07B5C" w:rsidP="00B07B5C">
      <w:pPr>
        <w:widowControl/>
        <w:adjustRightInd w:val="0"/>
        <w:rPr>
          <w:rFonts w:eastAsiaTheme="minorHAnsi"/>
          <w:b/>
          <w:bCs/>
          <w:sz w:val="18"/>
          <w:szCs w:val="18"/>
        </w:rPr>
      </w:pPr>
      <w:r w:rsidRPr="00B9146F">
        <w:rPr>
          <w:rFonts w:eastAsiaTheme="minorHAnsi"/>
          <w:b/>
          <w:bCs/>
          <w:sz w:val="18"/>
          <w:szCs w:val="18"/>
        </w:rPr>
        <w:t>REQUISITI DI PARTECIPAZIONE E/O CONDIZIONI DI ESECUZIONE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L’aggiudicatario è tenuto a garantire l’applicazione del contratto collettivo nazionale e territoriale (o dei contratti</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 xml:space="preserve">collettivi nazionali e territoriali di settore) </w:t>
      </w:r>
      <w:r w:rsidR="00B508CF">
        <w:rPr>
          <w:rFonts w:eastAsiaTheme="minorHAnsi"/>
          <w:sz w:val="18"/>
          <w:szCs w:val="18"/>
        </w:rPr>
        <w:t xml:space="preserve">di cui all’art. 21 </w:t>
      </w:r>
      <w:r w:rsidRPr="00B9146F">
        <w:rPr>
          <w:rFonts w:eastAsiaTheme="minorHAnsi"/>
          <w:sz w:val="18"/>
          <w:szCs w:val="18"/>
        </w:rPr>
        <w:t>oppure un altro contratto che garantisca le stesse tutele</w:t>
      </w:r>
    </w:p>
    <w:p w:rsidR="00B07B5C" w:rsidRPr="00B9146F" w:rsidRDefault="00B07B5C" w:rsidP="00B07B5C">
      <w:pPr>
        <w:widowControl/>
        <w:adjustRightInd w:val="0"/>
        <w:rPr>
          <w:rFonts w:eastAsiaTheme="minorHAnsi"/>
          <w:sz w:val="18"/>
          <w:szCs w:val="18"/>
        </w:rPr>
      </w:pPr>
      <w:r w:rsidRPr="00B9146F">
        <w:rPr>
          <w:rFonts w:eastAsiaTheme="minorHAnsi"/>
          <w:sz w:val="18"/>
          <w:szCs w:val="18"/>
        </w:rPr>
        <w:t>economiche e normative per i propri lavoratori e per quelli in subappalto.</w:t>
      </w:r>
    </w:p>
    <w:p w:rsidR="00917593" w:rsidRPr="003A43DF" w:rsidRDefault="00917593">
      <w:pPr>
        <w:pStyle w:val="Corpotesto"/>
        <w:spacing w:before="7"/>
        <w:ind w:right="282"/>
        <w:rPr>
          <w:sz w:val="22"/>
          <w:szCs w:val="22"/>
        </w:rPr>
      </w:pPr>
    </w:p>
    <w:p w:rsidR="00842A7E" w:rsidRPr="003A43DF" w:rsidRDefault="00842A7E" w:rsidP="00842A7E">
      <w:pPr>
        <w:pStyle w:val="Titolo1"/>
        <w:spacing w:before="97"/>
        <w:ind w:left="493" w:right="510"/>
        <w:rPr>
          <w:sz w:val="22"/>
          <w:szCs w:val="22"/>
        </w:rPr>
      </w:pPr>
      <w:r w:rsidRPr="003A43DF">
        <w:rPr>
          <w:sz w:val="22"/>
          <w:szCs w:val="22"/>
        </w:rPr>
        <w:t>ARTICOLO</w:t>
      </w:r>
      <w:r w:rsidRPr="003A43DF">
        <w:rPr>
          <w:spacing w:val="-4"/>
          <w:sz w:val="22"/>
          <w:szCs w:val="22"/>
        </w:rPr>
        <w:t xml:space="preserve"> </w:t>
      </w:r>
      <w:r w:rsidR="00923F31">
        <w:rPr>
          <w:sz w:val="22"/>
          <w:szCs w:val="22"/>
        </w:rPr>
        <w:t>4</w:t>
      </w:r>
      <w:r w:rsidR="00D066A0" w:rsidRPr="003A43DF">
        <w:rPr>
          <w:sz w:val="22"/>
          <w:szCs w:val="22"/>
        </w:rPr>
        <w:t xml:space="preserve"> </w:t>
      </w:r>
      <w:r w:rsidRPr="003A43DF">
        <w:rPr>
          <w:sz w:val="22"/>
          <w:szCs w:val="22"/>
        </w:rPr>
        <w:t xml:space="preserve"> MODIFICHE CONTRATTUALI </w:t>
      </w:r>
    </w:p>
    <w:p w:rsidR="005B698F" w:rsidRPr="003A43DF" w:rsidRDefault="005B698F" w:rsidP="007B59B2">
      <w:pPr>
        <w:pStyle w:val="Corpotesto"/>
        <w:ind w:right="113"/>
        <w:rPr>
          <w:sz w:val="22"/>
          <w:szCs w:val="22"/>
        </w:rPr>
      </w:pPr>
    </w:p>
    <w:p w:rsidR="005B698F" w:rsidRPr="003A43DF" w:rsidRDefault="005B698F" w:rsidP="007B59B2">
      <w:pPr>
        <w:pStyle w:val="Corpotesto"/>
        <w:ind w:right="113"/>
        <w:rPr>
          <w:sz w:val="22"/>
          <w:szCs w:val="22"/>
        </w:rPr>
      </w:pPr>
      <w:r w:rsidRPr="003A43DF">
        <w:rPr>
          <w:sz w:val="22"/>
          <w:szCs w:val="22"/>
        </w:rPr>
        <w:t>1.Nessuna variazione può essere introdotta dall’esecutore di propria iniziativa, per alcun motivo, in difetto di autorizzazione del RUP/DEC. Il mancato rispetto di tale divieto comporta a carico dell’esecutore la rimessa in pristino delle opere nella situazione originale; il medesimo sarà inoltre tenuto ad eseguire, a proprie spese, gli interventi di rimozione e ripristino che dovessero essergli ordinati dall’Amministrazione Committente ed a risarcire tutti i danni per tale ragione sofferti dall’Amministrazione Committente stessa, fermo che in nessun caso può vantare compensi, rimborsi o indennizzi per i servizi/forniture medesimi.</w:t>
      </w:r>
    </w:p>
    <w:p w:rsidR="005B698F" w:rsidRPr="003A43DF" w:rsidRDefault="005B698F" w:rsidP="007B59B2">
      <w:pPr>
        <w:pStyle w:val="Corpotesto"/>
        <w:ind w:right="113"/>
        <w:rPr>
          <w:sz w:val="22"/>
          <w:szCs w:val="22"/>
        </w:rPr>
      </w:pPr>
      <w:r w:rsidRPr="00EF69C9">
        <w:rPr>
          <w:sz w:val="22"/>
          <w:szCs w:val="22"/>
        </w:rPr>
        <w:t xml:space="preserve">2. L’amministrazione committente si riserva la facoltà di introdurre nei servizi/attività oggetto dell’appalto quelle varianti che a suo insindacabile giudizio </w:t>
      </w:r>
      <w:r w:rsidRPr="00936FD6">
        <w:rPr>
          <w:sz w:val="22"/>
          <w:szCs w:val="22"/>
        </w:rPr>
        <w:t>ritenga opportune, senza che per questo l’appaltatore possa pretendere compensi all’infuori del pagamento a conguaglio dei servizi/forniture eseguiti in più o in meno con l’osservanza delle prescrizioni ed entro i limiti dell'articolo 1</w:t>
      </w:r>
      <w:r w:rsidR="00C45637" w:rsidRPr="00936FD6">
        <w:rPr>
          <w:sz w:val="22"/>
          <w:szCs w:val="22"/>
        </w:rPr>
        <w:t>2</w:t>
      </w:r>
      <w:r w:rsidR="0033487F" w:rsidRPr="00936FD6">
        <w:rPr>
          <w:sz w:val="22"/>
          <w:szCs w:val="22"/>
        </w:rPr>
        <w:t xml:space="preserve">0 comma 9 del </w:t>
      </w:r>
      <w:proofErr w:type="spellStart"/>
      <w:r w:rsidR="0033487F" w:rsidRPr="00936FD6">
        <w:rPr>
          <w:sz w:val="22"/>
          <w:szCs w:val="22"/>
        </w:rPr>
        <w:t>Dlgs.vo</w:t>
      </w:r>
      <w:proofErr w:type="spellEnd"/>
      <w:r w:rsidR="0033487F" w:rsidRPr="00936FD6">
        <w:rPr>
          <w:sz w:val="22"/>
          <w:szCs w:val="22"/>
        </w:rPr>
        <w:t xml:space="preserve"> 36/2023</w:t>
      </w:r>
      <w:r w:rsidR="00EF69C9" w:rsidRPr="00936FD6">
        <w:rPr>
          <w:sz w:val="22"/>
          <w:szCs w:val="22"/>
        </w:rPr>
        <w:t xml:space="preserve"> (quinto contrattuale) pari ad un valore </w:t>
      </w:r>
      <w:r w:rsidR="00EF69C9" w:rsidRPr="00936FD6">
        <w:rPr>
          <w:b/>
          <w:color w:val="0070C0"/>
          <w:sz w:val="22"/>
          <w:szCs w:val="22"/>
        </w:rPr>
        <w:t>di euro/anno 104.000,00 (</w:t>
      </w:r>
      <w:proofErr w:type="spellStart"/>
      <w:r w:rsidR="00EF69C9" w:rsidRPr="00936FD6">
        <w:rPr>
          <w:b/>
          <w:i/>
          <w:color w:val="0070C0"/>
          <w:sz w:val="22"/>
          <w:szCs w:val="22"/>
        </w:rPr>
        <w:t>centoquattromila</w:t>
      </w:r>
      <w:proofErr w:type="spellEnd"/>
      <w:r w:rsidR="003B7FAD">
        <w:rPr>
          <w:b/>
          <w:i/>
          <w:color w:val="0070C0"/>
          <w:sz w:val="22"/>
          <w:szCs w:val="22"/>
        </w:rPr>
        <w:t>/00</w:t>
      </w:r>
      <w:r w:rsidR="00EF69C9" w:rsidRPr="00936FD6">
        <w:rPr>
          <w:sz w:val="22"/>
          <w:szCs w:val="22"/>
        </w:rPr>
        <w:t>)</w:t>
      </w:r>
      <w:r w:rsidR="0033487F" w:rsidRPr="00EF69C9">
        <w:rPr>
          <w:sz w:val="22"/>
          <w:szCs w:val="22"/>
        </w:rPr>
        <w:t>.</w:t>
      </w:r>
    </w:p>
    <w:p w:rsidR="005B698F" w:rsidRPr="003A43DF" w:rsidRDefault="005B698F" w:rsidP="007B59B2">
      <w:pPr>
        <w:pStyle w:val="Corpotesto"/>
        <w:ind w:right="113"/>
        <w:rPr>
          <w:sz w:val="22"/>
          <w:szCs w:val="22"/>
        </w:rPr>
      </w:pPr>
      <w:r w:rsidRPr="003A43DF">
        <w:rPr>
          <w:sz w:val="22"/>
          <w:szCs w:val="22"/>
        </w:rPr>
        <w:t>3. Non sono riconosciute varianti al progetto delle prestazioni e/o forniture extra contrattuali di qualsiasi genere, eseguite senza preventivo ordine scritto del direttore di esecuzione, recante anche gli estremi dell’approvazione da parte dell’amministrazione committente, ove questa sia prescritta dalla legge o dal regolamento.</w:t>
      </w:r>
    </w:p>
    <w:p w:rsidR="005B698F" w:rsidRPr="003A43DF" w:rsidRDefault="005B698F" w:rsidP="007B59B2">
      <w:pPr>
        <w:pStyle w:val="Corpotesto"/>
        <w:ind w:right="113"/>
        <w:rPr>
          <w:sz w:val="22"/>
          <w:szCs w:val="22"/>
        </w:rPr>
      </w:pPr>
      <w:r w:rsidRPr="003A43DF">
        <w:rPr>
          <w:sz w:val="22"/>
          <w:szCs w:val="22"/>
        </w:rPr>
        <w:t>4. Qualunque reclamo o riserva che l’appaltatore si credesse in diritto di opporre, deve essere presentato per iscritto al direttore di esecuzione prima dell’esecuzione dell’attività/servizio oggetto della contestazione. Non sono prese in considerazione domande di maggiori compensi su quanto stabilito in contratto, per qualsiasi natura o ragione, se non vi è accordo preventivo scritto prima dell’inizio dell’opera oggetto di tali richieste.</w:t>
      </w:r>
    </w:p>
    <w:p w:rsidR="005B698F" w:rsidRPr="003A43DF" w:rsidRDefault="005B698F" w:rsidP="00B9146F">
      <w:pPr>
        <w:pStyle w:val="Corpotesto"/>
        <w:ind w:left="0" w:right="113"/>
        <w:rPr>
          <w:sz w:val="22"/>
          <w:szCs w:val="22"/>
        </w:rPr>
      </w:pPr>
      <w:r w:rsidRPr="003A43DF">
        <w:rPr>
          <w:sz w:val="22"/>
          <w:szCs w:val="22"/>
        </w:rPr>
        <w:t xml:space="preserve">5. </w:t>
      </w:r>
      <w:r w:rsidR="0033487F">
        <w:rPr>
          <w:sz w:val="22"/>
          <w:szCs w:val="22"/>
        </w:rPr>
        <w:t xml:space="preserve">Sono sempre ammessi, ai sensi dell’art 120 comma 5 del Codice, </w:t>
      </w:r>
      <w:r w:rsidRPr="003A43DF">
        <w:rPr>
          <w:sz w:val="22"/>
          <w:szCs w:val="22"/>
        </w:rPr>
        <w:t xml:space="preserve"> gli interventi autorizzati dal RUP, </w:t>
      </w:r>
      <w:r w:rsidR="0033487F">
        <w:rPr>
          <w:sz w:val="22"/>
          <w:szCs w:val="22"/>
        </w:rPr>
        <w:t xml:space="preserve"> che costituiscono modifiche non sostanziali </w:t>
      </w:r>
      <w:r w:rsidRPr="003A43DF">
        <w:rPr>
          <w:sz w:val="22"/>
          <w:szCs w:val="22"/>
        </w:rPr>
        <w:t xml:space="preserve">6. </w:t>
      </w:r>
    </w:p>
    <w:p w:rsidR="00064134" w:rsidRDefault="00064134" w:rsidP="007B59B2">
      <w:pPr>
        <w:pStyle w:val="Corpotesto"/>
        <w:ind w:right="113"/>
        <w:rPr>
          <w:sz w:val="22"/>
          <w:szCs w:val="22"/>
        </w:rPr>
      </w:pPr>
      <w:r w:rsidRPr="003A43DF">
        <w:rPr>
          <w:sz w:val="22"/>
          <w:szCs w:val="22"/>
        </w:rPr>
        <w:t xml:space="preserve">Sono sempre ammesse modifiche contrattuali ai sensi e nei limiti dell’art </w:t>
      </w:r>
      <w:r w:rsidR="0033487F">
        <w:rPr>
          <w:sz w:val="22"/>
          <w:szCs w:val="22"/>
        </w:rPr>
        <w:t>120</w:t>
      </w:r>
      <w:r w:rsidRPr="003A43DF">
        <w:rPr>
          <w:sz w:val="22"/>
          <w:szCs w:val="22"/>
        </w:rPr>
        <w:t xml:space="preserve">  del Codice.</w:t>
      </w:r>
    </w:p>
    <w:p w:rsidR="003E7973" w:rsidRPr="003A43DF" w:rsidRDefault="003E7973" w:rsidP="007B59B2">
      <w:pPr>
        <w:pStyle w:val="Corpotesto"/>
        <w:ind w:right="113"/>
        <w:rPr>
          <w:b/>
          <w:sz w:val="22"/>
          <w:szCs w:val="22"/>
        </w:rPr>
      </w:pPr>
      <w:r w:rsidRPr="003A43DF">
        <w:rPr>
          <w:b/>
          <w:sz w:val="22"/>
          <w:szCs w:val="22"/>
        </w:rPr>
        <w:t xml:space="preserve">11. Si comunica che è volontà dell’Amministrazione Comunale procedere con l’esecuzione di interventi di automazione e gestione da remoto degli accessi. A seguito attivazione della nuova modalità di gestione accessi si provvederà alla ridefinizione della </w:t>
      </w:r>
      <w:r w:rsidRPr="000A79E5">
        <w:rPr>
          <w:b/>
          <w:sz w:val="22"/>
          <w:szCs w:val="22"/>
        </w:rPr>
        <w:t>corrispondente quota/mese</w:t>
      </w:r>
      <w:r w:rsidR="00EB20B5" w:rsidRPr="000A79E5">
        <w:rPr>
          <w:b/>
          <w:sz w:val="22"/>
          <w:szCs w:val="22"/>
        </w:rPr>
        <w:t xml:space="preserve"> </w:t>
      </w:r>
      <w:r w:rsidR="00EB20B5" w:rsidRPr="003A43DF">
        <w:rPr>
          <w:b/>
          <w:sz w:val="22"/>
          <w:szCs w:val="22"/>
        </w:rPr>
        <w:t>a base asta,</w:t>
      </w:r>
      <w:r w:rsidRPr="003A43DF">
        <w:rPr>
          <w:b/>
          <w:sz w:val="22"/>
          <w:szCs w:val="22"/>
        </w:rPr>
        <w:t xml:space="preserve"> prevista nella quota a canone corrispondente a tale attività.</w:t>
      </w:r>
    </w:p>
    <w:p w:rsidR="00842A7E" w:rsidRPr="003A43DF" w:rsidRDefault="00842A7E" w:rsidP="007B59B2">
      <w:pPr>
        <w:pStyle w:val="Corpotesto"/>
        <w:ind w:right="113"/>
        <w:rPr>
          <w:sz w:val="22"/>
          <w:szCs w:val="22"/>
        </w:rPr>
      </w:pPr>
    </w:p>
    <w:p w:rsidR="003B7FAD" w:rsidRDefault="003B7FAD" w:rsidP="00004A37">
      <w:pPr>
        <w:pStyle w:val="Corpotesto"/>
        <w:ind w:right="113"/>
        <w:jc w:val="center"/>
        <w:rPr>
          <w:b/>
          <w:sz w:val="22"/>
          <w:szCs w:val="22"/>
        </w:rPr>
      </w:pPr>
    </w:p>
    <w:p w:rsidR="007A4EEE" w:rsidRDefault="00AF31F8" w:rsidP="00004A37">
      <w:pPr>
        <w:pStyle w:val="Corpotesto"/>
        <w:ind w:right="113"/>
        <w:jc w:val="center"/>
        <w:rPr>
          <w:b/>
          <w:sz w:val="22"/>
          <w:szCs w:val="22"/>
        </w:rPr>
      </w:pPr>
      <w:r w:rsidRPr="00D63FD2">
        <w:rPr>
          <w:b/>
          <w:sz w:val="22"/>
          <w:szCs w:val="22"/>
        </w:rPr>
        <w:lastRenderedPageBreak/>
        <w:t>ARTICOLO</w:t>
      </w:r>
      <w:r w:rsidRPr="00D63FD2">
        <w:rPr>
          <w:b/>
          <w:spacing w:val="-4"/>
          <w:sz w:val="22"/>
          <w:szCs w:val="22"/>
        </w:rPr>
        <w:t xml:space="preserve"> </w:t>
      </w:r>
      <w:r w:rsidR="00923F31" w:rsidRPr="00D63FD2">
        <w:rPr>
          <w:b/>
          <w:sz w:val="22"/>
          <w:szCs w:val="22"/>
        </w:rPr>
        <w:t>5</w:t>
      </w:r>
      <w:r w:rsidRPr="00D63FD2">
        <w:rPr>
          <w:b/>
          <w:sz w:val="22"/>
          <w:szCs w:val="22"/>
        </w:rPr>
        <w:t xml:space="preserve">  </w:t>
      </w:r>
      <w:r w:rsidR="00064134" w:rsidRPr="00D63FD2">
        <w:rPr>
          <w:b/>
          <w:sz w:val="22"/>
          <w:szCs w:val="22"/>
        </w:rPr>
        <w:t>REVISIONE PREZZI</w:t>
      </w:r>
      <w:r w:rsidR="00322A9B" w:rsidRPr="00D63FD2">
        <w:rPr>
          <w:b/>
          <w:sz w:val="22"/>
          <w:szCs w:val="22"/>
        </w:rPr>
        <w:t xml:space="preserve"> e RINEGOZIAZIONE</w:t>
      </w:r>
    </w:p>
    <w:p w:rsidR="0095508A" w:rsidRPr="00004A37" w:rsidRDefault="0095508A" w:rsidP="00004A37">
      <w:pPr>
        <w:pStyle w:val="Corpotesto"/>
        <w:ind w:right="113"/>
        <w:jc w:val="center"/>
        <w:rPr>
          <w:b/>
          <w:sz w:val="22"/>
          <w:szCs w:val="22"/>
        </w:rPr>
      </w:pPr>
    </w:p>
    <w:p w:rsidR="00064134" w:rsidRPr="003A43DF" w:rsidRDefault="0033487F" w:rsidP="007B59B2">
      <w:pPr>
        <w:pStyle w:val="Corpotesto"/>
        <w:ind w:right="113"/>
        <w:rPr>
          <w:sz w:val="22"/>
          <w:szCs w:val="22"/>
        </w:rPr>
      </w:pPr>
      <w:r>
        <w:rPr>
          <w:sz w:val="22"/>
          <w:szCs w:val="22"/>
        </w:rPr>
        <w:t>Trova</w:t>
      </w:r>
      <w:r w:rsidR="00322A9B">
        <w:rPr>
          <w:sz w:val="22"/>
          <w:szCs w:val="22"/>
        </w:rPr>
        <w:t>no</w:t>
      </w:r>
      <w:r>
        <w:rPr>
          <w:sz w:val="22"/>
          <w:szCs w:val="22"/>
        </w:rPr>
        <w:t xml:space="preserve"> applicazione</w:t>
      </w:r>
      <w:r w:rsidR="00322A9B">
        <w:rPr>
          <w:sz w:val="22"/>
          <w:szCs w:val="22"/>
        </w:rPr>
        <w:t xml:space="preserve"> gli </w:t>
      </w:r>
      <w:proofErr w:type="spellStart"/>
      <w:r w:rsidR="00322A9B">
        <w:rPr>
          <w:sz w:val="22"/>
          <w:szCs w:val="22"/>
        </w:rPr>
        <w:t>artt</w:t>
      </w:r>
      <w:proofErr w:type="spellEnd"/>
      <w:r w:rsidR="00322A9B">
        <w:rPr>
          <w:sz w:val="22"/>
          <w:szCs w:val="22"/>
        </w:rPr>
        <w:t xml:space="preserve"> 9 e</w:t>
      </w:r>
      <w:r>
        <w:rPr>
          <w:sz w:val="22"/>
          <w:szCs w:val="22"/>
        </w:rPr>
        <w:t>60</w:t>
      </w:r>
      <w:r w:rsidR="00D63FD2">
        <w:rPr>
          <w:sz w:val="22"/>
          <w:szCs w:val="22"/>
        </w:rPr>
        <w:t xml:space="preserve">, </w:t>
      </w:r>
      <w:r w:rsidR="00D63FD2" w:rsidRPr="00936FD6">
        <w:rPr>
          <w:color w:val="0070C0"/>
          <w:sz w:val="22"/>
          <w:szCs w:val="22"/>
        </w:rPr>
        <w:t>comma 3-b)</w:t>
      </w:r>
      <w:r w:rsidRPr="00936FD6">
        <w:rPr>
          <w:color w:val="0070C0"/>
          <w:sz w:val="22"/>
          <w:szCs w:val="22"/>
        </w:rPr>
        <w:t xml:space="preserve"> </w:t>
      </w:r>
      <w:r>
        <w:rPr>
          <w:sz w:val="22"/>
          <w:szCs w:val="22"/>
        </w:rPr>
        <w:t>del Codice.</w:t>
      </w:r>
      <w:r w:rsidR="00CA54CC">
        <w:rPr>
          <w:sz w:val="22"/>
          <w:szCs w:val="22"/>
        </w:rPr>
        <w:t xml:space="preserve"> </w:t>
      </w:r>
    </w:p>
    <w:p w:rsidR="00D066A0" w:rsidRPr="003A43DF" w:rsidRDefault="00D066A0">
      <w:pPr>
        <w:pStyle w:val="Corpotesto"/>
        <w:spacing w:before="7"/>
        <w:ind w:right="282"/>
        <w:rPr>
          <w:sz w:val="22"/>
          <w:szCs w:val="22"/>
        </w:rPr>
      </w:pPr>
    </w:p>
    <w:p w:rsidR="00D066A0" w:rsidRPr="003A43DF" w:rsidRDefault="00D066A0" w:rsidP="00004A37">
      <w:pPr>
        <w:pStyle w:val="Titolo2"/>
        <w:spacing w:line="360" w:lineRule="auto"/>
        <w:jc w:val="center"/>
        <w:rPr>
          <w:rFonts w:ascii="Times New Roman" w:hAnsi="Times New Roman" w:cs="Times New Roman"/>
          <w:color w:val="auto"/>
          <w:sz w:val="22"/>
          <w:szCs w:val="22"/>
        </w:rPr>
      </w:pPr>
      <w:r w:rsidRPr="003A43DF">
        <w:rPr>
          <w:rFonts w:ascii="Times New Roman" w:hAnsi="Times New Roman" w:cs="Times New Roman"/>
          <w:color w:val="auto"/>
          <w:sz w:val="22"/>
          <w:szCs w:val="22"/>
        </w:rPr>
        <w:t xml:space="preserve">Art. </w:t>
      </w:r>
      <w:r w:rsidR="00923F31">
        <w:rPr>
          <w:rFonts w:ascii="Times New Roman" w:hAnsi="Times New Roman" w:cs="Times New Roman"/>
          <w:color w:val="auto"/>
          <w:sz w:val="22"/>
          <w:szCs w:val="22"/>
        </w:rPr>
        <w:t>6</w:t>
      </w:r>
      <w:r w:rsidRPr="003A43DF">
        <w:rPr>
          <w:rFonts w:ascii="Times New Roman" w:hAnsi="Times New Roman" w:cs="Times New Roman"/>
          <w:color w:val="auto"/>
          <w:sz w:val="22"/>
          <w:szCs w:val="22"/>
        </w:rPr>
        <w:t xml:space="preserve"> – </w:t>
      </w:r>
      <w:r w:rsidR="00330FE4" w:rsidRPr="003A43DF">
        <w:rPr>
          <w:rFonts w:ascii="Times New Roman" w:hAnsi="Times New Roman" w:cs="Times New Roman"/>
          <w:color w:val="auto"/>
          <w:sz w:val="22"/>
          <w:szCs w:val="22"/>
        </w:rPr>
        <w:t>SUBAPPALTO E AVVALIMENTO</w:t>
      </w:r>
    </w:p>
    <w:p w:rsidR="0033487F" w:rsidRPr="00B9146F" w:rsidRDefault="0033487F" w:rsidP="0033487F">
      <w:pPr>
        <w:widowControl/>
        <w:adjustRightInd w:val="0"/>
        <w:rPr>
          <w:rFonts w:eastAsiaTheme="minorHAnsi"/>
          <w:b/>
          <w:bCs/>
        </w:rPr>
      </w:pPr>
      <w:r w:rsidRPr="00B9146F">
        <w:rPr>
          <w:rFonts w:eastAsiaTheme="minorHAnsi"/>
          <w:b/>
          <w:bCs/>
        </w:rPr>
        <w:t>AVVALIMENTO</w:t>
      </w:r>
    </w:p>
    <w:p w:rsidR="0033487F" w:rsidRPr="00B9146F" w:rsidRDefault="0033487F" w:rsidP="0033487F">
      <w:pPr>
        <w:widowControl/>
        <w:adjustRightInd w:val="0"/>
        <w:rPr>
          <w:rFonts w:eastAsiaTheme="minorHAnsi"/>
        </w:rPr>
      </w:pPr>
      <w:r w:rsidRPr="00B9146F">
        <w:rPr>
          <w:rFonts w:eastAsiaTheme="minorHAnsi"/>
        </w:rPr>
        <w:t xml:space="preserve">E’ ammesso il ricorso all’istituto dell'avvalimento alle condizioni e modalità contenute all’art. 104 del </w:t>
      </w:r>
      <w:proofErr w:type="spellStart"/>
      <w:r w:rsidRPr="00B9146F">
        <w:rPr>
          <w:rFonts w:eastAsiaTheme="minorHAnsi"/>
        </w:rPr>
        <w:t>D.Lgs</w:t>
      </w:r>
      <w:proofErr w:type="spellEnd"/>
      <w:r w:rsidRPr="00B9146F">
        <w:rPr>
          <w:rFonts w:eastAsiaTheme="minorHAnsi"/>
        </w:rPr>
        <w:t xml:space="preserve"> 36/2023.</w:t>
      </w:r>
    </w:p>
    <w:p w:rsidR="0033487F" w:rsidRPr="00B9146F" w:rsidRDefault="0033487F" w:rsidP="0033487F">
      <w:pPr>
        <w:widowControl/>
        <w:adjustRightInd w:val="0"/>
        <w:rPr>
          <w:rFonts w:eastAsiaTheme="minorHAnsi"/>
        </w:rPr>
      </w:pPr>
      <w:r w:rsidRPr="00B9146F">
        <w:rPr>
          <w:rFonts w:eastAsiaTheme="minorHAnsi"/>
        </w:rPr>
        <w:t>Si ricorda che il contratto è in ogni caso eseguito dall'impresa che partecipa alla gara.</w:t>
      </w:r>
    </w:p>
    <w:p w:rsidR="0033487F" w:rsidRPr="00B9146F" w:rsidRDefault="0033487F" w:rsidP="0033487F">
      <w:pPr>
        <w:widowControl/>
        <w:adjustRightInd w:val="0"/>
        <w:rPr>
          <w:rFonts w:eastAsiaTheme="minorHAnsi"/>
        </w:rPr>
      </w:pPr>
      <w:r w:rsidRPr="00B9146F">
        <w:rPr>
          <w:rFonts w:eastAsiaTheme="minorHAnsi"/>
        </w:rPr>
        <w:t xml:space="preserve">L'impresa ausiliaria dovrà produrre la documentazione di cui al richiamato art.104 del </w:t>
      </w:r>
      <w:proofErr w:type="spellStart"/>
      <w:r w:rsidRPr="00B9146F">
        <w:rPr>
          <w:rFonts w:eastAsiaTheme="minorHAnsi"/>
        </w:rPr>
        <w:t>D.Lgs</w:t>
      </w:r>
      <w:proofErr w:type="spellEnd"/>
      <w:r w:rsidRPr="00B9146F">
        <w:rPr>
          <w:rFonts w:eastAsiaTheme="minorHAnsi"/>
        </w:rPr>
        <w:t xml:space="preserve"> 36/2023.</w:t>
      </w:r>
    </w:p>
    <w:p w:rsidR="0033487F" w:rsidRPr="00B9146F" w:rsidRDefault="0033487F" w:rsidP="0033487F">
      <w:pPr>
        <w:widowControl/>
        <w:adjustRightInd w:val="0"/>
        <w:rPr>
          <w:rFonts w:eastAsiaTheme="minorHAnsi"/>
          <w:b/>
          <w:bCs/>
        </w:rPr>
      </w:pPr>
      <w:r w:rsidRPr="00B9146F">
        <w:rPr>
          <w:rFonts w:eastAsiaTheme="minorHAnsi"/>
          <w:b/>
          <w:bCs/>
        </w:rPr>
        <w:t>SUBAPPALTO</w:t>
      </w:r>
    </w:p>
    <w:p w:rsidR="0033487F" w:rsidRPr="00B9146F" w:rsidRDefault="0033487F" w:rsidP="0033487F">
      <w:pPr>
        <w:widowControl/>
        <w:adjustRightInd w:val="0"/>
        <w:rPr>
          <w:rFonts w:eastAsiaTheme="minorHAnsi"/>
        </w:rPr>
      </w:pPr>
      <w:r w:rsidRPr="00D63FD2">
        <w:rPr>
          <w:rFonts w:eastAsiaTheme="minorHAnsi"/>
        </w:rPr>
        <w:t xml:space="preserve">Si rimanda interamente all'art. 119 del D. </w:t>
      </w:r>
      <w:proofErr w:type="spellStart"/>
      <w:r w:rsidRPr="00D63FD2">
        <w:rPr>
          <w:rFonts w:eastAsiaTheme="minorHAnsi"/>
        </w:rPr>
        <w:t>Lgs</w:t>
      </w:r>
      <w:proofErr w:type="spellEnd"/>
      <w:r w:rsidRPr="00D63FD2">
        <w:rPr>
          <w:rFonts w:eastAsiaTheme="minorHAnsi"/>
        </w:rPr>
        <w:t>. 36/2023 la disciplina in tema di subappalto</w:t>
      </w:r>
      <w:r w:rsidR="00D63FD2">
        <w:rPr>
          <w:rFonts w:eastAsiaTheme="minorHAnsi"/>
        </w:rPr>
        <w:t xml:space="preserve">, </w:t>
      </w:r>
      <w:r w:rsidR="00D63FD2" w:rsidRPr="003B7FAD">
        <w:rPr>
          <w:rFonts w:eastAsiaTheme="minorHAnsi"/>
          <w:b/>
          <w:u w:val="single"/>
        </w:rPr>
        <w:t>ad esclusione del subappalto a cascata</w:t>
      </w:r>
    </w:p>
    <w:p w:rsidR="00D066A0" w:rsidRPr="003A43DF" w:rsidRDefault="00D066A0" w:rsidP="00D066A0">
      <w:pPr>
        <w:pStyle w:val="Titolo1"/>
        <w:ind w:left="493" w:right="503"/>
        <w:rPr>
          <w:sz w:val="22"/>
          <w:szCs w:val="22"/>
        </w:rPr>
      </w:pPr>
      <w:r w:rsidRPr="003A43DF">
        <w:rPr>
          <w:sz w:val="22"/>
          <w:szCs w:val="22"/>
        </w:rPr>
        <w:t>ARTICOLO</w:t>
      </w:r>
      <w:r w:rsidRPr="003A43DF">
        <w:rPr>
          <w:spacing w:val="-4"/>
          <w:sz w:val="22"/>
          <w:szCs w:val="22"/>
        </w:rPr>
        <w:t xml:space="preserve"> </w:t>
      </w:r>
      <w:r w:rsidR="00923F31">
        <w:rPr>
          <w:sz w:val="22"/>
          <w:szCs w:val="22"/>
        </w:rPr>
        <w:t>7</w:t>
      </w:r>
      <w:r w:rsidRPr="003A43DF">
        <w:rPr>
          <w:spacing w:val="-3"/>
          <w:sz w:val="22"/>
          <w:szCs w:val="22"/>
        </w:rPr>
        <w:t xml:space="preserve"> </w:t>
      </w:r>
      <w:r w:rsidRPr="003A43DF">
        <w:rPr>
          <w:sz w:val="22"/>
          <w:szCs w:val="22"/>
        </w:rPr>
        <w:t>-</w:t>
      </w:r>
      <w:r w:rsidRPr="003A43DF">
        <w:rPr>
          <w:spacing w:val="-6"/>
          <w:sz w:val="22"/>
          <w:szCs w:val="22"/>
        </w:rPr>
        <w:t xml:space="preserve"> </w:t>
      </w:r>
      <w:r w:rsidRPr="003A43DF">
        <w:rPr>
          <w:sz w:val="22"/>
          <w:szCs w:val="22"/>
        </w:rPr>
        <w:t>PENALI</w:t>
      </w:r>
    </w:p>
    <w:p w:rsidR="00D066A0" w:rsidRPr="003A43DF" w:rsidRDefault="00D066A0" w:rsidP="00D066A0">
      <w:pPr>
        <w:pStyle w:val="Corpotesto"/>
        <w:spacing w:before="8"/>
        <w:ind w:left="0"/>
        <w:jc w:val="left"/>
        <w:rPr>
          <w:b/>
          <w:sz w:val="22"/>
          <w:szCs w:val="22"/>
        </w:rPr>
      </w:pPr>
    </w:p>
    <w:p w:rsidR="00D066A0" w:rsidRPr="003A43DF" w:rsidRDefault="00D066A0" w:rsidP="00D066A0">
      <w:pPr>
        <w:pStyle w:val="Corpotesto"/>
        <w:spacing w:line="242" w:lineRule="auto"/>
        <w:ind w:right="278"/>
        <w:rPr>
          <w:sz w:val="22"/>
          <w:szCs w:val="22"/>
        </w:rPr>
      </w:pPr>
      <w:r w:rsidRPr="003A43DF">
        <w:rPr>
          <w:sz w:val="22"/>
          <w:szCs w:val="22"/>
        </w:rPr>
        <w:t>L’inosservanza delle prescrizioni contenute nel presente Capitolato, e qualunque defezione alle disposizioni normative</w:t>
      </w:r>
      <w:r w:rsidRPr="003A43DF">
        <w:rPr>
          <w:spacing w:val="1"/>
          <w:sz w:val="22"/>
          <w:szCs w:val="22"/>
        </w:rPr>
        <w:t xml:space="preserve"> </w:t>
      </w:r>
      <w:r w:rsidRPr="003A43DF">
        <w:rPr>
          <w:sz w:val="22"/>
          <w:szCs w:val="22"/>
        </w:rPr>
        <w:t xml:space="preserve">vigenti, agli ordini e alle disposizioni impartite dall’Ente e/o dall’Ufficio tecnico Comunale, rendono </w:t>
      </w:r>
      <w:r w:rsidRPr="003A43DF">
        <w:rPr>
          <w:b/>
          <w:sz w:val="22"/>
          <w:szCs w:val="22"/>
        </w:rPr>
        <w:t>PASSIBILE</w:t>
      </w:r>
      <w:r w:rsidRPr="003A43DF">
        <w:rPr>
          <w:b/>
          <w:spacing w:val="1"/>
          <w:sz w:val="22"/>
          <w:szCs w:val="22"/>
        </w:rPr>
        <w:t xml:space="preserve"> </w:t>
      </w:r>
      <w:r w:rsidRPr="003A43DF">
        <w:rPr>
          <w:b/>
          <w:sz w:val="22"/>
          <w:szCs w:val="22"/>
        </w:rPr>
        <w:t xml:space="preserve">l’impresa di una PENALE </w:t>
      </w:r>
      <w:r w:rsidRPr="003A43DF">
        <w:rPr>
          <w:sz w:val="22"/>
          <w:szCs w:val="22"/>
        </w:rPr>
        <w:t xml:space="preserve">da applicarsi direttamente dall’Amministrazione, </w:t>
      </w:r>
      <w:r w:rsidRPr="003A43DF">
        <w:rPr>
          <w:b/>
          <w:sz w:val="22"/>
          <w:szCs w:val="22"/>
        </w:rPr>
        <w:t>da EURO 200,00 a EURO 10.000,00</w:t>
      </w:r>
      <w:r w:rsidRPr="003A43DF">
        <w:rPr>
          <w:sz w:val="22"/>
          <w:szCs w:val="22"/>
        </w:rPr>
        <w:t>,</w:t>
      </w:r>
      <w:r w:rsidRPr="003A43DF">
        <w:rPr>
          <w:spacing w:val="1"/>
          <w:sz w:val="22"/>
          <w:szCs w:val="22"/>
        </w:rPr>
        <w:t xml:space="preserve"> </w:t>
      </w:r>
      <w:r w:rsidRPr="003A43DF">
        <w:rPr>
          <w:sz w:val="22"/>
          <w:szCs w:val="22"/>
        </w:rPr>
        <w:t>secondo la gravità della mancanza accertata e/o i ritardi avvenuti, indipendentemente dalla risoluzione di diritto o</w:t>
      </w:r>
      <w:r w:rsidRPr="003A43DF">
        <w:rPr>
          <w:spacing w:val="1"/>
          <w:sz w:val="22"/>
          <w:szCs w:val="22"/>
        </w:rPr>
        <w:t xml:space="preserve"> </w:t>
      </w:r>
      <w:r w:rsidRPr="003A43DF">
        <w:rPr>
          <w:sz w:val="22"/>
          <w:szCs w:val="22"/>
        </w:rPr>
        <w:t>potestativa, che l’appaltatore sarà obbligato a corrispondere al Comune, a titolo di penale e salvo il risarcimento del</w:t>
      </w:r>
      <w:r w:rsidRPr="003A43DF">
        <w:rPr>
          <w:spacing w:val="1"/>
          <w:sz w:val="22"/>
          <w:szCs w:val="22"/>
        </w:rPr>
        <w:t xml:space="preserve"> </w:t>
      </w:r>
      <w:r w:rsidRPr="003A43DF">
        <w:rPr>
          <w:sz w:val="22"/>
          <w:szCs w:val="22"/>
        </w:rPr>
        <w:t>maggiore</w:t>
      </w:r>
      <w:r w:rsidRPr="003A43DF">
        <w:rPr>
          <w:spacing w:val="-1"/>
          <w:sz w:val="22"/>
          <w:szCs w:val="22"/>
        </w:rPr>
        <w:t xml:space="preserve"> </w:t>
      </w:r>
      <w:r w:rsidRPr="003A43DF">
        <w:rPr>
          <w:sz w:val="22"/>
          <w:szCs w:val="22"/>
        </w:rPr>
        <w:t>danno.</w:t>
      </w:r>
    </w:p>
    <w:p w:rsidR="00D066A0" w:rsidRPr="003A43DF" w:rsidRDefault="00D066A0" w:rsidP="00D066A0">
      <w:pPr>
        <w:pStyle w:val="Corpotesto"/>
        <w:ind w:right="109"/>
        <w:rPr>
          <w:sz w:val="22"/>
          <w:szCs w:val="22"/>
        </w:rPr>
      </w:pPr>
      <w:r w:rsidRPr="003A43DF">
        <w:rPr>
          <w:sz w:val="22"/>
          <w:szCs w:val="22"/>
        </w:rPr>
        <w:t>L'inosservanza delle prescrizioni contenute nel presente Capitolato</w:t>
      </w:r>
      <w:r w:rsidR="00354F40" w:rsidRPr="003A43DF">
        <w:rPr>
          <w:sz w:val="22"/>
          <w:szCs w:val="22"/>
        </w:rPr>
        <w:t xml:space="preserve">, la mancata attuazione o </w:t>
      </w:r>
      <w:r w:rsidR="00C64869">
        <w:rPr>
          <w:sz w:val="22"/>
          <w:szCs w:val="22"/>
        </w:rPr>
        <w:t xml:space="preserve">attivazione </w:t>
      </w:r>
      <w:r w:rsidR="00354F40" w:rsidRPr="003A43DF">
        <w:rPr>
          <w:sz w:val="22"/>
          <w:szCs w:val="22"/>
        </w:rPr>
        <w:t>del servizio difforme a quanto offerto in sede di gara</w:t>
      </w:r>
      <w:r w:rsidRPr="003A43DF">
        <w:rPr>
          <w:sz w:val="22"/>
          <w:szCs w:val="22"/>
        </w:rPr>
        <w:t xml:space="preserve"> o il ritardo nell’espletamento dei</w:t>
      </w:r>
      <w:r w:rsidRPr="003A43DF">
        <w:rPr>
          <w:spacing w:val="-57"/>
          <w:sz w:val="22"/>
          <w:szCs w:val="22"/>
        </w:rPr>
        <w:t xml:space="preserve">  </w:t>
      </w:r>
      <w:r w:rsidRPr="003A43DF">
        <w:rPr>
          <w:sz w:val="22"/>
          <w:szCs w:val="22"/>
        </w:rPr>
        <w:t>servizi di cui al presente capitolato e ai relativi allegati</w:t>
      </w:r>
      <w:r w:rsidR="007552BE" w:rsidRPr="003A43DF">
        <w:rPr>
          <w:sz w:val="22"/>
          <w:szCs w:val="22"/>
        </w:rPr>
        <w:t xml:space="preserve"> (disciplinari tecnici)</w:t>
      </w:r>
      <w:r w:rsidRPr="003A43DF">
        <w:rPr>
          <w:sz w:val="22"/>
          <w:szCs w:val="22"/>
        </w:rPr>
        <w:t>, e qualunque infrazione alle disposizioni normative vigenti e agli</w:t>
      </w:r>
      <w:r w:rsidRPr="003A43DF">
        <w:rPr>
          <w:spacing w:val="-57"/>
          <w:sz w:val="22"/>
          <w:szCs w:val="22"/>
        </w:rPr>
        <w:t xml:space="preserve"> </w:t>
      </w:r>
      <w:r w:rsidRPr="003A43DF">
        <w:rPr>
          <w:sz w:val="22"/>
          <w:szCs w:val="22"/>
        </w:rPr>
        <w:t>ordini e alle disposizioni impartite dalla direzione di Polizia Mortuaria, rendono passibile l'impresa</w:t>
      </w:r>
      <w:r w:rsidRPr="003A43DF">
        <w:rPr>
          <w:spacing w:val="1"/>
          <w:sz w:val="22"/>
          <w:szCs w:val="22"/>
        </w:rPr>
        <w:t xml:space="preserve"> </w:t>
      </w:r>
      <w:r w:rsidRPr="003A43DF">
        <w:rPr>
          <w:sz w:val="22"/>
          <w:szCs w:val="22"/>
        </w:rPr>
        <w:t>di una penale da applicarsi, secondo</w:t>
      </w:r>
      <w:r w:rsidRPr="003A43DF">
        <w:rPr>
          <w:spacing w:val="1"/>
          <w:sz w:val="22"/>
          <w:szCs w:val="22"/>
        </w:rPr>
        <w:t xml:space="preserve"> </w:t>
      </w:r>
      <w:r w:rsidRPr="003A43DF">
        <w:rPr>
          <w:sz w:val="22"/>
          <w:szCs w:val="22"/>
        </w:rPr>
        <w:t>la</w:t>
      </w:r>
      <w:r w:rsidRPr="003A43DF">
        <w:rPr>
          <w:spacing w:val="-1"/>
          <w:sz w:val="22"/>
          <w:szCs w:val="22"/>
        </w:rPr>
        <w:t xml:space="preserve"> </w:t>
      </w:r>
      <w:r w:rsidRPr="003A43DF">
        <w:rPr>
          <w:sz w:val="22"/>
          <w:szCs w:val="22"/>
        </w:rPr>
        <w:t>gravità</w:t>
      </w:r>
      <w:r w:rsidRPr="003A43DF">
        <w:rPr>
          <w:spacing w:val="-1"/>
          <w:sz w:val="22"/>
          <w:szCs w:val="22"/>
        </w:rPr>
        <w:t xml:space="preserve"> </w:t>
      </w:r>
      <w:r w:rsidRPr="003A43DF">
        <w:rPr>
          <w:sz w:val="22"/>
          <w:szCs w:val="22"/>
        </w:rPr>
        <w:t>della</w:t>
      </w:r>
      <w:r w:rsidRPr="003A43DF">
        <w:rPr>
          <w:spacing w:val="1"/>
          <w:sz w:val="22"/>
          <w:szCs w:val="22"/>
        </w:rPr>
        <w:t xml:space="preserve"> </w:t>
      </w:r>
      <w:r w:rsidRPr="003A43DF">
        <w:rPr>
          <w:sz w:val="22"/>
          <w:szCs w:val="22"/>
        </w:rPr>
        <w:t>mancanza</w:t>
      </w:r>
      <w:r w:rsidRPr="003A43DF">
        <w:rPr>
          <w:spacing w:val="-2"/>
          <w:sz w:val="22"/>
          <w:szCs w:val="22"/>
        </w:rPr>
        <w:t xml:space="preserve"> </w:t>
      </w:r>
      <w:r w:rsidRPr="003A43DF">
        <w:rPr>
          <w:sz w:val="22"/>
          <w:szCs w:val="22"/>
        </w:rPr>
        <w:t>accertata.</w:t>
      </w:r>
    </w:p>
    <w:p w:rsidR="00D066A0" w:rsidRPr="003A43DF" w:rsidRDefault="00D066A0" w:rsidP="00D066A0">
      <w:pPr>
        <w:pStyle w:val="Corpotesto"/>
        <w:rPr>
          <w:sz w:val="22"/>
          <w:szCs w:val="22"/>
        </w:rPr>
      </w:pPr>
      <w:r w:rsidRPr="003A43DF">
        <w:rPr>
          <w:sz w:val="22"/>
          <w:szCs w:val="22"/>
        </w:rPr>
        <w:t>In</w:t>
      </w:r>
      <w:r w:rsidRPr="003A43DF">
        <w:rPr>
          <w:spacing w:val="-3"/>
          <w:sz w:val="22"/>
          <w:szCs w:val="22"/>
        </w:rPr>
        <w:t xml:space="preserve"> </w:t>
      </w:r>
      <w:r w:rsidRPr="003A43DF">
        <w:rPr>
          <w:sz w:val="22"/>
          <w:szCs w:val="22"/>
        </w:rPr>
        <w:t>particolare</w:t>
      </w:r>
      <w:r w:rsidRPr="003A43DF">
        <w:rPr>
          <w:spacing w:val="-3"/>
          <w:sz w:val="22"/>
          <w:szCs w:val="22"/>
        </w:rPr>
        <w:t xml:space="preserve"> </w:t>
      </w:r>
      <w:r w:rsidRPr="003A43DF">
        <w:rPr>
          <w:sz w:val="22"/>
          <w:szCs w:val="22"/>
        </w:rPr>
        <w:t>potranno</w:t>
      </w:r>
      <w:r w:rsidRPr="003A43DF">
        <w:rPr>
          <w:spacing w:val="-1"/>
          <w:sz w:val="22"/>
          <w:szCs w:val="22"/>
        </w:rPr>
        <w:t xml:space="preserve"> </w:t>
      </w:r>
      <w:r w:rsidRPr="003A43DF">
        <w:rPr>
          <w:sz w:val="22"/>
          <w:szCs w:val="22"/>
        </w:rPr>
        <w:t>essere</w:t>
      </w:r>
      <w:r w:rsidRPr="003A43DF">
        <w:rPr>
          <w:spacing w:val="-2"/>
          <w:sz w:val="22"/>
          <w:szCs w:val="22"/>
        </w:rPr>
        <w:t xml:space="preserve"> </w:t>
      </w:r>
      <w:r w:rsidRPr="003A43DF">
        <w:rPr>
          <w:sz w:val="22"/>
          <w:szCs w:val="22"/>
        </w:rPr>
        <w:t>applicate</w:t>
      </w:r>
      <w:r w:rsidRPr="003A43DF">
        <w:rPr>
          <w:spacing w:val="-1"/>
          <w:sz w:val="22"/>
          <w:szCs w:val="22"/>
        </w:rPr>
        <w:t xml:space="preserve"> </w:t>
      </w:r>
      <w:r w:rsidRPr="003A43DF">
        <w:rPr>
          <w:sz w:val="22"/>
          <w:szCs w:val="22"/>
        </w:rPr>
        <w:t>le</w:t>
      </w:r>
      <w:r w:rsidRPr="003A43DF">
        <w:rPr>
          <w:spacing w:val="-1"/>
          <w:sz w:val="22"/>
          <w:szCs w:val="22"/>
        </w:rPr>
        <w:t xml:space="preserve"> </w:t>
      </w:r>
      <w:r w:rsidRPr="003A43DF">
        <w:rPr>
          <w:sz w:val="22"/>
          <w:szCs w:val="22"/>
        </w:rPr>
        <w:t>seguenti</w:t>
      </w:r>
      <w:r w:rsidRPr="003A43DF">
        <w:rPr>
          <w:spacing w:val="-3"/>
          <w:sz w:val="22"/>
          <w:szCs w:val="22"/>
        </w:rPr>
        <w:t xml:space="preserve"> </w:t>
      </w:r>
      <w:r w:rsidRPr="003A43DF">
        <w:rPr>
          <w:sz w:val="22"/>
          <w:szCs w:val="22"/>
        </w:rPr>
        <w:t>penali:</w:t>
      </w:r>
    </w:p>
    <w:p w:rsidR="00D066A0" w:rsidRPr="003A43DF" w:rsidRDefault="00D066A0" w:rsidP="00D066A0">
      <w:pPr>
        <w:pStyle w:val="Paragrafoelenco"/>
        <w:numPr>
          <w:ilvl w:val="0"/>
          <w:numId w:val="21"/>
        </w:numPr>
        <w:tabs>
          <w:tab w:val="left" w:pos="274"/>
        </w:tabs>
        <w:ind w:left="115" w:right="119" w:firstLine="0"/>
      </w:pPr>
      <w:r w:rsidRPr="003A43DF">
        <w:t>da Euro 500,00 a Euro 2.000,00 per esercizio di attività commerciale all'interno dei cimiteri non</w:t>
      </w:r>
      <w:r w:rsidRPr="003A43DF">
        <w:rPr>
          <w:spacing w:val="1"/>
        </w:rPr>
        <w:t xml:space="preserve"> </w:t>
      </w:r>
      <w:r w:rsidRPr="003A43DF">
        <w:t>autorizzate;</w:t>
      </w:r>
    </w:p>
    <w:p w:rsidR="00D066A0" w:rsidRPr="003A43DF" w:rsidRDefault="00D066A0" w:rsidP="00D066A0">
      <w:pPr>
        <w:pStyle w:val="Paragrafoelenco"/>
        <w:numPr>
          <w:ilvl w:val="0"/>
          <w:numId w:val="21"/>
        </w:numPr>
        <w:tabs>
          <w:tab w:val="left" w:pos="332"/>
        </w:tabs>
        <w:ind w:left="115" w:right="120" w:firstLine="0"/>
      </w:pPr>
      <w:r w:rsidRPr="003A43DF">
        <w:t>da</w:t>
      </w:r>
      <w:r w:rsidRPr="003A43DF">
        <w:rPr>
          <w:spacing w:val="1"/>
        </w:rPr>
        <w:t xml:space="preserve"> </w:t>
      </w:r>
      <w:r w:rsidRPr="003A43DF">
        <w:t>Euro</w:t>
      </w:r>
      <w:r w:rsidRPr="003A43DF">
        <w:rPr>
          <w:spacing w:val="1"/>
        </w:rPr>
        <w:t xml:space="preserve"> </w:t>
      </w:r>
      <w:r w:rsidRPr="003A43DF">
        <w:t>250,00</w:t>
      </w:r>
      <w:r w:rsidRPr="003A43DF">
        <w:rPr>
          <w:spacing w:val="1"/>
        </w:rPr>
        <w:t xml:space="preserve"> </w:t>
      </w:r>
      <w:r w:rsidRPr="003A43DF">
        <w:t>a</w:t>
      </w:r>
      <w:r w:rsidRPr="003A43DF">
        <w:rPr>
          <w:spacing w:val="1"/>
        </w:rPr>
        <w:t xml:space="preserve"> </w:t>
      </w:r>
      <w:r w:rsidRPr="003A43DF">
        <w:t>Euro</w:t>
      </w:r>
      <w:r w:rsidRPr="003A43DF">
        <w:rPr>
          <w:spacing w:val="1"/>
        </w:rPr>
        <w:t xml:space="preserve"> </w:t>
      </w:r>
      <w:r w:rsidRPr="003A43DF">
        <w:t>1.000,00</w:t>
      </w:r>
      <w:r w:rsidRPr="003A43DF">
        <w:rPr>
          <w:spacing w:val="1"/>
        </w:rPr>
        <w:t xml:space="preserve"> </w:t>
      </w:r>
      <w:r w:rsidRPr="003A43DF">
        <w:t>per</w:t>
      </w:r>
      <w:r w:rsidRPr="003A43DF">
        <w:rPr>
          <w:spacing w:val="1"/>
        </w:rPr>
        <w:t xml:space="preserve"> </w:t>
      </w:r>
      <w:r w:rsidRPr="003A43DF">
        <w:t>negligenza</w:t>
      </w:r>
      <w:r w:rsidRPr="003A43DF">
        <w:rPr>
          <w:spacing w:val="1"/>
        </w:rPr>
        <w:t xml:space="preserve"> </w:t>
      </w:r>
      <w:r w:rsidRPr="003A43DF">
        <w:t>e</w:t>
      </w:r>
      <w:r w:rsidRPr="003A43DF">
        <w:rPr>
          <w:spacing w:val="1"/>
        </w:rPr>
        <w:t xml:space="preserve"> </w:t>
      </w:r>
      <w:r w:rsidRPr="003A43DF">
        <w:t>ritardi</w:t>
      </w:r>
      <w:r w:rsidRPr="003A43DF">
        <w:rPr>
          <w:spacing w:val="1"/>
        </w:rPr>
        <w:t xml:space="preserve"> </w:t>
      </w:r>
      <w:r w:rsidRPr="003A43DF">
        <w:t>nei</w:t>
      </w:r>
      <w:r w:rsidRPr="003A43DF">
        <w:rPr>
          <w:spacing w:val="1"/>
        </w:rPr>
        <w:t xml:space="preserve"> </w:t>
      </w:r>
      <w:r w:rsidRPr="003A43DF">
        <w:t>riguardi</w:t>
      </w:r>
      <w:r w:rsidRPr="003A43DF">
        <w:rPr>
          <w:spacing w:val="1"/>
        </w:rPr>
        <w:t xml:space="preserve"> </w:t>
      </w:r>
      <w:r w:rsidRPr="003A43DF">
        <w:t>dell’utenza</w:t>
      </w:r>
      <w:r w:rsidRPr="003A43DF">
        <w:rPr>
          <w:spacing w:val="1"/>
        </w:rPr>
        <w:t xml:space="preserve"> </w:t>
      </w:r>
      <w:r w:rsidRPr="003A43DF">
        <w:t>durante</w:t>
      </w:r>
      <w:r w:rsidRPr="003A43DF">
        <w:rPr>
          <w:spacing w:val="1"/>
        </w:rPr>
        <w:t xml:space="preserve"> </w:t>
      </w:r>
      <w:r w:rsidRPr="003A43DF">
        <w:t>l’esecuzione delle</w:t>
      </w:r>
      <w:r w:rsidRPr="003A43DF">
        <w:rPr>
          <w:spacing w:val="-1"/>
        </w:rPr>
        <w:t xml:space="preserve"> </w:t>
      </w:r>
      <w:r w:rsidRPr="003A43DF">
        <w:t>operazioni</w:t>
      </w:r>
      <w:r w:rsidRPr="003A43DF">
        <w:rPr>
          <w:spacing w:val="-1"/>
        </w:rPr>
        <w:t xml:space="preserve"> </w:t>
      </w:r>
      <w:r w:rsidRPr="003A43DF">
        <w:t>cimiteriali;</w:t>
      </w:r>
    </w:p>
    <w:p w:rsidR="00D066A0" w:rsidRPr="003A43DF" w:rsidRDefault="00D066A0" w:rsidP="00D066A0">
      <w:pPr>
        <w:pStyle w:val="Paragrafoelenco"/>
        <w:numPr>
          <w:ilvl w:val="0"/>
          <w:numId w:val="21"/>
        </w:numPr>
        <w:tabs>
          <w:tab w:val="left" w:pos="286"/>
        </w:tabs>
        <w:ind w:left="115" w:right="120" w:firstLine="0"/>
      </w:pPr>
      <w:r w:rsidRPr="003A43DF">
        <w:t xml:space="preserve">da Euro 250,00 a Euro 500,00 per </w:t>
      </w:r>
      <w:r w:rsidR="00D2439E">
        <w:t xml:space="preserve">ritardo nell’apertura accessi rispetto </w:t>
      </w:r>
      <w:r w:rsidRPr="003A43DF">
        <w:rPr>
          <w:spacing w:val="-2"/>
        </w:rPr>
        <w:t xml:space="preserve"> </w:t>
      </w:r>
      <w:r w:rsidR="00D2439E">
        <w:rPr>
          <w:spacing w:val="-2"/>
        </w:rPr>
        <w:t>a</w:t>
      </w:r>
      <w:r w:rsidRPr="003A43DF">
        <w:t>gli</w:t>
      </w:r>
      <w:r w:rsidRPr="003A43DF">
        <w:rPr>
          <w:spacing w:val="1"/>
        </w:rPr>
        <w:t xml:space="preserve"> </w:t>
      </w:r>
      <w:r w:rsidRPr="003A43DF">
        <w:t>orari</w:t>
      </w:r>
      <w:r w:rsidRPr="003A43DF">
        <w:rPr>
          <w:spacing w:val="-1"/>
        </w:rPr>
        <w:t xml:space="preserve"> </w:t>
      </w:r>
      <w:r w:rsidRPr="003A43DF">
        <w:t>stabiliti;</w:t>
      </w:r>
    </w:p>
    <w:p w:rsidR="00D066A0" w:rsidRPr="003A43DF" w:rsidRDefault="00D066A0" w:rsidP="00D066A0">
      <w:pPr>
        <w:pStyle w:val="Paragrafoelenco"/>
        <w:numPr>
          <w:ilvl w:val="0"/>
          <w:numId w:val="21"/>
        </w:numPr>
        <w:tabs>
          <w:tab w:val="left" w:pos="274"/>
        </w:tabs>
        <w:ind w:left="115" w:right="116" w:firstLine="0"/>
      </w:pPr>
      <w:r w:rsidRPr="003A43DF">
        <w:t>da Euro 250,00 a Euro 1.000,00 per impiego di personale non sufficiente a garantire il livello di</w:t>
      </w:r>
      <w:r w:rsidRPr="003A43DF">
        <w:rPr>
          <w:spacing w:val="1"/>
        </w:rPr>
        <w:t xml:space="preserve"> </w:t>
      </w:r>
      <w:r w:rsidRPr="003A43DF">
        <w:t>efficienza</w:t>
      </w:r>
      <w:r w:rsidRPr="003A43DF">
        <w:rPr>
          <w:spacing w:val="-2"/>
        </w:rPr>
        <w:t xml:space="preserve"> </w:t>
      </w:r>
      <w:r w:rsidRPr="003A43DF">
        <w:t>dei</w:t>
      </w:r>
      <w:r w:rsidRPr="003A43DF">
        <w:rPr>
          <w:spacing w:val="1"/>
        </w:rPr>
        <w:t xml:space="preserve"> </w:t>
      </w:r>
      <w:r w:rsidRPr="003A43DF">
        <w:t>servizi;</w:t>
      </w:r>
    </w:p>
    <w:p w:rsidR="00D066A0" w:rsidRPr="003A43DF" w:rsidRDefault="00D066A0" w:rsidP="00D066A0">
      <w:pPr>
        <w:pStyle w:val="Paragrafoelenco"/>
        <w:numPr>
          <w:ilvl w:val="0"/>
          <w:numId w:val="21"/>
        </w:numPr>
        <w:tabs>
          <w:tab w:val="left" w:pos="286"/>
        </w:tabs>
        <w:ind w:left="115" w:right="114" w:firstLine="0"/>
      </w:pPr>
      <w:r w:rsidRPr="003A43DF">
        <w:t>da Euro 500,00 a Euro 3.000,00 per discriminazione nei confronti degli utenti che chiedono lo</w:t>
      </w:r>
      <w:r w:rsidRPr="003A43DF">
        <w:rPr>
          <w:spacing w:val="1"/>
        </w:rPr>
        <w:t xml:space="preserve"> </w:t>
      </w:r>
      <w:r w:rsidRPr="003A43DF">
        <w:t>svolgimento delle</w:t>
      </w:r>
      <w:r w:rsidRPr="003A43DF">
        <w:rPr>
          <w:spacing w:val="1"/>
        </w:rPr>
        <w:t xml:space="preserve"> </w:t>
      </w:r>
      <w:r w:rsidRPr="003A43DF">
        <w:t>prestazioni</w:t>
      </w:r>
      <w:r w:rsidRPr="003A43DF">
        <w:rPr>
          <w:spacing w:val="-1"/>
        </w:rPr>
        <w:t xml:space="preserve"> </w:t>
      </w:r>
      <w:r w:rsidRPr="003A43DF">
        <w:t>oggetto d</w:t>
      </w:r>
      <w:r w:rsidR="007552BE" w:rsidRPr="003A43DF">
        <w:t xml:space="preserve">i appalto; </w:t>
      </w:r>
      <w:r w:rsidRPr="003A43DF">
        <w:t>;</w:t>
      </w:r>
    </w:p>
    <w:p w:rsidR="00D066A0" w:rsidRPr="003A43DF" w:rsidRDefault="00D066A0" w:rsidP="00D066A0">
      <w:pPr>
        <w:pStyle w:val="Paragrafoelenco"/>
        <w:numPr>
          <w:ilvl w:val="0"/>
          <w:numId w:val="21"/>
        </w:numPr>
        <w:tabs>
          <w:tab w:val="left" w:pos="264"/>
        </w:tabs>
        <w:spacing w:before="1"/>
        <w:ind w:left="115" w:right="108" w:firstLine="0"/>
      </w:pPr>
      <w:r w:rsidRPr="003A43DF">
        <w:t>da Euro 500,00 a Euro 3.000,00 per inosservanza degli obblighi previsti dal presente capitolato in</w:t>
      </w:r>
      <w:r w:rsidRPr="003A43DF">
        <w:rPr>
          <w:spacing w:val="1"/>
        </w:rPr>
        <w:t xml:space="preserve"> </w:t>
      </w:r>
      <w:r w:rsidRPr="003A43DF">
        <w:t>materia</w:t>
      </w:r>
      <w:r w:rsidRPr="003A43DF">
        <w:rPr>
          <w:spacing w:val="-2"/>
        </w:rPr>
        <w:t xml:space="preserve"> </w:t>
      </w:r>
      <w:r w:rsidRPr="003A43DF">
        <w:t>di</w:t>
      </w:r>
      <w:r w:rsidRPr="003A43DF">
        <w:rPr>
          <w:spacing w:val="-1"/>
        </w:rPr>
        <w:t xml:space="preserve"> </w:t>
      </w:r>
      <w:r w:rsidRPr="003A43DF">
        <w:t>riservatezza</w:t>
      </w:r>
      <w:r w:rsidRPr="003A43DF">
        <w:rPr>
          <w:spacing w:val="-1"/>
        </w:rPr>
        <w:t xml:space="preserve"> </w:t>
      </w:r>
      <w:r w:rsidRPr="003A43DF">
        <w:t>dei</w:t>
      </w:r>
      <w:r w:rsidRPr="003A43DF">
        <w:rPr>
          <w:spacing w:val="1"/>
        </w:rPr>
        <w:t xml:space="preserve"> </w:t>
      </w:r>
      <w:r w:rsidRPr="003A43DF">
        <w:t>dati;</w:t>
      </w:r>
    </w:p>
    <w:p w:rsidR="00D066A0" w:rsidRPr="003A43DF" w:rsidRDefault="00D066A0" w:rsidP="00D066A0">
      <w:pPr>
        <w:pStyle w:val="Paragrafoelenco"/>
        <w:numPr>
          <w:ilvl w:val="0"/>
          <w:numId w:val="21"/>
        </w:numPr>
        <w:tabs>
          <w:tab w:val="left" w:pos="266"/>
        </w:tabs>
        <w:ind w:left="115" w:right="116" w:firstLine="0"/>
      </w:pPr>
      <w:r w:rsidRPr="003A43DF">
        <w:t>da Euro 500,00 a Euro 2.000,00 per inumazioni o tumulazioni eseguite in luoghi diversi da quelli</w:t>
      </w:r>
      <w:r w:rsidRPr="003A43DF">
        <w:rPr>
          <w:spacing w:val="1"/>
        </w:rPr>
        <w:t xml:space="preserve"> </w:t>
      </w:r>
      <w:r w:rsidRPr="003A43DF">
        <w:t>previsti;</w:t>
      </w:r>
    </w:p>
    <w:p w:rsidR="00D066A0" w:rsidRPr="003A43DF" w:rsidRDefault="00D066A0" w:rsidP="00D066A0">
      <w:pPr>
        <w:pStyle w:val="Paragrafoelenco"/>
        <w:numPr>
          <w:ilvl w:val="0"/>
          <w:numId w:val="21"/>
        </w:numPr>
        <w:tabs>
          <w:tab w:val="left" w:pos="260"/>
        </w:tabs>
        <w:ind w:left="115" w:right="120" w:firstLine="0"/>
      </w:pPr>
      <w:r w:rsidRPr="003A43DF">
        <w:t>da Euro 500,00 a Euro 1.000,00 per inosservanza degli obblighi descritti dal presente capitolato in</w:t>
      </w:r>
      <w:r w:rsidRPr="003A43DF">
        <w:rPr>
          <w:spacing w:val="-57"/>
        </w:rPr>
        <w:t xml:space="preserve"> </w:t>
      </w:r>
      <w:r w:rsidRPr="003A43DF">
        <w:t>materia</w:t>
      </w:r>
      <w:r w:rsidRPr="003A43DF">
        <w:rPr>
          <w:spacing w:val="-2"/>
        </w:rPr>
        <w:t xml:space="preserve"> </w:t>
      </w:r>
      <w:r w:rsidRPr="003A43DF">
        <w:t>di</w:t>
      </w:r>
      <w:r w:rsidRPr="003A43DF">
        <w:rPr>
          <w:spacing w:val="-1"/>
        </w:rPr>
        <w:t xml:space="preserve"> </w:t>
      </w:r>
      <w:r w:rsidRPr="003A43DF">
        <w:t>pulizia</w:t>
      </w:r>
      <w:r w:rsidRPr="003A43DF">
        <w:rPr>
          <w:spacing w:val="1"/>
        </w:rPr>
        <w:t xml:space="preserve"> </w:t>
      </w:r>
      <w:r w:rsidRPr="003A43DF">
        <w:t>e</w:t>
      </w:r>
      <w:r w:rsidRPr="003A43DF">
        <w:rPr>
          <w:spacing w:val="-1"/>
        </w:rPr>
        <w:t xml:space="preserve"> </w:t>
      </w:r>
      <w:r w:rsidRPr="003A43DF">
        <w:t>cura</w:t>
      </w:r>
      <w:r w:rsidRPr="003A43DF">
        <w:rPr>
          <w:spacing w:val="1"/>
        </w:rPr>
        <w:t xml:space="preserve"> </w:t>
      </w:r>
      <w:r w:rsidRPr="003A43DF">
        <w:t>del</w:t>
      </w:r>
      <w:r w:rsidRPr="003A43DF">
        <w:rPr>
          <w:spacing w:val="-1"/>
        </w:rPr>
        <w:t xml:space="preserve"> </w:t>
      </w:r>
      <w:r w:rsidRPr="003A43DF">
        <w:t>verde;</w:t>
      </w:r>
    </w:p>
    <w:p w:rsidR="00D066A0" w:rsidRPr="003A43DF" w:rsidRDefault="00D066A0" w:rsidP="00D066A0">
      <w:pPr>
        <w:pStyle w:val="Paragrafoelenco"/>
        <w:numPr>
          <w:ilvl w:val="0"/>
          <w:numId w:val="21"/>
        </w:numPr>
        <w:tabs>
          <w:tab w:val="left" w:pos="324"/>
        </w:tabs>
        <w:ind w:left="115" w:right="111" w:firstLine="0"/>
      </w:pPr>
      <w:r w:rsidRPr="003A43DF">
        <w:t>da</w:t>
      </w:r>
      <w:r w:rsidRPr="003A43DF">
        <w:rPr>
          <w:spacing w:val="1"/>
        </w:rPr>
        <w:t xml:space="preserve"> </w:t>
      </w:r>
      <w:r w:rsidRPr="003A43DF">
        <w:t>Euro</w:t>
      </w:r>
      <w:r w:rsidRPr="003A43DF">
        <w:rPr>
          <w:spacing w:val="1"/>
        </w:rPr>
        <w:t xml:space="preserve"> </w:t>
      </w:r>
      <w:r w:rsidRPr="003A43DF">
        <w:t>500,00</w:t>
      </w:r>
      <w:r w:rsidRPr="003A43DF">
        <w:rPr>
          <w:spacing w:val="1"/>
        </w:rPr>
        <w:t xml:space="preserve"> </w:t>
      </w:r>
      <w:r w:rsidRPr="003A43DF">
        <w:t>a</w:t>
      </w:r>
      <w:r w:rsidRPr="003A43DF">
        <w:rPr>
          <w:spacing w:val="1"/>
        </w:rPr>
        <w:t xml:space="preserve"> </w:t>
      </w:r>
      <w:r w:rsidRPr="003A43DF">
        <w:t>Euro</w:t>
      </w:r>
      <w:r w:rsidRPr="003A43DF">
        <w:rPr>
          <w:spacing w:val="1"/>
        </w:rPr>
        <w:t xml:space="preserve"> </w:t>
      </w:r>
      <w:r w:rsidRPr="003A43DF">
        <w:t>2.000,00</w:t>
      </w:r>
      <w:r w:rsidRPr="003A43DF">
        <w:rPr>
          <w:spacing w:val="1"/>
        </w:rPr>
        <w:t xml:space="preserve"> </w:t>
      </w:r>
      <w:r w:rsidRPr="003A43DF">
        <w:t>per</w:t>
      </w:r>
      <w:r w:rsidRPr="003A43DF">
        <w:rPr>
          <w:spacing w:val="1"/>
        </w:rPr>
        <w:t xml:space="preserve"> </w:t>
      </w:r>
      <w:r w:rsidRPr="003A43DF">
        <w:t>operazioni</w:t>
      </w:r>
      <w:r w:rsidRPr="003A43DF">
        <w:rPr>
          <w:spacing w:val="1"/>
        </w:rPr>
        <w:t xml:space="preserve"> </w:t>
      </w:r>
      <w:r w:rsidRPr="003A43DF">
        <w:t>cimiteriali</w:t>
      </w:r>
      <w:r w:rsidRPr="003A43DF">
        <w:rPr>
          <w:spacing w:val="1"/>
        </w:rPr>
        <w:t xml:space="preserve"> </w:t>
      </w:r>
      <w:r w:rsidRPr="003A43DF">
        <w:t>non</w:t>
      </w:r>
      <w:r w:rsidRPr="003A43DF">
        <w:rPr>
          <w:spacing w:val="1"/>
        </w:rPr>
        <w:t xml:space="preserve"> </w:t>
      </w:r>
      <w:r w:rsidRPr="003A43DF">
        <w:t>conformi</w:t>
      </w:r>
      <w:r w:rsidRPr="003A43DF">
        <w:rPr>
          <w:spacing w:val="1"/>
        </w:rPr>
        <w:t xml:space="preserve"> </w:t>
      </w:r>
      <w:r w:rsidRPr="003A43DF">
        <w:t>a</w:t>
      </w:r>
      <w:r w:rsidRPr="003A43DF">
        <w:rPr>
          <w:spacing w:val="1"/>
        </w:rPr>
        <w:t xml:space="preserve"> </w:t>
      </w:r>
      <w:r w:rsidRPr="003A43DF">
        <w:t>quelle</w:t>
      </w:r>
      <w:r w:rsidRPr="003A43DF">
        <w:rPr>
          <w:spacing w:val="1"/>
        </w:rPr>
        <w:t xml:space="preserve"> </w:t>
      </w:r>
      <w:r w:rsidRPr="003A43DF">
        <w:t>stabilite</w:t>
      </w:r>
      <w:r w:rsidRPr="003A43DF">
        <w:rPr>
          <w:spacing w:val="1"/>
        </w:rPr>
        <w:t xml:space="preserve"> </w:t>
      </w:r>
      <w:r w:rsidRPr="003A43DF">
        <w:t xml:space="preserve">dal </w:t>
      </w:r>
      <w:r w:rsidRPr="003A43DF">
        <w:rPr>
          <w:spacing w:val="1"/>
        </w:rPr>
        <w:t xml:space="preserve"> </w:t>
      </w:r>
      <w:r w:rsidRPr="003A43DF">
        <w:t>presente</w:t>
      </w:r>
      <w:r w:rsidRPr="003A43DF">
        <w:rPr>
          <w:spacing w:val="-1"/>
        </w:rPr>
        <w:t xml:space="preserve"> </w:t>
      </w:r>
      <w:r w:rsidRPr="003A43DF">
        <w:t>capitolato e relativi allegati;</w:t>
      </w:r>
    </w:p>
    <w:p w:rsidR="00D066A0" w:rsidRPr="003A43DF" w:rsidRDefault="00D066A0" w:rsidP="00D066A0">
      <w:pPr>
        <w:pStyle w:val="Paragrafoelenco"/>
        <w:numPr>
          <w:ilvl w:val="0"/>
          <w:numId w:val="21"/>
        </w:numPr>
        <w:tabs>
          <w:tab w:val="left" w:pos="282"/>
        </w:tabs>
        <w:ind w:left="115" w:right="119" w:firstLine="0"/>
      </w:pPr>
      <w:r w:rsidRPr="003A43DF">
        <w:t>da Euro 500,00 a Euro 3.000,00 per infrazioni in materia di sicurezza oltre alle conseguenze di</w:t>
      </w:r>
      <w:r w:rsidRPr="003A43DF">
        <w:rPr>
          <w:spacing w:val="1"/>
        </w:rPr>
        <w:t xml:space="preserve"> </w:t>
      </w:r>
      <w:r w:rsidRPr="003A43DF">
        <w:t>legge</w:t>
      </w:r>
      <w:r w:rsidRPr="003A43DF">
        <w:rPr>
          <w:spacing w:val="-2"/>
        </w:rPr>
        <w:t xml:space="preserve"> </w:t>
      </w:r>
      <w:r w:rsidRPr="003A43DF">
        <w:t>previste</w:t>
      </w:r>
      <w:r w:rsidRPr="003A43DF">
        <w:rPr>
          <w:spacing w:val="1"/>
        </w:rPr>
        <w:t xml:space="preserve"> </w:t>
      </w:r>
      <w:r w:rsidRPr="003A43DF">
        <w:t>in materia;</w:t>
      </w:r>
    </w:p>
    <w:p w:rsidR="00D066A0" w:rsidRPr="003A43DF" w:rsidRDefault="00D066A0" w:rsidP="00D066A0">
      <w:pPr>
        <w:pStyle w:val="Paragrafoelenco"/>
        <w:numPr>
          <w:ilvl w:val="0"/>
          <w:numId w:val="21"/>
        </w:numPr>
        <w:tabs>
          <w:tab w:val="left" w:pos="294"/>
        </w:tabs>
        <w:ind w:left="115" w:right="114" w:firstLine="0"/>
      </w:pPr>
      <w:r w:rsidRPr="003A43DF">
        <w:t>da Euro 1.000,00 a Euro 3.000,00 per ritardi e negligenze negli interventi previsti</w:t>
      </w:r>
      <w:r w:rsidRPr="003A43DF">
        <w:rPr>
          <w:spacing w:val="1"/>
        </w:rPr>
        <w:t xml:space="preserve"> </w:t>
      </w:r>
      <w:r w:rsidRPr="003A43DF">
        <w:t>in caso di</w:t>
      </w:r>
      <w:r w:rsidRPr="003A43DF">
        <w:rPr>
          <w:spacing w:val="1"/>
        </w:rPr>
        <w:t xml:space="preserve"> </w:t>
      </w:r>
      <w:r w:rsidRPr="003A43DF">
        <w:t>nevicate e</w:t>
      </w:r>
      <w:r w:rsidRPr="003A43DF">
        <w:rPr>
          <w:spacing w:val="-1"/>
        </w:rPr>
        <w:t xml:space="preserve"> </w:t>
      </w:r>
      <w:r w:rsidRPr="003A43DF">
        <w:t>gelate;</w:t>
      </w:r>
    </w:p>
    <w:p w:rsidR="00D066A0" w:rsidRPr="003A43DF" w:rsidRDefault="00D066A0" w:rsidP="00D066A0">
      <w:pPr>
        <w:pStyle w:val="Corpotesto"/>
        <w:spacing w:before="74"/>
        <w:rPr>
          <w:sz w:val="22"/>
          <w:szCs w:val="22"/>
        </w:rPr>
      </w:pPr>
      <w:r w:rsidRPr="003A43DF">
        <w:rPr>
          <w:sz w:val="22"/>
          <w:szCs w:val="22"/>
        </w:rPr>
        <w:t>delle</w:t>
      </w:r>
      <w:r w:rsidRPr="003A43DF">
        <w:rPr>
          <w:spacing w:val="-3"/>
          <w:sz w:val="22"/>
          <w:szCs w:val="22"/>
        </w:rPr>
        <w:t xml:space="preserve"> </w:t>
      </w:r>
      <w:r w:rsidRPr="003A43DF">
        <w:rPr>
          <w:sz w:val="22"/>
          <w:szCs w:val="22"/>
        </w:rPr>
        <w:t>imprese</w:t>
      </w:r>
      <w:r w:rsidRPr="003A43DF">
        <w:rPr>
          <w:spacing w:val="-2"/>
          <w:sz w:val="22"/>
          <w:szCs w:val="22"/>
        </w:rPr>
        <w:t xml:space="preserve"> </w:t>
      </w:r>
      <w:r w:rsidRPr="003A43DF">
        <w:rPr>
          <w:sz w:val="22"/>
          <w:szCs w:val="22"/>
        </w:rPr>
        <w:t>e</w:t>
      </w:r>
      <w:r w:rsidRPr="003A43DF">
        <w:rPr>
          <w:spacing w:val="-1"/>
          <w:sz w:val="22"/>
          <w:szCs w:val="22"/>
        </w:rPr>
        <w:t xml:space="preserve"> </w:t>
      </w:r>
      <w:r w:rsidRPr="003A43DF">
        <w:rPr>
          <w:sz w:val="22"/>
          <w:szCs w:val="22"/>
        </w:rPr>
        <w:t>dei</w:t>
      </w:r>
      <w:r w:rsidRPr="003A43DF">
        <w:rPr>
          <w:spacing w:val="-2"/>
          <w:sz w:val="22"/>
          <w:szCs w:val="22"/>
        </w:rPr>
        <w:t xml:space="preserve"> </w:t>
      </w:r>
      <w:r w:rsidRPr="003A43DF">
        <w:rPr>
          <w:sz w:val="22"/>
          <w:szCs w:val="22"/>
        </w:rPr>
        <w:t>professionisti</w:t>
      </w:r>
      <w:r w:rsidRPr="003A43DF">
        <w:rPr>
          <w:spacing w:val="-1"/>
          <w:sz w:val="22"/>
          <w:szCs w:val="22"/>
        </w:rPr>
        <w:t xml:space="preserve"> </w:t>
      </w:r>
      <w:r w:rsidRPr="003A43DF">
        <w:rPr>
          <w:sz w:val="22"/>
          <w:szCs w:val="22"/>
        </w:rPr>
        <w:t>che</w:t>
      </w:r>
      <w:r w:rsidRPr="003A43DF">
        <w:rPr>
          <w:spacing w:val="-2"/>
          <w:sz w:val="22"/>
          <w:szCs w:val="22"/>
        </w:rPr>
        <w:t xml:space="preserve"> </w:t>
      </w:r>
      <w:r w:rsidRPr="003A43DF">
        <w:rPr>
          <w:sz w:val="22"/>
          <w:szCs w:val="22"/>
        </w:rPr>
        <w:t>lavorano</w:t>
      </w:r>
      <w:r w:rsidRPr="003A43DF">
        <w:rPr>
          <w:spacing w:val="-2"/>
          <w:sz w:val="22"/>
          <w:szCs w:val="22"/>
        </w:rPr>
        <w:t xml:space="preserve"> </w:t>
      </w:r>
      <w:r w:rsidRPr="003A43DF">
        <w:rPr>
          <w:sz w:val="22"/>
          <w:szCs w:val="22"/>
        </w:rPr>
        <w:t>nei cimiteri;</w:t>
      </w:r>
    </w:p>
    <w:p w:rsidR="00D066A0" w:rsidRPr="003A43DF" w:rsidRDefault="00D066A0" w:rsidP="00D066A0">
      <w:pPr>
        <w:pStyle w:val="Paragrafoelenco"/>
        <w:numPr>
          <w:ilvl w:val="0"/>
          <w:numId w:val="21"/>
        </w:numPr>
        <w:tabs>
          <w:tab w:val="left" w:pos="288"/>
        </w:tabs>
        <w:ind w:left="115" w:right="111" w:firstLine="0"/>
      </w:pPr>
      <w:r w:rsidRPr="003A43DF">
        <w:t>da Euro 3.000,00 a Euro 6.000,00 per mancata tracciabilità delle sepolture derivanti da incuria</w:t>
      </w:r>
      <w:r w:rsidRPr="003A43DF">
        <w:rPr>
          <w:spacing w:val="1"/>
        </w:rPr>
        <w:t xml:space="preserve"> </w:t>
      </w:r>
      <w:r w:rsidRPr="003A43DF">
        <w:t>nell’esercizio</w:t>
      </w:r>
      <w:r w:rsidRPr="003A43DF">
        <w:rPr>
          <w:spacing w:val="1"/>
        </w:rPr>
        <w:t xml:space="preserve"> </w:t>
      </w:r>
      <w:r w:rsidRPr="003A43DF">
        <w:t>delle</w:t>
      </w:r>
      <w:r w:rsidRPr="003A43DF">
        <w:rPr>
          <w:spacing w:val="1"/>
        </w:rPr>
        <w:t xml:space="preserve"> </w:t>
      </w:r>
      <w:r w:rsidRPr="003A43DF">
        <w:t>proprie</w:t>
      </w:r>
      <w:r w:rsidRPr="003A43DF">
        <w:rPr>
          <w:spacing w:val="1"/>
        </w:rPr>
        <w:t xml:space="preserve"> </w:t>
      </w:r>
      <w:r w:rsidRPr="003A43DF">
        <w:t>funzioni</w:t>
      </w:r>
      <w:r w:rsidRPr="003A43DF">
        <w:rPr>
          <w:spacing w:val="1"/>
        </w:rPr>
        <w:t xml:space="preserve"> </w:t>
      </w:r>
      <w:r w:rsidRPr="003A43DF">
        <w:t>oltre</w:t>
      </w:r>
      <w:r w:rsidRPr="003A43DF">
        <w:rPr>
          <w:spacing w:val="1"/>
        </w:rPr>
        <w:t xml:space="preserve"> </w:t>
      </w:r>
      <w:r w:rsidRPr="003A43DF">
        <w:t>alla</w:t>
      </w:r>
      <w:r w:rsidRPr="003A43DF">
        <w:rPr>
          <w:spacing w:val="1"/>
        </w:rPr>
        <w:t xml:space="preserve"> </w:t>
      </w:r>
      <w:r w:rsidRPr="003A43DF">
        <w:t>possibilità</w:t>
      </w:r>
      <w:r w:rsidRPr="003A43DF">
        <w:rPr>
          <w:spacing w:val="1"/>
        </w:rPr>
        <w:t xml:space="preserve"> </w:t>
      </w:r>
      <w:r w:rsidRPr="003A43DF">
        <w:t>per</w:t>
      </w:r>
      <w:r w:rsidRPr="003A43DF">
        <w:rPr>
          <w:spacing w:val="1"/>
        </w:rPr>
        <w:t xml:space="preserve"> </w:t>
      </w:r>
      <w:r w:rsidRPr="003A43DF">
        <w:t>l’Amministrazione</w:t>
      </w:r>
      <w:r w:rsidRPr="003A43DF">
        <w:rPr>
          <w:spacing w:val="1"/>
        </w:rPr>
        <w:t xml:space="preserve"> </w:t>
      </w:r>
      <w:r w:rsidRPr="003A43DF">
        <w:t>Comunale</w:t>
      </w:r>
      <w:r w:rsidRPr="003A43DF">
        <w:rPr>
          <w:spacing w:val="1"/>
        </w:rPr>
        <w:t xml:space="preserve"> </w:t>
      </w:r>
      <w:r w:rsidRPr="003A43DF">
        <w:t>di</w:t>
      </w:r>
      <w:r w:rsidRPr="003A43DF">
        <w:rPr>
          <w:spacing w:val="1"/>
        </w:rPr>
        <w:t xml:space="preserve"> </w:t>
      </w:r>
      <w:r w:rsidRPr="003A43DF">
        <w:t>rivalersi</w:t>
      </w:r>
      <w:r w:rsidRPr="003A43DF">
        <w:rPr>
          <w:spacing w:val="-2"/>
        </w:rPr>
        <w:t xml:space="preserve"> </w:t>
      </w:r>
      <w:r w:rsidRPr="003A43DF">
        <w:t>per</w:t>
      </w:r>
      <w:r w:rsidRPr="003A43DF">
        <w:rPr>
          <w:spacing w:val="1"/>
        </w:rPr>
        <w:t xml:space="preserve"> </w:t>
      </w:r>
      <w:r w:rsidRPr="003A43DF">
        <w:t>i</w:t>
      </w:r>
      <w:r w:rsidRPr="003A43DF">
        <w:rPr>
          <w:spacing w:val="-2"/>
        </w:rPr>
        <w:t xml:space="preserve"> </w:t>
      </w:r>
      <w:r w:rsidRPr="003A43DF">
        <w:t>danni</w:t>
      </w:r>
      <w:r w:rsidRPr="003A43DF">
        <w:rPr>
          <w:spacing w:val="1"/>
        </w:rPr>
        <w:t xml:space="preserve"> </w:t>
      </w:r>
      <w:r w:rsidRPr="003A43DF">
        <w:t>diretti</w:t>
      </w:r>
      <w:r w:rsidRPr="003A43DF">
        <w:rPr>
          <w:spacing w:val="-2"/>
        </w:rPr>
        <w:t xml:space="preserve"> </w:t>
      </w:r>
      <w:r w:rsidRPr="003A43DF">
        <w:t>e</w:t>
      </w:r>
      <w:r w:rsidRPr="003A43DF">
        <w:rPr>
          <w:spacing w:val="-1"/>
        </w:rPr>
        <w:t xml:space="preserve"> </w:t>
      </w:r>
      <w:r w:rsidRPr="003A43DF">
        <w:t>indiretti</w:t>
      </w:r>
      <w:r w:rsidRPr="003A43DF">
        <w:rPr>
          <w:spacing w:val="-1"/>
        </w:rPr>
        <w:t xml:space="preserve"> </w:t>
      </w:r>
      <w:r w:rsidRPr="003A43DF">
        <w:t>subiti</w:t>
      </w:r>
      <w:r w:rsidRPr="003A43DF">
        <w:rPr>
          <w:spacing w:val="-2"/>
        </w:rPr>
        <w:t xml:space="preserve"> </w:t>
      </w:r>
      <w:r w:rsidRPr="003A43DF">
        <w:t>e</w:t>
      </w:r>
      <w:r w:rsidRPr="003A43DF">
        <w:rPr>
          <w:spacing w:val="-1"/>
        </w:rPr>
        <w:t xml:space="preserve"> </w:t>
      </w:r>
      <w:r w:rsidRPr="003A43DF">
        <w:t>dare corso alle</w:t>
      </w:r>
      <w:r w:rsidRPr="003A43DF">
        <w:rPr>
          <w:spacing w:val="1"/>
        </w:rPr>
        <w:t xml:space="preserve"> </w:t>
      </w:r>
      <w:r w:rsidRPr="003A43DF">
        <w:t>conseguenza di</w:t>
      </w:r>
      <w:r w:rsidRPr="003A43DF">
        <w:rPr>
          <w:spacing w:val="-1"/>
        </w:rPr>
        <w:t xml:space="preserve"> </w:t>
      </w:r>
      <w:r w:rsidRPr="003A43DF">
        <w:t>legge;</w:t>
      </w:r>
    </w:p>
    <w:p w:rsidR="00D066A0" w:rsidRPr="003A43DF" w:rsidRDefault="00D066A0" w:rsidP="00D066A0">
      <w:pPr>
        <w:pStyle w:val="Paragrafoelenco"/>
        <w:numPr>
          <w:ilvl w:val="0"/>
          <w:numId w:val="21"/>
        </w:numPr>
        <w:tabs>
          <w:tab w:val="left" w:pos="266"/>
        </w:tabs>
        <w:ind w:left="115" w:right="109" w:firstLine="0"/>
      </w:pPr>
      <w:r w:rsidRPr="003A43DF">
        <w:t>da Euro 6.000,00 a Euro 8.000,00 per smarrimento di defunti, ceneri, resti mortali mineralizzati e</w:t>
      </w:r>
      <w:r w:rsidRPr="003A43DF">
        <w:rPr>
          <w:spacing w:val="1"/>
        </w:rPr>
        <w:t xml:space="preserve"> </w:t>
      </w:r>
      <w:r w:rsidRPr="003A43DF">
        <w:t>non,</w:t>
      </w:r>
      <w:r w:rsidRPr="003A43DF">
        <w:rPr>
          <w:spacing w:val="1"/>
        </w:rPr>
        <w:t xml:space="preserve"> </w:t>
      </w:r>
      <w:r w:rsidRPr="003A43DF">
        <w:t>prodotti</w:t>
      </w:r>
      <w:r w:rsidRPr="003A43DF">
        <w:rPr>
          <w:spacing w:val="1"/>
        </w:rPr>
        <w:t xml:space="preserve"> </w:t>
      </w:r>
      <w:r w:rsidRPr="003A43DF">
        <w:lastRenderedPageBreak/>
        <w:t>del</w:t>
      </w:r>
      <w:r w:rsidRPr="003A43DF">
        <w:rPr>
          <w:spacing w:val="1"/>
        </w:rPr>
        <w:t xml:space="preserve"> </w:t>
      </w:r>
      <w:r w:rsidRPr="003A43DF">
        <w:t>concepimento</w:t>
      </w:r>
      <w:r w:rsidRPr="003A43DF">
        <w:rPr>
          <w:spacing w:val="1"/>
        </w:rPr>
        <w:t xml:space="preserve"> </w:t>
      </w:r>
      <w:r w:rsidRPr="003A43DF">
        <w:t>e</w:t>
      </w:r>
      <w:r w:rsidRPr="003A43DF">
        <w:rPr>
          <w:spacing w:val="1"/>
        </w:rPr>
        <w:t xml:space="preserve"> </w:t>
      </w:r>
      <w:r w:rsidRPr="003A43DF">
        <w:t>parti</w:t>
      </w:r>
      <w:r w:rsidRPr="003A43DF">
        <w:rPr>
          <w:spacing w:val="1"/>
        </w:rPr>
        <w:t xml:space="preserve"> </w:t>
      </w:r>
      <w:r w:rsidRPr="003A43DF">
        <w:t>anatomiche</w:t>
      </w:r>
      <w:r w:rsidRPr="003A43DF">
        <w:rPr>
          <w:spacing w:val="1"/>
        </w:rPr>
        <w:t xml:space="preserve"> </w:t>
      </w:r>
      <w:r w:rsidRPr="003A43DF">
        <w:t>riconoscibili</w:t>
      </w:r>
      <w:r w:rsidRPr="003A43DF">
        <w:rPr>
          <w:spacing w:val="1"/>
        </w:rPr>
        <w:t xml:space="preserve"> </w:t>
      </w:r>
      <w:r w:rsidRPr="003A43DF">
        <w:t>fermo</w:t>
      </w:r>
      <w:r w:rsidRPr="003A43DF">
        <w:rPr>
          <w:spacing w:val="1"/>
        </w:rPr>
        <w:t xml:space="preserve"> </w:t>
      </w:r>
      <w:r w:rsidRPr="003A43DF">
        <w:t>restando</w:t>
      </w:r>
      <w:r w:rsidRPr="003A43DF">
        <w:rPr>
          <w:spacing w:val="1"/>
        </w:rPr>
        <w:t xml:space="preserve"> </w:t>
      </w:r>
      <w:r w:rsidRPr="003A43DF">
        <w:t>la</w:t>
      </w:r>
      <w:r w:rsidRPr="003A43DF">
        <w:rPr>
          <w:spacing w:val="1"/>
        </w:rPr>
        <w:t xml:space="preserve"> </w:t>
      </w:r>
      <w:r w:rsidRPr="003A43DF">
        <w:t>possibilità</w:t>
      </w:r>
      <w:r w:rsidRPr="003A43DF">
        <w:rPr>
          <w:spacing w:val="1"/>
        </w:rPr>
        <w:t xml:space="preserve"> </w:t>
      </w:r>
      <w:r w:rsidRPr="003A43DF">
        <w:t>dell’Amministrazione comunale di rivalersi per i danni diretti e indiretti subiti e dare corso ad ogni</w:t>
      </w:r>
      <w:r w:rsidRPr="003A43DF">
        <w:rPr>
          <w:spacing w:val="1"/>
        </w:rPr>
        <w:t xml:space="preserve"> </w:t>
      </w:r>
      <w:r w:rsidRPr="003A43DF">
        <w:t>altra</w:t>
      </w:r>
      <w:r w:rsidRPr="003A43DF">
        <w:rPr>
          <w:spacing w:val="-2"/>
        </w:rPr>
        <w:t xml:space="preserve"> </w:t>
      </w:r>
      <w:r w:rsidRPr="003A43DF">
        <w:t>conseguenza</w:t>
      </w:r>
      <w:r w:rsidRPr="003A43DF">
        <w:rPr>
          <w:spacing w:val="-1"/>
        </w:rPr>
        <w:t xml:space="preserve"> </w:t>
      </w:r>
      <w:r w:rsidRPr="003A43DF">
        <w:t>di</w:t>
      </w:r>
      <w:r w:rsidRPr="003A43DF">
        <w:rPr>
          <w:spacing w:val="1"/>
        </w:rPr>
        <w:t xml:space="preserve"> </w:t>
      </w:r>
      <w:r w:rsidRPr="003A43DF">
        <w:t>legge;</w:t>
      </w:r>
    </w:p>
    <w:p w:rsidR="00D066A0" w:rsidRPr="003A43DF" w:rsidRDefault="00D066A0" w:rsidP="00D066A0">
      <w:pPr>
        <w:pStyle w:val="Paragrafoelenco"/>
        <w:numPr>
          <w:ilvl w:val="0"/>
          <w:numId w:val="21"/>
        </w:numPr>
        <w:tabs>
          <w:tab w:val="left" w:pos="282"/>
        </w:tabs>
        <w:ind w:left="115" w:right="112" w:firstLine="0"/>
      </w:pPr>
      <w:r w:rsidRPr="003A43DF">
        <w:t>da Euro 6.000,00 a Euro 9.300,00 per profanazione dei sepolcri e dei defunti fermo restando le</w:t>
      </w:r>
      <w:r w:rsidRPr="003A43DF">
        <w:rPr>
          <w:spacing w:val="1"/>
        </w:rPr>
        <w:t xml:space="preserve"> </w:t>
      </w:r>
      <w:r w:rsidRPr="003A43DF">
        <w:t>conseguenze</w:t>
      </w:r>
      <w:r w:rsidRPr="003A43DF">
        <w:rPr>
          <w:spacing w:val="-2"/>
        </w:rPr>
        <w:t xml:space="preserve"> </w:t>
      </w:r>
      <w:r w:rsidRPr="003A43DF">
        <w:t>di</w:t>
      </w:r>
      <w:r w:rsidRPr="003A43DF">
        <w:rPr>
          <w:spacing w:val="1"/>
        </w:rPr>
        <w:t xml:space="preserve"> </w:t>
      </w:r>
      <w:r w:rsidRPr="003A43DF">
        <w:t>carattere</w:t>
      </w:r>
      <w:r w:rsidRPr="003A43DF">
        <w:rPr>
          <w:spacing w:val="-1"/>
        </w:rPr>
        <w:t xml:space="preserve"> </w:t>
      </w:r>
      <w:r w:rsidRPr="003A43DF">
        <w:t>penale</w:t>
      </w:r>
      <w:r w:rsidRPr="003A43DF">
        <w:rPr>
          <w:spacing w:val="1"/>
        </w:rPr>
        <w:t xml:space="preserve"> </w:t>
      </w:r>
      <w:r w:rsidRPr="003A43DF">
        <w:t>in materia;</w:t>
      </w:r>
    </w:p>
    <w:p w:rsidR="00D066A0" w:rsidRPr="003A43DF" w:rsidRDefault="00D066A0" w:rsidP="00D066A0">
      <w:pPr>
        <w:pStyle w:val="Paragrafoelenco"/>
        <w:numPr>
          <w:ilvl w:val="0"/>
          <w:numId w:val="21"/>
        </w:numPr>
        <w:tabs>
          <w:tab w:val="left" w:pos="296"/>
        </w:tabs>
        <w:ind w:left="115" w:right="119" w:firstLine="0"/>
      </w:pPr>
      <w:r w:rsidRPr="003A43DF">
        <w:t>da Euro 250,00 a Euro 1.000,00 per ogni altra inadempienza contrattuale non menzionata nel</w:t>
      </w:r>
      <w:r w:rsidRPr="003A43DF">
        <w:rPr>
          <w:spacing w:val="1"/>
        </w:rPr>
        <w:t xml:space="preserve"> </w:t>
      </w:r>
      <w:r w:rsidRPr="003A43DF">
        <w:t>presente</w:t>
      </w:r>
      <w:r w:rsidRPr="003A43DF">
        <w:rPr>
          <w:spacing w:val="-2"/>
        </w:rPr>
        <w:t xml:space="preserve"> </w:t>
      </w:r>
      <w:r w:rsidRPr="003A43DF">
        <w:t>articolo.</w:t>
      </w:r>
    </w:p>
    <w:p w:rsidR="00D066A0" w:rsidRPr="003A43DF" w:rsidRDefault="00D066A0" w:rsidP="00D066A0">
      <w:pPr>
        <w:pStyle w:val="Corpotesto"/>
        <w:spacing w:line="242" w:lineRule="auto"/>
        <w:ind w:right="278"/>
        <w:rPr>
          <w:sz w:val="22"/>
          <w:szCs w:val="22"/>
        </w:rPr>
      </w:pPr>
    </w:p>
    <w:p w:rsidR="00D066A0" w:rsidRPr="003A43DF" w:rsidRDefault="00D066A0" w:rsidP="00D066A0">
      <w:pPr>
        <w:pStyle w:val="Corpotesto"/>
        <w:spacing w:line="228" w:lineRule="exact"/>
        <w:rPr>
          <w:sz w:val="22"/>
          <w:szCs w:val="22"/>
        </w:rPr>
      </w:pPr>
      <w:r w:rsidRPr="003A43DF">
        <w:rPr>
          <w:sz w:val="22"/>
          <w:szCs w:val="22"/>
        </w:rPr>
        <w:t>La</w:t>
      </w:r>
      <w:r w:rsidRPr="003A43DF">
        <w:rPr>
          <w:spacing w:val="3"/>
          <w:sz w:val="22"/>
          <w:szCs w:val="22"/>
        </w:rPr>
        <w:t xml:space="preserve"> </w:t>
      </w:r>
      <w:r w:rsidRPr="003A43DF">
        <w:rPr>
          <w:sz w:val="22"/>
          <w:szCs w:val="22"/>
        </w:rPr>
        <w:t>penale</w:t>
      </w:r>
      <w:r w:rsidRPr="003A43DF">
        <w:rPr>
          <w:spacing w:val="51"/>
          <w:sz w:val="22"/>
          <w:szCs w:val="22"/>
        </w:rPr>
        <w:t xml:space="preserve"> </w:t>
      </w:r>
      <w:r w:rsidRPr="003A43DF">
        <w:rPr>
          <w:sz w:val="22"/>
          <w:szCs w:val="22"/>
        </w:rPr>
        <w:t>viene</w:t>
      </w:r>
      <w:r w:rsidRPr="003A43DF">
        <w:rPr>
          <w:spacing w:val="52"/>
          <w:sz w:val="22"/>
          <w:szCs w:val="22"/>
        </w:rPr>
        <w:t xml:space="preserve"> </w:t>
      </w:r>
      <w:r w:rsidRPr="003A43DF">
        <w:rPr>
          <w:sz w:val="22"/>
          <w:szCs w:val="22"/>
        </w:rPr>
        <w:t>inflitta</w:t>
      </w:r>
      <w:r w:rsidRPr="003A43DF">
        <w:rPr>
          <w:spacing w:val="52"/>
          <w:sz w:val="22"/>
          <w:szCs w:val="22"/>
        </w:rPr>
        <w:t xml:space="preserve"> </w:t>
      </w:r>
      <w:r w:rsidRPr="003A43DF">
        <w:rPr>
          <w:sz w:val="22"/>
          <w:szCs w:val="22"/>
        </w:rPr>
        <w:t>con</w:t>
      </w:r>
      <w:r w:rsidRPr="003A43DF">
        <w:rPr>
          <w:spacing w:val="51"/>
          <w:sz w:val="22"/>
          <w:szCs w:val="22"/>
        </w:rPr>
        <w:t xml:space="preserve"> </w:t>
      </w:r>
      <w:r w:rsidRPr="003A43DF">
        <w:rPr>
          <w:sz w:val="22"/>
          <w:szCs w:val="22"/>
        </w:rPr>
        <w:t>lettera</w:t>
      </w:r>
      <w:r w:rsidRPr="003A43DF">
        <w:rPr>
          <w:spacing w:val="52"/>
          <w:sz w:val="22"/>
          <w:szCs w:val="22"/>
        </w:rPr>
        <w:t xml:space="preserve"> </w:t>
      </w:r>
      <w:r w:rsidRPr="003A43DF">
        <w:rPr>
          <w:sz w:val="22"/>
          <w:szCs w:val="22"/>
        </w:rPr>
        <w:t>motivata</w:t>
      </w:r>
      <w:r w:rsidRPr="003A43DF">
        <w:rPr>
          <w:spacing w:val="52"/>
          <w:sz w:val="22"/>
          <w:szCs w:val="22"/>
        </w:rPr>
        <w:t xml:space="preserve"> </w:t>
      </w:r>
      <w:r w:rsidRPr="003A43DF">
        <w:rPr>
          <w:sz w:val="22"/>
          <w:szCs w:val="22"/>
        </w:rPr>
        <w:t>dal RUP, su proposta del DEC,</w:t>
      </w:r>
      <w:r w:rsidRPr="003A43DF">
        <w:rPr>
          <w:spacing w:val="51"/>
          <w:sz w:val="22"/>
          <w:szCs w:val="22"/>
        </w:rPr>
        <w:t xml:space="preserve"> </w:t>
      </w:r>
      <w:r w:rsidRPr="003A43DF">
        <w:rPr>
          <w:sz w:val="22"/>
          <w:szCs w:val="22"/>
        </w:rPr>
        <w:t>previa</w:t>
      </w:r>
      <w:r w:rsidRPr="003A43DF">
        <w:rPr>
          <w:spacing w:val="52"/>
          <w:sz w:val="22"/>
          <w:szCs w:val="22"/>
        </w:rPr>
        <w:t xml:space="preserve"> </w:t>
      </w:r>
      <w:r w:rsidRPr="003A43DF">
        <w:rPr>
          <w:sz w:val="22"/>
          <w:szCs w:val="22"/>
        </w:rPr>
        <w:t>comunicazione</w:t>
      </w:r>
    </w:p>
    <w:p w:rsidR="00D066A0" w:rsidRPr="003A43DF" w:rsidRDefault="00D066A0" w:rsidP="00D066A0">
      <w:pPr>
        <w:pStyle w:val="Corpotesto"/>
        <w:spacing w:before="91"/>
        <w:rPr>
          <w:sz w:val="22"/>
          <w:szCs w:val="22"/>
        </w:rPr>
      </w:pPr>
      <w:r w:rsidRPr="003A43DF">
        <w:rPr>
          <w:sz w:val="22"/>
          <w:szCs w:val="22"/>
        </w:rPr>
        <w:t>all’impresa</w:t>
      </w:r>
      <w:r w:rsidRPr="003A43DF">
        <w:rPr>
          <w:spacing w:val="-5"/>
          <w:sz w:val="22"/>
          <w:szCs w:val="22"/>
        </w:rPr>
        <w:t xml:space="preserve"> </w:t>
      </w:r>
      <w:r w:rsidRPr="003A43DF">
        <w:rPr>
          <w:sz w:val="22"/>
          <w:szCs w:val="22"/>
        </w:rPr>
        <w:t>delle</w:t>
      </w:r>
      <w:r w:rsidRPr="003A43DF">
        <w:rPr>
          <w:spacing w:val="-4"/>
          <w:sz w:val="22"/>
          <w:szCs w:val="22"/>
        </w:rPr>
        <w:t xml:space="preserve"> </w:t>
      </w:r>
      <w:r w:rsidRPr="003A43DF">
        <w:rPr>
          <w:sz w:val="22"/>
          <w:szCs w:val="22"/>
        </w:rPr>
        <w:t>mancanze</w:t>
      </w:r>
      <w:r w:rsidRPr="003A43DF">
        <w:rPr>
          <w:spacing w:val="-4"/>
          <w:sz w:val="22"/>
          <w:szCs w:val="22"/>
        </w:rPr>
        <w:t xml:space="preserve"> </w:t>
      </w:r>
      <w:r w:rsidRPr="003A43DF">
        <w:rPr>
          <w:sz w:val="22"/>
          <w:szCs w:val="22"/>
        </w:rPr>
        <w:t>accertate,</w:t>
      </w:r>
      <w:r w:rsidRPr="003A43DF">
        <w:rPr>
          <w:spacing w:val="-4"/>
          <w:sz w:val="22"/>
          <w:szCs w:val="22"/>
        </w:rPr>
        <w:t xml:space="preserve"> </w:t>
      </w:r>
      <w:r w:rsidRPr="003A43DF">
        <w:rPr>
          <w:sz w:val="22"/>
          <w:szCs w:val="22"/>
        </w:rPr>
        <w:t>con</w:t>
      </w:r>
      <w:r w:rsidRPr="003A43DF">
        <w:rPr>
          <w:spacing w:val="-5"/>
          <w:sz w:val="22"/>
          <w:szCs w:val="22"/>
        </w:rPr>
        <w:t xml:space="preserve"> </w:t>
      </w:r>
      <w:r w:rsidRPr="003A43DF">
        <w:rPr>
          <w:sz w:val="22"/>
          <w:szCs w:val="22"/>
        </w:rPr>
        <w:t>invito</w:t>
      </w:r>
      <w:r w:rsidRPr="003A43DF">
        <w:rPr>
          <w:spacing w:val="-3"/>
          <w:sz w:val="22"/>
          <w:szCs w:val="22"/>
        </w:rPr>
        <w:t xml:space="preserve"> </w:t>
      </w:r>
      <w:r w:rsidRPr="003A43DF">
        <w:rPr>
          <w:sz w:val="22"/>
          <w:szCs w:val="22"/>
        </w:rPr>
        <w:t>a</w:t>
      </w:r>
      <w:r w:rsidRPr="003A43DF">
        <w:rPr>
          <w:spacing w:val="-7"/>
          <w:sz w:val="22"/>
          <w:szCs w:val="22"/>
        </w:rPr>
        <w:t xml:space="preserve"> </w:t>
      </w:r>
      <w:r w:rsidRPr="003A43DF">
        <w:rPr>
          <w:sz w:val="22"/>
          <w:szCs w:val="22"/>
        </w:rPr>
        <w:t>produrre</w:t>
      </w:r>
      <w:r w:rsidRPr="003A43DF">
        <w:rPr>
          <w:spacing w:val="-1"/>
          <w:sz w:val="22"/>
          <w:szCs w:val="22"/>
        </w:rPr>
        <w:t xml:space="preserve"> </w:t>
      </w:r>
      <w:r w:rsidRPr="003A43DF">
        <w:rPr>
          <w:sz w:val="22"/>
          <w:szCs w:val="22"/>
        </w:rPr>
        <w:t>controdeduzioni</w:t>
      </w:r>
      <w:r w:rsidRPr="003A43DF">
        <w:rPr>
          <w:spacing w:val="-4"/>
          <w:sz w:val="22"/>
          <w:szCs w:val="22"/>
        </w:rPr>
        <w:t xml:space="preserve"> </w:t>
      </w:r>
      <w:r w:rsidRPr="003A43DF">
        <w:rPr>
          <w:sz w:val="22"/>
          <w:szCs w:val="22"/>
        </w:rPr>
        <w:t>entro</w:t>
      </w:r>
      <w:r w:rsidRPr="003A43DF">
        <w:rPr>
          <w:spacing w:val="-4"/>
          <w:sz w:val="22"/>
          <w:szCs w:val="22"/>
        </w:rPr>
        <w:t xml:space="preserve"> </w:t>
      </w:r>
      <w:r w:rsidRPr="003A43DF">
        <w:rPr>
          <w:sz w:val="22"/>
          <w:szCs w:val="22"/>
        </w:rPr>
        <w:t>cinque</w:t>
      </w:r>
      <w:r w:rsidRPr="003A43DF">
        <w:rPr>
          <w:spacing w:val="-4"/>
          <w:sz w:val="22"/>
          <w:szCs w:val="22"/>
        </w:rPr>
        <w:t xml:space="preserve"> </w:t>
      </w:r>
      <w:r w:rsidRPr="003A43DF">
        <w:rPr>
          <w:sz w:val="22"/>
          <w:szCs w:val="22"/>
        </w:rPr>
        <w:t>(5)</w:t>
      </w:r>
      <w:r w:rsidRPr="003A43DF">
        <w:rPr>
          <w:spacing w:val="-3"/>
          <w:sz w:val="22"/>
          <w:szCs w:val="22"/>
        </w:rPr>
        <w:t xml:space="preserve"> </w:t>
      </w:r>
      <w:r w:rsidRPr="003A43DF">
        <w:rPr>
          <w:sz w:val="22"/>
          <w:szCs w:val="22"/>
        </w:rPr>
        <w:t>giorni.</w:t>
      </w:r>
    </w:p>
    <w:p w:rsidR="00D066A0" w:rsidRPr="003A43DF" w:rsidRDefault="00D066A0" w:rsidP="00D066A0">
      <w:pPr>
        <w:pStyle w:val="Corpotesto"/>
        <w:spacing w:before="2"/>
        <w:ind w:right="295"/>
        <w:rPr>
          <w:sz w:val="22"/>
          <w:szCs w:val="22"/>
        </w:rPr>
      </w:pPr>
      <w:r w:rsidRPr="003A43DF">
        <w:rPr>
          <w:sz w:val="22"/>
          <w:szCs w:val="22"/>
        </w:rPr>
        <w:t>L’ammontare</w:t>
      </w:r>
      <w:r w:rsidRPr="003A43DF">
        <w:rPr>
          <w:spacing w:val="1"/>
          <w:sz w:val="22"/>
          <w:szCs w:val="22"/>
        </w:rPr>
        <w:t xml:space="preserve"> </w:t>
      </w:r>
      <w:r w:rsidRPr="003A43DF">
        <w:rPr>
          <w:sz w:val="22"/>
          <w:szCs w:val="22"/>
        </w:rPr>
        <w:t>della</w:t>
      </w:r>
      <w:r w:rsidRPr="003A43DF">
        <w:rPr>
          <w:spacing w:val="1"/>
          <w:sz w:val="22"/>
          <w:szCs w:val="22"/>
        </w:rPr>
        <w:t xml:space="preserve"> </w:t>
      </w:r>
      <w:r w:rsidRPr="003A43DF">
        <w:rPr>
          <w:sz w:val="22"/>
          <w:szCs w:val="22"/>
        </w:rPr>
        <w:t>penalità</w:t>
      </w:r>
      <w:r w:rsidRPr="003A43DF">
        <w:rPr>
          <w:spacing w:val="1"/>
          <w:sz w:val="22"/>
          <w:szCs w:val="22"/>
        </w:rPr>
        <w:t xml:space="preserve"> </w:t>
      </w:r>
      <w:r w:rsidRPr="003A43DF">
        <w:rPr>
          <w:sz w:val="22"/>
          <w:szCs w:val="22"/>
        </w:rPr>
        <w:t>è</w:t>
      </w:r>
      <w:r w:rsidRPr="003A43DF">
        <w:rPr>
          <w:spacing w:val="1"/>
          <w:sz w:val="22"/>
          <w:szCs w:val="22"/>
        </w:rPr>
        <w:t xml:space="preserve"> </w:t>
      </w:r>
      <w:r w:rsidRPr="003A43DF">
        <w:rPr>
          <w:sz w:val="22"/>
          <w:szCs w:val="22"/>
        </w:rPr>
        <w:t>dedotto,</w:t>
      </w:r>
      <w:r w:rsidRPr="003A43DF">
        <w:rPr>
          <w:spacing w:val="1"/>
          <w:sz w:val="22"/>
          <w:szCs w:val="22"/>
        </w:rPr>
        <w:t xml:space="preserve"> </w:t>
      </w:r>
      <w:r w:rsidRPr="003A43DF">
        <w:rPr>
          <w:sz w:val="22"/>
          <w:szCs w:val="22"/>
        </w:rPr>
        <w:t>senza</w:t>
      </w:r>
      <w:r w:rsidRPr="003A43DF">
        <w:rPr>
          <w:spacing w:val="1"/>
          <w:sz w:val="22"/>
          <w:szCs w:val="22"/>
        </w:rPr>
        <w:t xml:space="preserve"> </w:t>
      </w:r>
      <w:r w:rsidRPr="003A43DF">
        <w:rPr>
          <w:sz w:val="22"/>
          <w:szCs w:val="22"/>
        </w:rPr>
        <w:t>alcuna</w:t>
      </w:r>
      <w:r w:rsidRPr="003A43DF">
        <w:rPr>
          <w:spacing w:val="1"/>
          <w:sz w:val="22"/>
          <w:szCs w:val="22"/>
        </w:rPr>
        <w:t xml:space="preserve"> </w:t>
      </w:r>
      <w:r w:rsidRPr="003A43DF">
        <w:rPr>
          <w:sz w:val="22"/>
          <w:szCs w:val="22"/>
        </w:rPr>
        <w:t>formalità,</w:t>
      </w:r>
      <w:r w:rsidRPr="003A43DF">
        <w:rPr>
          <w:spacing w:val="1"/>
          <w:sz w:val="22"/>
          <w:szCs w:val="22"/>
        </w:rPr>
        <w:t xml:space="preserve"> </w:t>
      </w:r>
      <w:r w:rsidRPr="003A43DF">
        <w:rPr>
          <w:sz w:val="22"/>
          <w:szCs w:val="22"/>
        </w:rPr>
        <w:t>dall’importo</w:t>
      </w:r>
      <w:r w:rsidRPr="003A43DF">
        <w:rPr>
          <w:spacing w:val="1"/>
          <w:sz w:val="22"/>
          <w:szCs w:val="22"/>
        </w:rPr>
        <w:t xml:space="preserve"> </w:t>
      </w:r>
      <w:r w:rsidRPr="003A43DF">
        <w:rPr>
          <w:sz w:val="22"/>
          <w:szCs w:val="22"/>
        </w:rPr>
        <w:t>erogato</w:t>
      </w:r>
      <w:r w:rsidRPr="003A43DF">
        <w:rPr>
          <w:spacing w:val="1"/>
          <w:sz w:val="22"/>
          <w:szCs w:val="22"/>
        </w:rPr>
        <w:t xml:space="preserve"> </w:t>
      </w:r>
      <w:r w:rsidRPr="003A43DF">
        <w:rPr>
          <w:sz w:val="22"/>
          <w:szCs w:val="22"/>
        </w:rPr>
        <w:t>per</w:t>
      </w:r>
      <w:r w:rsidRPr="003A43DF">
        <w:rPr>
          <w:spacing w:val="1"/>
          <w:sz w:val="22"/>
          <w:szCs w:val="22"/>
        </w:rPr>
        <w:t xml:space="preserve"> </w:t>
      </w:r>
      <w:r w:rsidRPr="003A43DF">
        <w:rPr>
          <w:sz w:val="22"/>
          <w:szCs w:val="22"/>
        </w:rPr>
        <w:t>il</w:t>
      </w:r>
      <w:r w:rsidRPr="003A43DF">
        <w:rPr>
          <w:spacing w:val="1"/>
          <w:sz w:val="22"/>
          <w:szCs w:val="22"/>
        </w:rPr>
        <w:t xml:space="preserve"> </w:t>
      </w:r>
      <w:r w:rsidRPr="003A43DF">
        <w:rPr>
          <w:sz w:val="22"/>
          <w:szCs w:val="22"/>
        </w:rPr>
        <w:t>servizio.</w:t>
      </w:r>
      <w:r w:rsidRPr="003A43DF">
        <w:rPr>
          <w:spacing w:val="1"/>
          <w:sz w:val="22"/>
          <w:szCs w:val="22"/>
        </w:rPr>
        <w:t xml:space="preserve"> </w:t>
      </w:r>
      <w:r w:rsidRPr="003A43DF">
        <w:rPr>
          <w:sz w:val="22"/>
          <w:szCs w:val="22"/>
        </w:rPr>
        <w:t>Occorrendo</w:t>
      </w:r>
      <w:r w:rsidRPr="003A43DF">
        <w:rPr>
          <w:spacing w:val="1"/>
          <w:sz w:val="22"/>
          <w:szCs w:val="22"/>
        </w:rPr>
        <w:t xml:space="preserve"> </w:t>
      </w:r>
      <w:r w:rsidRPr="003A43DF">
        <w:rPr>
          <w:sz w:val="22"/>
          <w:szCs w:val="22"/>
        </w:rPr>
        <w:t>l’Amministrazione può rivalersi sulla cauzione, sempre che non sia necessario alcun intervento giudiziario, ma con</w:t>
      </w:r>
      <w:r w:rsidRPr="003A43DF">
        <w:rPr>
          <w:spacing w:val="1"/>
          <w:sz w:val="22"/>
          <w:szCs w:val="22"/>
        </w:rPr>
        <w:t xml:space="preserve"> </w:t>
      </w:r>
      <w:r w:rsidRPr="003A43DF">
        <w:rPr>
          <w:sz w:val="22"/>
          <w:szCs w:val="22"/>
        </w:rPr>
        <w:t>semplice</w:t>
      </w:r>
      <w:r w:rsidRPr="003A43DF">
        <w:rPr>
          <w:spacing w:val="2"/>
          <w:sz w:val="22"/>
          <w:szCs w:val="22"/>
        </w:rPr>
        <w:t xml:space="preserve"> </w:t>
      </w:r>
      <w:r w:rsidRPr="003A43DF">
        <w:rPr>
          <w:sz w:val="22"/>
          <w:szCs w:val="22"/>
        </w:rPr>
        <w:t>notifica</w:t>
      </w:r>
      <w:r w:rsidRPr="003A43DF">
        <w:rPr>
          <w:spacing w:val="2"/>
          <w:sz w:val="22"/>
          <w:szCs w:val="22"/>
        </w:rPr>
        <w:t xml:space="preserve"> </w:t>
      </w:r>
      <w:r w:rsidRPr="003A43DF">
        <w:rPr>
          <w:sz w:val="22"/>
          <w:szCs w:val="22"/>
        </w:rPr>
        <w:t>Amministrativa</w:t>
      </w:r>
      <w:r w:rsidRPr="003A43DF">
        <w:rPr>
          <w:spacing w:val="-1"/>
          <w:sz w:val="22"/>
          <w:szCs w:val="22"/>
        </w:rPr>
        <w:t xml:space="preserve"> </w:t>
      </w:r>
      <w:r w:rsidRPr="003A43DF">
        <w:rPr>
          <w:sz w:val="22"/>
          <w:szCs w:val="22"/>
        </w:rPr>
        <w:t>dell’addebito</w:t>
      </w:r>
      <w:r w:rsidR="002A5437" w:rsidRPr="003A43DF">
        <w:rPr>
          <w:sz w:val="22"/>
          <w:szCs w:val="22"/>
        </w:rPr>
        <w:t>.</w:t>
      </w:r>
    </w:p>
    <w:p w:rsidR="00354F40" w:rsidRPr="003A43DF" w:rsidRDefault="00354F40" w:rsidP="00D066A0">
      <w:pPr>
        <w:pStyle w:val="Corpotesto"/>
        <w:spacing w:before="2"/>
        <w:ind w:right="295"/>
        <w:rPr>
          <w:sz w:val="22"/>
          <w:szCs w:val="22"/>
        </w:rPr>
      </w:pPr>
      <w:r w:rsidRPr="003A43DF">
        <w:rPr>
          <w:sz w:val="22"/>
          <w:szCs w:val="22"/>
        </w:rPr>
        <w:t>La penale viene applicata anche nel caso di giudizio del DEC di “intervento di qualità insoddisfacente”.</w:t>
      </w:r>
    </w:p>
    <w:p w:rsidR="00354F40" w:rsidRPr="003A43DF" w:rsidRDefault="00354F40" w:rsidP="00D066A0">
      <w:pPr>
        <w:pStyle w:val="Corpotesto"/>
        <w:spacing w:before="2"/>
        <w:ind w:right="295"/>
        <w:rPr>
          <w:sz w:val="22"/>
          <w:szCs w:val="22"/>
        </w:rPr>
      </w:pPr>
      <w:r w:rsidRPr="003A43DF">
        <w:rPr>
          <w:sz w:val="22"/>
          <w:szCs w:val="22"/>
        </w:rPr>
        <w:t>Il</w:t>
      </w:r>
      <w:r w:rsidRPr="003A43DF">
        <w:rPr>
          <w:spacing w:val="1"/>
          <w:sz w:val="22"/>
          <w:szCs w:val="22"/>
        </w:rPr>
        <w:t xml:space="preserve"> </w:t>
      </w:r>
      <w:r w:rsidRPr="003A43DF">
        <w:rPr>
          <w:sz w:val="22"/>
          <w:szCs w:val="22"/>
        </w:rPr>
        <w:t>giudizio</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insoddisfacente</w:t>
      </w:r>
      <w:r w:rsidRPr="003A43DF">
        <w:rPr>
          <w:spacing w:val="1"/>
          <w:sz w:val="22"/>
          <w:szCs w:val="22"/>
        </w:rPr>
        <w:t xml:space="preserve"> </w:t>
      </w:r>
      <w:r w:rsidRPr="003A43DF">
        <w:rPr>
          <w:sz w:val="22"/>
          <w:szCs w:val="22"/>
        </w:rPr>
        <w:t>o</w:t>
      </w:r>
      <w:r w:rsidRPr="003A43DF">
        <w:rPr>
          <w:spacing w:val="1"/>
          <w:sz w:val="22"/>
          <w:szCs w:val="22"/>
        </w:rPr>
        <w:t xml:space="preserve"> </w:t>
      </w:r>
      <w:r w:rsidRPr="003A43DF">
        <w:rPr>
          <w:sz w:val="22"/>
          <w:szCs w:val="22"/>
        </w:rPr>
        <w:t>soddisfacente</w:t>
      </w:r>
      <w:r w:rsidRPr="003A43DF">
        <w:rPr>
          <w:spacing w:val="1"/>
          <w:sz w:val="22"/>
          <w:szCs w:val="22"/>
        </w:rPr>
        <w:t xml:space="preserve"> </w:t>
      </w:r>
      <w:r w:rsidRPr="003A43DF">
        <w:rPr>
          <w:sz w:val="22"/>
          <w:szCs w:val="22"/>
        </w:rPr>
        <w:t>esecuzione</w:t>
      </w:r>
      <w:r w:rsidRPr="003A43DF">
        <w:rPr>
          <w:spacing w:val="1"/>
          <w:sz w:val="22"/>
          <w:szCs w:val="22"/>
        </w:rPr>
        <w:t xml:space="preserve"> </w:t>
      </w:r>
      <w:r w:rsidRPr="003A43DF">
        <w:rPr>
          <w:sz w:val="22"/>
          <w:szCs w:val="22"/>
        </w:rPr>
        <w:t>dell’operazione</w:t>
      </w:r>
      <w:r w:rsidRPr="003A43DF">
        <w:rPr>
          <w:spacing w:val="1"/>
          <w:sz w:val="22"/>
          <w:szCs w:val="22"/>
        </w:rPr>
        <w:t xml:space="preserve"> </w:t>
      </w:r>
      <w:r w:rsidRPr="003A43DF">
        <w:rPr>
          <w:sz w:val="22"/>
          <w:szCs w:val="22"/>
        </w:rPr>
        <w:t>considera</w:t>
      </w:r>
      <w:r w:rsidRPr="003A43DF">
        <w:rPr>
          <w:spacing w:val="1"/>
          <w:sz w:val="22"/>
          <w:szCs w:val="22"/>
        </w:rPr>
        <w:t xml:space="preserve"> </w:t>
      </w:r>
      <w:r w:rsidRPr="003A43DF">
        <w:rPr>
          <w:sz w:val="22"/>
          <w:szCs w:val="22"/>
        </w:rPr>
        <w:t>oltre</w:t>
      </w:r>
      <w:r w:rsidRPr="003A43DF">
        <w:rPr>
          <w:spacing w:val="1"/>
          <w:sz w:val="22"/>
          <w:szCs w:val="22"/>
        </w:rPr>
        <w:t xml:space="preserve"> </w:t>
      </w:r>
      <w:r w:rsidRPr="003A43DF">
        <w:rPr>
          <w:sz w:val="22"/>
          <w:szCs w:val="22"/>
        </w:rPr>
        <w:t>alla</w:t>
      </w:r>
      <w:r w:rsidRPr="003A43DF">
        <w:rPr>
          <w:spacing w:val="1"/>
          <w:sz w:val="22"/>
          <w:szCs w:val="22"/>
        </w:rPr>
        <w:t xml:space="preserve"> </w:t>
      </w:r>
      <w:r w:rsidRPr="003A43DF">
        <w:rPr>
          <w:sz w:val="22"/>
          <w:szCs w:val="22"/>
        </w:rPr>
        <w:t>qualità</w:t>
      </w:r>
      <w:r w:rsidRPr="003A43DF">
        <w:rPr>
          <w:spacing w:val="1"/>
          <w:sz w:val="22"/>
          <w:szCs w:val="22"/>
        </w:rPr>
        <w:t xml:space="preserve"> </w:t>
      </w:r>
      <w:r w:rsidRPr="003A43DF">
        <w:rPr>
          <w:sz w:val="22"/>
          <w:szCs w:val="22"/>
        </w:rPr>
        <w:t>tecnica</w:t>
      </w:r>
      <w:r w:rsidRPr="003A43DF">
        <w:rPr>
          <w:spacing w:val="1"/>
          <w:sz w:val="22"/>
          <w:szCs w:val="22"/>
        </w:rPr>
        <w:t xml:space="preserve"> </w:t>
      </w:r>
      <w:r w:rsidRPr="003A43DF">
        <w:rPr>
          <w:sz w:val="22"/>
          <w:szCs w:val="22"/>
        </w:rPr>
        <w:t>dell’operazione, anche il rispetto delle norme di sicurezza, di igiene pubblica, di polizia mortuaria, e di tutte le norme</w:t>
      </w:r>
      <w:r w:rsidRPr="003A43DF">
        <w:rPr>
          <w:spacing w:val="1"/>
          <w:sz w:val="22"/>
          <w:szCs w:val="22"/>
        </w:rPr>
        <w:t xml:space="preserve"> </w:t>
      </w:r>
      <w:r w:rsidRPr="003A43DF">
        <w:rPr>
          <w:sz w:val="22"/>
          <w:szCs w:val="22"/>
        </w:rPr>
        <w:t>che</w:t>
      </w:r>
      <w:r w:rsidRPr="003A43DF">
        <w:rPr>
          <w:spacing w:val="-1"/>
          <w:sz w:val="22"/>
          <w:szCs w:val="22"/>
        </w:rPr>
        <w:t xml:space="preserve"> </w:t>
      </w:r>
      <w:r w:rsidRPr="003A43DF">
        <w:rPr>
          <w:sz w:val="22"/>
          <w:szCs w:val="22"/>
        </w:rPr>
        <w:t>riguardano</w:t>
      </w:r>
      <w:r w:rsidRPr="003A43DF">
        <w:rPr>
          <w:spacing w:val="4"/>
          <w:sz w:val="22"/>
          <w:szCs w:val="22"/>
        </w:rPr>
        <w:t xml:space="preserve"> </w:t>
      </w:r>
      <w:r w:rsidRPr="003A43DF">
        <w:rPr>
          <w:sz w:val="22"/>
          <w:szCs w:val="22"/>
        </w:rPr>
        <w:t>le operazioni</w:t>
      </w:r>
      <w:r w:rsidRPr="003A43DF">
        <w:rPr>
          <w:spacing w:val="-1"/>
          <w:sz w:val="22"/>
          <w:szCs w:val="22"/>
        </w:rPr>
        <w:t xml:space="preserve"> </w:t>
      </w:r>
      <w:r w:rsidRPr="003A43DF">
        <w:rPr>
          <w:sz w:val="22"/>
          <w:szCs w:val="22"/>
        </w:rPr>
        <w:t>oggetto</w:t>
      </w:r>
      <w:r w:rsidRPr="003A43DF">
        <w:rPr>
          <w:spacing w:val="1"/>
          <w:sz w:val="22"/>
          <w:szCs w:val="22"/>
        </w:rPr>
        <w:t xml:space="preserve"> </w:t>
      </w:r>
      <w:r w:rsidRPr="003A43DF">
        <w:rPr>
          <w:sz w:val="22"/>
          <w:szCs w:val="22"/>
        </w:rPr>
        <w:t>dell’appalto</w:t>
      </w:r>
    </w:p>
    <w:p w:rsidR="00354F40" w:rsidRPr="003A43DF" w:rsidRDefault="00354F40" w:rsidP="00354F40">
      <w:pPr>
        <w:pStyle w:val="Titolo1"/>
        <w:spacing w:before="2" w:line="242" w:lineRule="auto"/>
        <w:ind w:right="294"/>
        <w:jc w:val="both"/>
        <w:rPr>
          <w:sz w:val="22"/>
          <w:szCs w:val="22"/>
        </w:rPr>
      </w:pPr>
      <w:r w:rsidRPr="003A43DF">
        <w:rPr>
          <w:sz w:val="22"/>
          <w:szCs w:val="22"/>
        </w:rPr>
        <w:t>L’applicazione</w:t>
      </w:r>
      <w:r w:rsidRPr="003A43DF">
        <w:rPr>
          <w:spacing w:val="1"/>
          <w:sz w:val="22"/>
          <w:szCs w:val="22"/>
        </w:rPr>
        <w:t xml:space="preserve"> </w:t>
      </w:r>
      <w:r w:rsidRPr="003A43DF">
        <w:rPr>
          <w:sz w:val="22"/>
          <w:szCs w:val="22"/>
        </w:rPr>
        <w:t>della</w:t>
      </w:r>
      <w:r w:rsidRPr="003A43DF">
        <w:rPr>
          <w:spacing w:val="1"/>
          <w:sz w:val="22"/>
          <w:szCs w:val="22"/>
        </w:rPr>
        <w:t xml:space="preserve"> </w:t>
      </w:r>
      <w:r w:rsidRPr="003A43DF">
        <w:rPr>
          <w:sz w:val="22"/>
          <w:szCs w:val="22"/>
        </w:rPr>
        <w:t>penale</w:t>
      </w:r>
      <w:r w:rsidRPr="003A43DF">
        <w:rPr>
          <w:spacing w:val="1"/>
          <w:sz w:val="22"/>
          <w:szCs w:val="22"/>
        </w:rPr>
        <w:t xml:space="preserve"> </w:t>
      </w:r>
      <w:r w:rsidRPr="003A43DF">
        <w:rPr>
          <w:sz w:val="22"/>
          <w:szCs w:val="22"/>
        </w:rPr>
        <w:t>avviene</w:t>
      </w:r>
      <w:r w:rsidRPr="003A43DF">
        <w:rPr>
          <w:spacing w:val="1"/>
          <w:sz w:val="22"/>
          <w:szCs w:val="22"/>
        </w:rPr>
        <w:t xml:space="preserve"> </w:t>
      </w:r>
      <w:r w:rsidRPr="003A43DF">
        <w:rPr>
          <w:sz w:val="22"/>
          <w:szCs w:val="22"/>
        </w:rPr>
        <w:t>a</w:t>
      </w:r>
      <w:r w:rsidRPr="003A43DF">
        <w:rPr>
          <w:spacing w:val="1"/>
          <w:sz w:val="22"/>
          <w:szCs w:val="22"/>
        </w:rPr>
        <w:t xml:space="preserve"> </w:t>
      </w:r>
      <w:r w:rsidRPr="003A43DF">
        <w:rPr>
          <w:sz w:val="22"/>
          <w:szCs w:val="22"/>
        </w:rPr>
        <w:t>insindacabile</w:t>
      </w:r>
      <w:r w:rsidRPr="003A43DF">
        <w:rPr>
          <w:spacing w:val="1"/>
          <w:sz w:val="22"/>
          <w:szCs w:val="22"/>
        </w:rPr>
        <w:t xml:space="preserve"> </w:t>
      </w:r>
      <w:r w:rsidRPr="003A43DF">
        <w:rPr>
          <w:sz w:val="22"/>
          <w:szCs w:val="22"/>
        </w:rPr>
        <w:t>giudizio</w:t>
      </w:r>
      <w:r w:rsidRPr="003A43DF">
        <w:rPr>
          <w:spacing w:val="1"/>
          <w:sz w:val="22"/>
          <w:szCs w:val="22"/>
        </w:rPr>
        <w:t xml:space="preserve"> </w:t>
      </w:r>
      <w:r w:rsidRPr="003A43DF">
        <w:rPr>
          <w:sz w:val="22"/>
          <w:szCs w:val="22"/>
        </w:rPr>
        <w:t>della</w:t>
      </w:r>
      <w:r w:rsidRPr="003A43DF">
        <w:rPr>
          <w:spacing w:val="1"/>
          <w:sz w:val="22"/>
          <w:szCs w:val="22"/>
        </w:rPr>
        <w:t xml:space="preserve"> </w:t>
      </w:r>
      <w:r w:rsidRPr="003A43DF">
        <w:rPr>
          <w:sz w:val="22"/>
          <w:szCs w:val="22"/>
        </w:rPr>
        <w:t>Stazione</w:t>
      </w:r>
      <w:r w:rsidRPr="003A43DF">
        <w:rPr>
          <w:spacing w:val="1"/>
          <w:sz w:val="22"/>
          <w:szCs w:val="22"/>
        </w:rPr>
        <w:t xml:space="preserve"> </w:t>
      </w:r>
      <w:r w:rsidRPr="003A43DF">
        <w:rPr>
          <w:sz w:val="22"/>
          <w:szCs w:val="22"/>
        </w:rPr>
        <w:t>Appaltante,</w:t>
      </w:r>
      <w:r w:rsidRPr="003A43DF">
        <w:rPr>
          <w:spacing w:val="1"/>
          <w:sz w:val="22"/>
          <w:szCs w:val="22"/>
        </w:rPr>
        <w:t xml:space="preserve"> </w:t>
      </w:r>
      <w:r w:rsidRPr="003A43DF">
        <w:rPr>
          <w:sz w:val="22"/>
          <w:szCs w:val="22"/>
        </w:rPr>
        <w:t>che</w:t>
      </w:r>
      <w:r w:rsidRPr="003A43DF">
        <w:rPr>
          <w:spacing w:val="1"/>
          <w:sz w:val="22"/>
          <w:szCs w:val="22"/>
        </w:rPr>
        <w:t xml:space="preserve"> </w:t>
      </w:r>
      <w:r w:rsidRPr="003A43DF">
        <w:rPr>
          <w:sz w:val="22"/>
          <w:szCs w:val="22"/>
        </w:rPr>
        <w:t>dovrà</w:t>
      </w:r>
      <w:r w:rsidRPr="003A43DF">
        <w:rPr>
          <w:spacing w:val="1"/>
          <w:sz w:val="22"/>
          <w:szCs w:val="22"/>
        </w:rPr>
        <w:t xml:space="preserve"> </w:t>
      </w:r>
      <w:r w:rsidRPr="003A43DF">
        <w:rPr>
          <w:sz w:val="22"/>
          <w:szCs w:val="22"/>
        </w:rPr>
        <w:t>fornire</w:t>
      </w:r>
      <w:r w:rsidRPr="003A43DF">
        <w:rPr>
          <w:spacing w:val="1"/>
          <w:sz w:val="22"/>
          <w:szCs w:val="22"/>
        </w:rPr>
        <w:t xml:space="preserve"> </w:t>
      </w:r>
      <w:r w:rsidRPr="003A43DF">
        <w:rPr>
          <w:sz w:val="22"/>
          <w:szCs w:val="22"/>
        </w:rPr>
        <w:t>motivazioni ed eventuali elementi probatori all’Appaltatore all’atto della sanzione. La Stazione Appaltante,</w:t>
      </w:r>
      <w:r w:rsidRPr="003A43DF">
        <w:rPr>
          <w:spacing w:val="1"/>
          <w:sz w:val="22"/>
          <w:szCs w:val="22"/>
        </w:rPr>
        <w:t xml:space="preserve"> </w:t>
      </w:r>
      <w:r w:rsidRPr="003A43DF">
        <w:rPr>
          <w:sz w:val="22"/>
          <w:szCs w:val="22"/>
        </w:rPr>
        <w:t>valutati gli elementi e la sua convenienza, potrà inoltre decidere di revocare la penale o applicarla parzialmente, a seconda</w:t>
      </w:r>
      <w:r w:rsidRPr="003A43DF">
        <w:rPr>
          <w:spacing w:val="-47"/>
          <w:sz w:val="22"/>
          <w:szCs w:val="22"/>
        </w:rPr>
        <w:t xml:space="preserve"> </w:t>
      </w:r>
      <w:r w:rsidRPr="003A43DF">
        <w:rPr>
          <w:sz w:val="22"/>
          <w:szCs w:val="22"/>
        </w:rPr>
        <w:t>dei</w:t>
      </w:r>
      <w:r w:rsidRPr="003A43DF">
        <w:rPr>
          <w:spacing w:val="-1"/>
          <w:sz w:val="22"/>
          <w:szCs w:val="22"/>
        </w:rPr>
        <w:t xml:space="preserve"> </w:t>
      </w:r>
      <w:r w:rsidRPr="003A43DF">
        <w:rPr>
          <w:sz w:val="22"/>
          <w:szCs w:val="22"/>
        </w:rPr>
        <w:t>casi, a suo</w:t>
      </w:r>
      <w:r w:rsidRPr="003A43DF">
        <w:rPr>
          <w:spacing w:val="1"/>
          <w:sz w:val="22"/>
          <w:szCs w:val="22"/>
        </w:rPr>
        <w:t xml:space="preserve"> </w:t>
      </w:r>
      <w:r w:rsidRPr="003A43DF">
        <w:rPr>
          <w:sz w:val="22"/>
          <w:szCs w:val="22"/>
        </w:rPr>
        <w:t>insindacabile</w:t>
      </w:r>
      <w:r w:rsidRPr="003A43DF">
        <w:rPr>
          <w:spacing w:val="-1"/>
          <w:sz w:val="22"/>
          <w:szCs w:val="22"/>
        </w:rPr>
        <w:t xml:space="preserve"> </w:t>
      </w:r>
      <w:r w:rsidRPr="003A43DF">
        <w:rPr>
          <w:sz w:val="22"/>
          <w:szCs w:val="22"/>
        </w:rPr>
        <w:t>giudizio senza</w:t>
      </w:r>
      <w:r w:rsidRPr="003A43DF">
        <w:rPr>
          <w:spacing w:val="1"/>
          <w:sz w:val="22"/>
          <w:szCs w:val="22"/>
        </w:rPr>
        <w:t xml:space="preserve"> </w:t>
      </w:r>
      <w:r w:rsidRPr="003A43DF">
        <w:rPr>
          <w:sz w:val="22"/>
          <w:szCs w:val="22"/>
        </w:rPr>
        <w:t>per</w:t>
      </w:r>
      <w:r w:rsidRPr="003A43DF">
        <w:rPr>
          <w:spacing w:val="-1"/>
          <w:sz w:val="22"/>
          <w:szCs w:val="22"/>
        </w:rPr>
        <w:t xml:space="preserve"> </w:t>
      </w:r>
      <w:r w:rsidRPr="003A43DF">
        <w:rPr>
          <w:sz w:val="22"/>
          <w:szCs w:val="22"/>
        </w:rPr>
        <w:t>questo addurre</w:t>
      </w:r>
      <w:r w:rsidRPr="003A43DF">
        <w:rPr>
          <w:spacing w:val="5"/>
          <w:sz w:val="22"/>
          <w:szCs w:val="22"/>
        </w:rPr>
        <w:t xml:space="preserve"> </w:t>
      </w:r>
      <w:r w:rsidRPr="003A43DF">
        <w:rPr>
          <w:sz w:val="22"/>
          <w:szCs w:val="22"/>
        </w:rPr>
        <w:t>motivazioni.</w:t>
      </w:r>
    </w:p>
    <w:p w:rsidR="00354F40" w:rsidRPr="003A43DF" w:rsidRDefault="00354F40" w:rsidP="003A43DF">
      <w:pPr>
        <w:pStyle w:val="Corpotesto"/>
        <w:spacing w:before="4"/>
        <w:jc w:val="left"/>
        <w:rPr>
          <w:b/>
          <w:sz w:val="22"/>
          <w:szCs w:val="22"/>
        </w:rPr>
      </w:pPr>
      <w:r w:rsidRPr="003A43DF">
        <w:rPr>
          <w:sz w:val="22"/>
          <w:szCs w:val="22"/>
        </w:rPr>
        <w:t>Le sanzioni si sommano e non escludono l’addebito per l’intervento sostitutivo e degli eventuali oneri straordinari</w:t>
      </w:r>
      <w:r w:rsidRPr="003A43DF">
        <w:rPr>
          <w:spacing w:val="1"/>
          <w:sz w:val="22"/>
          <w:szCs w:val="22"/>
        </w:rPr>
        <w:t xml:space="preserve"> </w:t>
      </w:r>
      <w:r w:rsidRPr="003A43DF">
        <w:rPr>
          <w:sz w:val="22"/>
          <w:szCs w:val="22"/>
        </w:rPr>
        <w:t>sostenuti</w:t>
      </w:r>
      <w:r w:rsidRPr="003A43DF">
        <w:rPr>
          <w:spacing w:val="-1"/>
          <w:sz w:val="22"/>
          <w:szCs w:val="22"/>
        </w:rPr>
        <w:t xml:space="preserve"> </w:t>
      </w:r>
      <w:r w:rsidRPr="003A43DF">
        <w:rPr>
          <w:sz w:val="22"/>
          <w:szCs w:val="22"/>
        </w:rPr>
        <w:t>dall’amministrazione</w:t>
      </w:r>
      <w:r w:rsidRPr="003A43DF">
        <w:rPr>
          <w:spacing w:val="-1"/>
          <w:sz w:val="22"/>
          <w:szCs w:val="22"/>
        </w:rPr>
        <w:t xml:space="preserve"> </w:t>
      </w:r>
      <w:r w:rsidRPr="003A43DF">
        <w:rPr>
          <w:sz w:val="22"/>
          <w:szCs w:val="22"/>
        </w:rPr>
        <w:t>comunale</w:t>
      </w:r>
      <w:r w:rsidRPr="003A43DF">
        <w:rPr>
          <w:spacing w:val="-1"/>
          <w:sz w:val="22"/>
          <w:szCs w:val="22"/>
        </w:rPr>
        <w:t xml:space="preserve"> </w:t>
      </w:r>
      <w:r w:rsidRPr="003A43DF">
        <w:rPr>
          <w:sz w:val="22"/>
          <w:szCs w:val="22"/>
        </w:rPr>
        <w:t>in</w:t>
      </w:r>
      <w:r w:rsidRPr="003A43DF">
        <w:rPr>
          <w:spacing w:val="-1"/>
          <w:sz w:val="22"/>
          <w:szCs w:val="22"/>
        </w:rPr>
        <w:t xml:space="preserve"> </w:t>
      </w:r>
      <w:r w:rsidRPr="003A43DF">
        <w:rPr>
          <w:sz w:val="22"/>
          <w:szCs w:val="22"/>
        </w:rPr>
        <w:t>dipendenza</w:t>
      </w:r>
      <w:r w:rsidRPr="003A43DF">
        <w:rPr>
          <w:spacing w:val="2"/>
          <w:sz w:val="22"/>
          <w:szCs w:val="22"/>
        </w:rPr>
        <w:t xml:space="preserve"> </w:t>
      </w:r>
      <w:r w:rsidRPr="003A43DF">
        <w:rPr>
          <w:sz w:val="22"/>
          <w:szCs w:val="22"/>
        </w:rPr>
        <w:t>di</w:t>
      </w:r>
      <w:r w:rsidRPr="003A43DF">
        <w:rPr>
          <w:spacing w:val="-1"/>
          <w:sz w:val="22"/>
          <w:szCs w:val="22"/>
        </w:rPr>
        <w:t xml:space="preserve"> </w:t>
      </w:r>
      <w:r w:rsidRPr="003A43DF">
        <w:rPr>
          <w:sz w:val="22"/>
          <w:szCs w:val="22"/>
        </w:rPr>
        <w:t>un’esecuzione</w:t>
      </w:r>
      <w:r w:rsidRPr="003A43DF">
        <w:rPr>
          <w:spacing w:val="-1"/>
          <w:sz w:val="22"/>
          <w:szCs w:val="22"/>
        </w:rPr>
        <w:t xml:space="preserve"> </w:t>
      </w:r>
      <w:r w:rsidRPr="003A43DF">
        <w:rPr>
          <w:sz w:val="22"/>
          <w:szCs w:val="22"/>
        </w:rPr>
        <w:t>trascurata</w:t>
      </w:r>
      <w:r w:rsidR="00C64869">
        <w:rPr>
          <w:sz w:val="22"/>
          <w:szCs w:val="22"/>
        </w:rPr>
        <w:t>.</w:t>
      </w:r>
    </w:p>
    <w:p w:rsidR="00354F40" w:rsidRPr="003A43DF" w:rsidRDefault="00354F40" w:rsidP="00D066A0">
      <w:pPr>
        <w:pStyle w:val="Corpotesto"/>
        <w:spacing w:before="2"/>
        <w:ind w:right="295"/>
        <w:rPr>
          <w:sz w:val="22"/>
          <w:szCs w:val="22"/>
        </w:rPr>
      </w:pPr>
    </w:p>
    <w:p w:rsidR="00D066A0" w:rsidRPr="003A43DF" w:rsidRDefault="00D066A0" w:rsidP="00D066A0">
      <w:pPr>
        <w:pStyle w:val="Corpotesto"/>
        <w:ind w:right="285"/>
        <w:rPr>
          <w:sz w:val="22"/>
          <w:szCs w:val="22"/>
        </w:rPr>
      </w:pPr>
      <w:r w:rsidRPr="003A43DF">
        <w:rPr>
          <w:sz w:val="22"/>
          <w:szCs w:val="22"/>
        </w:rPr>
        <w:t>L’impresa deve</w:t>
      </w:r>
      <w:r w:rsidRPr="003A43DF">
        <w:rPr>
          <w:spacing w:val="1"/>
          <w:sz w:val="22"/>
          <w:szCs w:val="22"/>
        </w:rPr>
        <w:t xml:space="preserve"> </w:t>
      </w:r>
      <w:r w:rsidRPr="003A43DF">
        <w:rPr>
          <w:sz w:val="22"/>
          <w:szCs w:val="22"/>
        </w:rPr>
        <w:t xml:space="preserve">garantire ogni intervento entro il termine perentorio di </w:t>
      </w:r>
      <w:r w:rsidRPr="003A43DF">
        <w:rPr>
          <w:b/>
          <w:sz w:val="22"/>
          <w:szCs w:val="22"/>
        </w:rPr>
        <w:t xml:space="preserve">ore </w:t>
      </w:r>
      <w:r w:rsidR="007F6E4B" w:rsidRPr="003A43DF">
        <w:rPr>
          <w:b/>
          <w:sz w:val="22"/>
          <w:szCs w:val="22"/>
        </w:rPr>
        <w:t xml:space="preserve">una </w:t>
      </w:r>
      <w:r w:rsidRPr="003A43DF">
        <w:rPr>
          <w:b/>
          <w:sz w:val="22"/>
          <w:szCs w:val="22"/>
        </w:rPr>
        <w:t xml:space="preserve"> (</w:t>
      </w:r>
      <w:r w:rsidR="007F6E4B" w:rsidRPr="003A43DF">
        <w:rPr>
          <w:b/>
          <w:sz w:val="22"/>
          <w:szCs w:val="22"/>
        </w:rPr>
        <w:t xml:space="preserve"> 1 </w:t>
      </w:r>
      <w:r w:rsidRPr="003A43DF">
        <w:rPr>
          <w:b/>
          <w:sz w:val="22"/>
          <w:szCs w:val="22"/>
        </w:rPr>
        <w:t xml:space="preserve">) </w:t>
      </w:r>
      <w:r w:rsidRPr="003A43DF">
        <w:rPr>
          <w:sz w:val="22"/>
          <w:szCs w:val="22"/>
        </w:rPr>
        <w:t>dalla richiesta di intervento</w:t>
      </w:r>
      <w:r w:rsidRPr="003A43DF">
        <w:rPr>
          <w:spacing w:val="1"/>
          <w:sz w:val="22"/>
          <w:szCs w:val="22"/>
        </w:rPr>
        <w:t xml:space="preserve"> </w:t>
      </w:r>
      <w:r w:rsidRPr="003A43DF">
        <w:rPr>
          <w:sz w:val="22"/>
          <w:szCs w:val="22"/>
        </w:rPr>
        <w:t>dell'Amministrazione,</w:t>
      </w:r>
      <w:r w:rsidRPr="003A43DF">
        <w:rPr>
          <w:spacing w:val="1"/>
          <w:sz w:val="22"/>
          <w:szCs w:val="22"/>
        </w:rPr>
        <w:t xml:space="preserve"> </w:t>
      </w:r>
      <w:r w:rsidRPr="003A43DF">
        <w:rPr>
          <w:sz w:val="22"/>
          <w:szCs w:val="22"/>
        </w:rPr>
        <w:t>che</w:t>
      </w:r>
      <w:r w:rsidRPr="003A43DF">
        <w:rPr>
          <w:spacing w:val="1"/>
          <w:sz w:val="22"/>
          <w:szCs w:val="22"/>
        </w:rPr>
        <w:t xml:space="preserve"> </w:t>
      </w:r>
      <w:r w:rsidRPr="003A43DF">
        <w:rPr>
          <w:sz w:val="22"/>
          <w:szCs w:val="22"/>
        </w:rPr>
        <w:t>potrà</w:t>
      </w:r>
      <w:r w:rsidRPr="003A43DF">
        <w:rPr>
          <w:spacing w:val="1"/>
          <w:sz w:val="22"/>
          <w:szCs w:val="22"/>
        </w:rPr>
        <w:t xml:space="preserve"> </w:t>
      </w:r>
      <w:r w:rsidRPr="003A43DF">
        <w:rPr>
          <w:sz w:val="22"/>
          <w:szCs w:val="22"/>
        </w:rPr>
        <w:t>essere</w:t>
      </w:r>
      <w:r w:rsidRPr="003A43DF">
        <w:rPr>
          <w:spacing w:val="1"/>
          <w:sz w:val="22"/>
          <w:szCs w:val="22"/>
        </w:rPr>
        <w:t xml:space="preserve"> </w:t>
      </w:r>
      <w:r w:rsidRPr="003A43DF">
        <w:rPr>
          <w:b/>
          <w:sz w:val="22"/>
          <w:szCs w:val="22"/>
        </w:rPr>
        <w:t>scritta,</w:t>
      </w:r>
      <w:r w:rsidRPr="003A43DF">
        <w:rPr>
          <w:b/>
          <w:spacing w:val="1"/>
          <w:sz w:val="22"/>
          <w:szCs w:val="22"/>
        </w:rPr>
        <w:t xml:space="preserve"> </w:t>
      </w:r>
      <w:r w:rsidRPr="003A43DF">
        <w:rPr>
          <w:b/>
          <w:sz w:val="22"/>
          <w:szCs w:val="22"/>
        </w:rPr>
        <w:t>tramite</w:t>
      </w:r>
      <w:r w:rsidRPr="003A43DF">
        <w:rPr>
          <w:b/>
          <w:spacing w:val="1"/>
          <w:sz w:val="22"/>
          <w:szCs w:val="22"/>
        </w:rPr>
        <w:t xml:space="preserve"> </w:t>
      </w:r>
      <w:r w:rsidRPr="003A43DF">
        <w:rPr>
          <w:b/>
          <w:sz w:val="22"/>
          <w:szCs w:val="22"/>
        </w:rPr>
        <w:t>email,</w:t>
      </w:r>
      <w:r w:rsidRPr="003A43DF">
        <w:rPr>
          <w:b/>
          <w:spacing w:val="1"/>
          <w:sz w:val="22"/>
          <w:szCs w:val="22"/>
        </w:rPr>
        <w:t xml:space="preserve"> </w:t>
      </w:r>
      <w:proofErr w:type="spellStart"/>
      <w:r w:rsidRPr="003A43DF">
        <w:rPr>
          <w:b/>
          <w:sz w:val="22"/>
          <w:szCs w:val="22"/>
        </w:rPr>
        <w:t>pec</w:t>
      </w:r>
      <w:proofErr w:type="spellEnd"/>
      <w:r w:rsidRPr="003A43DF">
        <w:rPr>
          <w:b/>
          <w:spacing w:val="1"/>
          <w:sz w:val="22"/>
          <w:szCs w:val="22"/>
        </w:rPr>
        <w:t xml:space="preserve"> </w:t>
      </w:r>
      <w:r w:rsidRPr="003A43DF">
        <w:rPr>
          <w:b/>
          <w:sz w:val="22"/>
          <w:szCs w:val="22"/>
        </w:rPr>
        <w:t>o</w:t>
      </w:r>
      <w:r w:rsidRPr="003A43DF">
        <w:rPr>
          <w:b/>
          <w:spacing w:val="1"/>
          <w:sz w:val="22"/>
          <w:szCs w:val="22"/>
        </w:rPr>
        <w:t xml:space="preserve"> </w:t>
      </w:r>
      <w:r w:rsidRPr="003A43DF">
        <w:rPr>
          <w:b/>
          <w:sz w:val="22"/>
          <w:szCs w:val="22"/>
        </w:rPr>
        <w:t>verbale</w:t>
      </w:r>
      <w:r w:rsidRPr="003A43DF">
        <w:rPr>
          <w:sz w:val="22"/>
          <w:szCs w:val="22"/>
        </w:rPr>
        <w:t>;</w:t>
      </w:r>
      <w:r w:rsidRPr="003A43DF">
        <w:rPr>
          <w:spacing w:val="1"/>
          <w:sz w:val="22"/>
          <w:szCs w:val="22"/>
        </w:rPr>
        <w:t xml:space="preserve"> </w:t>
      </w:r>
      <w:r w:rsidRPr="003A43DF">
        <w:rPr>
          <w:sz w:val="22"/>
          <w:szCs w:val="22"/>
        </w:rPr>
        <w:t>quando</w:t>
      </w:r>
      <w:r w:rsidRPr="003A43DF">
        <w:rPr>
          <w:spacing w:val="1"/>
          <w:sz w:val="22"/>
          <w:szCs w:val="22"/>
        </w:rPr>
        <w:t xml:space="preserve"> </w:t>
      </w:r>
      <w:r w:rsidRPr="003A43DF">
        <w:rPr>
          <w:sz w:val="22"/>
          <w:szCs w:val="22"/>
        </w:rPr>
        <w:t>le</w:t>
      </w:r>
      <w:r w:rsidRPr="003A43DF">
        <w:rPr>
          <w:spacing w:val="1"/>
          <w:sz w:val="22"/>
          <w:szCs w:val="22"/>
        </w:rPr>
        <w:t xml:space="preserve"> </w:t>
      </w:r>
      <w:r w:rsidRPr="003A43DF">
        <w:rPr>
          <w:sz w:val="22"/>
          <w:szCs w:val="22"/>
        </w:rPr>
        <w:t>condizioni</w:t>
      </w:r>
      <w:r w:rsidRPr="003A43DF">
        <w:rPr>
          <w:spacing w:val="1"/>
          <w:sz w:val="22"/>
          <w:szCs w:val="22"/>
        </w:rPr>
        <w:t xml:space="preserve"> </w:t>
      </w:r>
      <w:r w:rsidRPr="003A43DF">
        <w:rPr>
          <w:sz w:val="22"/>
          <w:szCs w:val="22"/>
        </w:rPr>
        <w:t>lo</w:t>
      </w:r>
      <w:r w:rsidRPr="003A43DF">
        <w:rPr>
          <w:spacing w:val="1"/>
          <w:sz w:val="22"/>
          <w:szCs w:val="22"/>
        </w:rPr>
        <w:t xml:space="preserve"> </w:t>
      </w:r>
      <w:r w:rsidRPr="003A43DF">
        <w:rPr>
          <w:sz w:val="22"/>
          <w:szCs w:val="22"/>
        </w:rPr>
        <w:t>rendono</w:t>
      </w:r>
      <w:r w:rsidRPr="003A43DF">
        <w:rPr>
          <w:spacing w:val="1"/>
          <w:sz w:val="22"/>
          <w:szCs w:val="22"/>
        </w:rPr>
        <w:t xml:space="preserve"> </w:t>
      </w:r>
      <w:r w:rsidRPr="003A43DF">
        <w:rPr>
          <w:sz w:val="22"/>
          <w:szCs w:val="22"/>
        </w:rPr>
        <w:t>inderogabile</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comunque</w:t>
      </w:r>
      <w:r w:rsidRPr="003A43DF">
        <w:rPr>
          <w:spacing w:val="1"/>
          <w:sz w:val="22"/>
          <w:szCs w:val="22"/>
        </w:rPr>
        <w:t xml:space="preserve"> </w:t>
      </w:r>
      <w:r w:rsidRPr="003A43DF">
        <w:rPr>
          <w:sz w:val="22"/>
          <w:szCs w:val="22"/>
        </w:rPr>
        <w:t>sempre</w:t>
      </w:r>
      <w:r w:rsidRPr="003A43DF">
        <w:rPr>
          <w:spacing w:val="1"/>
          <w:sz w:val="22"/>
          <w:szCs w:val="22"/>
        </w:rPr>
        <w:t xml:space="preserve"> </w:t>
      </w:r>
      <w:r w:rsidRPr="003A43DF">
        <w:rPr>
          <w:sz w:val="22"/>
          <w:szCs w:val="22"/>
        </w:rPr>
        <w:t>quando</w:t>
      </w:r>
      <w:r w:rsidRPr="003A43DF">
        <w:rPr>
          <w:spacing w:val="1"/>
          <w:sz w:val="22"/>
          <w:szCs w:val="22"/>
        </w:rPr>
        <w:t xml:space="preserve"> </w:t>
      </w:r>
      <w:r w:rsidRPr="003A43DF">
        <w:rPr>
          <w:sz w:val="22"/>
          <w:szCs w:val="22"/>
        </w:rPr>
        <w:t>richiesto</w:t>
      </w:r>
      <w:r w:rsidRPr="003A43DF">
        <w:rPr>
          <w:spacing w:val="1"/>
          <w:sz w:val="22"/>
          <w:szCs w:val="22"/>
        </w:rPr>
        <w:t xml:space="preserve"> </w:t>
      </w:r>
      <w:r w:rsidRPr="003A43DF">
        <w:rPr>
          <w:sz w:val="22"/>
          <w:szCs w:val="22"/>
        </w:rPr>
        <w:t>dall’Amministrazione,</w:t>
      </w:r>
      <w:r w:rsidRPr="003A43DF">
        <w:rPr>
          <w:spacing w:val="1"/>
          <w:sz w:val="22"/>
          <w:szCs w:val="22"/>
        </w:rPr>
        <w:t xml:space="preserve"> </w:t>
      </w:r>
      <w:r w:rsidRPr="003A43DF">
        <w:rPr>
          <w:sz w:val="22"/>
          <w:szCs w:val="22"/>
        </w:rPr>
        <w:t>l’appaltatore</w:t>
      </w:r>
      <w:r w:rsidRPr="003A43DF">
        <w:rPr>
          <w:spacing w:val="1"/>
          <w:sz w:val="22"/>
          <w:szCs w:val="22"/>
        </w:rPr>
        <w:t xml:space="preserve"> </w:t>
      </w:r>
      <w:r w:rsidRPr="003A43DF">
        <w:rPr>
          <w:sz w:val="22"/>
          <w:szCs w:val="22"/>
        </w:rPr>
        <w:t>deve</w:t>
      </w:r>
      <w:r w:rsidRPr="003A43DF">
        <w:rPr>
          <w:spacing w:val="1"/>
          <w:sz w:val="22"/>
          <w:szCs w:val="22"/>
        </w:rPr>
        <w:t xml:space="preserve"> </w:t>
      </w:r>
      <w:r w:rsidRPr="003A43DF">
        <w:rPr>
          <w:sz w:val="22"/>
          <w:szCs w:val="22"/>
        </w:rPr>
        <w:t>garantire</w:t>
      </w:r>
      <w:r w:rsidRPr="003A43DF">
        <w:rPr>
          <w:spacing w:val="1"/>
          <w:sz w:val="22"/>
          <w:szCs w:val="22"/>
        </w:rPr>
        <w:t xml:space="preserve"> </w:t>
      </w:r>
      <w:r w:rsidRPr="003A43DF">
        <w:rPr>
          <w:sz w:val="22"/>
          <w:szCs w:val="22"/>
        </w:rPr>
        <w:t>l'intervento</w:t>
      </w:r>
      <w:r w:rsidRPr="003A43DF">
        <w:rPr>
          <w:spacing w:val="1"/>
          <w:sz w:val="22"/>
          <w:szCs w:val="22"/>
        </w:rPr>
        <w:t xml:space="preserve"> </w:t>
      </w:r>
      <w:r w:rsidRPr="003A43DF">
        <w:rPr>
          <w:sz w:val="22"/>
          <w:szCs w:val="22"/>
        </w:rPr>
        <w:t>immediato</w:t>
      </w:r>
      <w:r w:rsidRPr="003A43DF">
        <w:rPr>
          <w:spacing w:val="-3"/>
          <w:sz w:val="22"/>
          <w:szCs w:val="22"/>
        </w:rPr>
        <w:t xml:space="preserve"> </w:t>
      </w:r>
      <w:r w:rsidRPr="003A43DF">
        <w:rPr>
          <w:sz w:val="22"/>
          <w:szCs w:val="22"/>
        </w:rPr>
        <w:t>e</w:t>
      </w:r>
      <w:r w:rsidRPr="003A43DF">
        <w:rPr>
          <w:spacing w:val="-2"/>
          <w:sz w:val="22"/>
          <w:szCs w:val="22"/>
        </w:rPr>
        <w:t xml:space="preserve"> </w:t>
      </w:r>
      <w:r w:rsidRPr="003A43DF">
        <w:rPr>
          <w:b/>
          <w:sz w:val="22"/>
          <w:szCs w:val="22"/>
          <w:u w:val="single"/>
        </w:rPr>
        <w:t>comunicare</w:t>
      </w:r>
      <w:r w:rsidRPr="003A43DF">
        <w:rPr>
          <w:b/>
          <w:spacing w:val="-2"/>
          <w:sz w:val="22"/>
          <w:szCs w:val="22"/>
          <w:u w:val="single"/>
        </w:rPr>
        <w:t xml:space="preserve"> </w:t>
      </w:r>
      <w:r w:rsidRPr="003A43DF">
        <w:rPr>
          <w:b/>
          <w:sz w:val="22"/>
          <w:szCs w:val="22"/>
          <w:u w:val="single"/>
        </w:rPr>
        <w:t>prima</w:t>
      </w:r>
      <w:r w:rsidRPr="003A43DF">
        <w:rPr>
          <w:b/>
          <w:spacing w:val="-2"/>
          <w:sz w:val="22"/>
          <w:szCs w:val="22"/>
          <w:u w:val="single"/>
        </w:rPr>
        <w:t xml:space="preserve"> </w:t>
      </w:r>
      <w:r w:rsidRPr="003A43DF">
        <w:rPr>
          <w:b/>
          <w:sz w:val="22"/>
          <w:szCs w:val="22"/>
          <w:u w:val="single"/>
        </w:rPr>
        <w:t>della</w:t>
      </w:r>
      <w:r w:rsidRPr="003A43DF">
        <w:rPr>
          <w:b/>
          <w:spacing w:val="-2"/>
          <w:sz w:val="22"/>
          <w:szCs w:val="22"/>
          <w:u w:val="single"/>
        </w:rPr>
        <w:t xml:space="preserve"> </w:t>
      </w:r>
      <w:r w:rsidRPr="003A43DF">
        <w:rPr>
          <w:b/>
          <w:sz w:val="22"/>
          <w:szCs w:val="22"/>
          <w:u w:val="single"/>
        </w:rPr>
        <w:t>stipula</w:t>
      </w:r>
      <w:r w:rsidRPr="003A43DF">
        <w:rPr>
          <w:b/>
          <w:spacing w:val="-3"/>
          <w:sz w:val="22"/>
          <w:szCs w:val="22"/>
          <w:u w:val="single"/>
        </w:rPr>
        <w:t xml:space="preserve"> </w:t>
      </w:r>
      <w:r w:rsidRPr="003A43DF">
        <w:rPr>
          <w:b/>
          <w:sz w:val="22"/>
          <w:szCs w:val="22"/>
          <w:u w:val="single"/>
        </w:rPr>
        <w:t>del</w:t>
      </w:r>
      <w:r w:rsidRPr="003A43DF">
        <w:rPr>
          <w:b/>
          <w:spacing w:val="-2"/>
          <w:sz w:val="22"/>
          <w:szCs w:val="22"/>
          <w:u w:val="single"/>
        </w:rPr>
        <w:t xml:space="preserve"> </w:t>
      </w:r>
      <w:r w:rsidRPr="003A43DF">
        <w:rPr>
          <w:b/>
          <w:sz w:val="22"/>
          <w:szCs w:val="22"/>
          <w:u w:val="single"/>
        </w:rPr>
        <w:t>contratto</w:t>
      </w:r>
      <w:r w:rsidRPr="003A43DF">
        <w:rPr>
          <w:b/>
          <w:spacing w:val="-1"/>
          <w:sz w:val="22"/>
          <w:szCs w:val="22"/>
          <w:u w:val="single"/>
        </w:rPr>
        <w:t xml:space="preserve"> </w:t>
      </w:r>
      <w:r w:rsidRPr="003A43DF">
        <w:rPr>
          <w:b/>
          <w:sz w:val="22"/>
          <w:szCs w:val="22"/>
          <w:u w:val="single"/>
        </w:rPr>
        <w:t>il</w:t>
      </w:r>
      <w:r w:rsidRPr="003A43DF">
        <w:rPr>
          <w:b/>
          <w:spacing w:val="-2"/>
          <w:sz w:val="22"/>
          <w:szCs w:val="22"/>
          <w:u w:val="single"/>
        </w:rPr>
        <w:t xml:space="preserve"> </w:t>
      </w:r>
      <w:r w:rsidRPr="003A43DF">
        <w:rPr>
          <w:b/>
          <w:sz w:val="22"/>
          <w:szCs w:val="22"/>
          <w:u w:val="single"/>
        </w:rPr>
        <w:t>nominativo</w:t>
      </w:r>
      <w:r w:rsidRPr="003A43DF">
        <w:rPr>
          <w:b/>
          <w:spacing w:val="-1"/>
          <w:sz w:val="22"/>
          <w:szCs w:val="22"/>
          <w:u w:val="single"/>
        </w:rPr>
        <w:t xml:space="preserve"> </w:t>
      </w:r>
      <w:r w:rsidRPr="003A43DF">
        <w:rPr>
          <w:b/>
          <w:sz w:val="22"/>
          <w:szCs w:val="22"/>
          <w:u w:val="single"/>
        </w:rPr>
        <w:t>reperibile</w:t>
      </w:r>
      <w:r w:rsidRPr="003A43DF">
        <w:rPr>
          <w:b/>
          <w:spacing w:val="-2"/>
          <w:sz w:val="22"/>
          <w:szCs w:val="22"/>
          <w:u w:val="single"/>
        </w:rPr>
        <w:t xml:space="preserve"> </w:t>
      </w:r>
      <w:r w:rsidRPr="003A43DF">
        <w:rPr>
          <w:b/>
          <w:sz w:val="22"/>
          <w:szCs w:val="22"/>
          <w:u w:val="single"/>
        </w:rPr>
        <w:t>in</w:t>
      </w:r>
      <w:r w:rsidRPr="003A43DF">
        <w:rPr>
          <w:b/>
          <w:spacing w:val="-5"/>
          <w:sz w:val="22"/>
          <w:szCs w:val="22"/>
          <w:u w:val="single"/>
        </w:rPr>
        <w:t xml:space="preserve"> </w:t>
      </w:r>
      <w:r w:rsidRPr="003A43DF">
        <w:rPr>
          <w:b/>
          <w:sz w:val="22"/>
          <w:szCs w:val="22"/>
          <w:u w:val="single"/>
        </w:rPr>
        <w:t>qualsiasi</w:t>
      </w:r>
      <w:r w:rsidRPr="003A43DF">
        <w:rPr>
          <w:b/>
          <w:spacing w:val="-2"/>
          <w:sz w:val="22"/>
          <w:szCs w:val="22"/>
          <w:u w:val="single"/>
        </w:rPr>
        <w:t xml:space="preserve"> </w:t>
      </w:r>
      <w:r w:rsidRPr="003A43DF">
        <w:rPr>
          <w:b/>
          <w:sz w:val="22"/>
          <w:szCs w:val="22"/>
          <w:u w:val="single"/>
        </w:rPr>
        <w:t>giorno</w:t>
      </w:r>
      <w:r w:rsidRPr="003A43DF">
        <w:rPr>
          <w:b/>
          <w:spacing w:val="-1"/>
          <w:sz w:val="22"/>
          <w:szCs w:val="22"/>
          <w:u w:val="single"/>
        </w:rPr>
        <w:t xml:space="preserve"> </w:t>
      </w:r>
      <w:r w:rsidRPr="003A43DF">
        <w:rPr>
          <w:b/>
          <w:sz w:val="22"/>
          <w:szCs w:val="22"/>
          <w:u w:val="single"/>
        </w:rPr>
        <w:t>e</w:t>
      </w:r>
      <w:r w:rsidRPr="003A43DF">
        <w:rPr>
          <w:b/>
          <w:spacing w:val="-4"/>
          <w:sz w:val="22"/>
          <w:szCs w:val="22"/>
          <w:u w:val="single"/>
        </w:rPr>
        <w:t xml:space="preserve"> </w:t>
      </w:r>
      <w:r w:rsidRPr="003A43DF">
        <w:rPr>
          <w:b/>
          <w:sz w:val="22"/>
          <w:szCs w:val="22"/>
          <w:u w:val="single"/>
        </w:rPr>
        <w:t>orario</w:t>
      </w:r>
      <w:r w:rsidR="00610900">
        <w:rPr>
          <w:b/>
          <w:sz w:val="22"/>
          <w:szCs w:val="22"/>
          <w:u w:val="single"/>
        </w:rPr>
        <w:t>, 365 giorni l’anno festività comprese</w:t>
      </w:r>
      <w:r w:rsidRPr="003A43DF">
        <w:rPr>
          <w:b/>
          <w:sz w:val="22"/>
          <w:szCs w:val="22"/>
          <w:u w:val="single"/>
        </w:rPr>
        <w:t>.</w:t>
      </w:r>
    </w:p>
    <w:p w:rsidR="00D066A0" w:rsidRPr="003A43DF" w:rsidRDefault="00D066A0" w:rsidP="00D066A0">
      <w:pPr>
        <w:pStyle w:val="Corpotesto"/>
        <w:spacing w:before="1"/>
        <w:ind w:right="296"/>
        <w:rPr>
          <w:sz w:val="22"/>
          <w:szCs w:val="22"/>
        </w:rPr>
      </w:pPr>
    </w:p>
    <w:p w:rsidR="00D066A0" w:rsidRPr="003A43DF" w:rsidRDefault="00D066A0" w:rsidP="00D066A0">
      <w:pPr>
        <w:pStyle w:val="Corpotesto"/>
        <w:spacing w:line="242" w:lineRule="auto"/>
        <w:ind w:right="293"/>
        <w:rPr>
          <w:sz w:val="22"/>
          <w:szCs w:val="22"/>
        </w:rPr>
      </w:pPr>
      <w:r w:rsidRPr="003A43DF">
        <w:rPr>
          <w:sz w:val="22"/>
          <w:szCs w:val="22"/>
        </w:rPr>
        <w:t>.</w:t>
      </w:r>
    </w:p>
    <w:p w:rsidR="00D066A0" w:rsidRPr="003A43DF" w:rsidRDefault="00D066A0" w:rsidP="00D066A0">
      <w:pPr>
        <w:spacing w:before="1"/>
        <w:ind w:left="493" w:right="503"/>
        <w:jc w:val="center"/>
        <w:rPr>
          <w:b/>
        </w:rPr>
      </w:pPr>
      <w:r w:rsidRPr="003A43DF">
        <w:rPr>
          <w:b/>
        </w:rPr>
        <w:t>ARTICOLO</w:t>
      </w:r>
      <w:r w:rsidRPr="003A43DF">
        <w:rPr>
          <w:b/>
          <w:spacing w:val="-7"/>
        </w:rPr>
        <w:t xml:space="preserve"> </w:t>
      </w:r>
      <w:r w:rsidR="00923F31">
        <w:rPr>
          <w:b/>
        </w:rPr>
        <w:t>8</w:t>
      </w:r>
      <w:r w:rsidRPr="003A43DF">
        <w:rPr>
          <w:b/>
          <w:spacing w:val="-6"/>
        </w:rPr>
        <w:t xml:space="preserve"> </w:t>
      </w:r>
      <w:r w:rsidRPr="003A43DF">
        <w:rPr>
          <w:b/>
        </w:rPr>
        <w:t>-</w:t>
      </w:r>
      <w:r w:rsidRPr="003A43DF">
        <w:rPr>
          <w:b/>
          <w:spacing w:val="-6"/>
        </w:rPr>
        <w:t xml:space="preserve"> </w:t>
      </w:r>
      <w:r w:rsidRPr="003A43DF">
        <w:rPr>
          <w:b/>
        </w:rPr>
        <w:t>INADEMPIENZE</w:t>
      </w:r>
      <w:r w:rsidRPr="003A43DF">
        <w:rPr>
          <w:b/>
          <w:spacing w:val="-6"/>
        </w:rPr>
        <w:t xml:space="preserve"> </w:t>
      </w:r>
      <w:r w:rsidRPr="003A43DF">
        <w:rPr>
          <w:b/>
        </w:rPr>
        <w:t>-</w:t>
      </w:r>
      <w:r w:rsidRPr="003A43DF">
        <w:rPr>
          <w:b/>
          <w:spacing w:val="-4"/>
        </w:rPr>
        <w:t xml:space="preserve"> </w:t>
      </w:r>
      <w:r w:rsidRPr="003A43DF">
        <w:rPr>
          <w:b/>
        </w:rPr>
        <w:t>ESECUZIONE</w:t>
      </w:r>
      <w:r w:rsidRPr="003A43DF">
        <w:rPr>
          <w:b/>
          <w:spacing w:val="-6"/>
        </w:rPr>
        <w:t xml:space="preserve"> </w:t>
      </w:r>
      <w:r w:rsidRPr="003A43DF">
        <w:rPr>
          <w:b/>
        </w:rPr>
        <w:t>D’UFFICIO</w:t>
      </w:r>
      <w:r w:rsidRPr="003A43DF">
        <w:rPr>
          <w:b/>
          <w:spacing w:val="-1"/>
        </w:rPr>
        <w:t xml:space="preserve"> </w:t>
      </w:r>
      <w:r w:rsidRPr="003A43DF">
        <w:rPr>
          <w:b/>
        </w:rPr>
        <w:t>DEI</w:t>
      </w:r>
      <w:r w:rsidRPr="003A43DF">
        <w:rPr>
          <w:b/>
          <w:spacing w:val="-6"/>
        </w:rPr>
        <w:t xml:space="preserve"> </w:t>
      </w:r>
      <w:r w:rsidRPr="003A43DF">
        <w:rPr>
          <w:b/>
        </w:rPr>
        <w:t>SERVIZI</w:t>
      </w:r>
      <w:r w:rsidRPr="003A43DF">
        <w:rPr>
          <w:b/>
          <w:spacing w:val="-5"/>
        </w:rPr>
        <w:t xml:space="preserve"> </w:t>
      </w:r>
      <w:r w:rsidRPr="003A43DF">
        <w:rPr>
          <w:b/>
        </w:rPr>
        <w:t>NON</w:t>
      </w:r>
      <w:r w:rsidRPr="003A43DF">
        <w:rPr>
          <w:b/>
          <w:spacing w:val="-7"/>
        </w:rPr>
        <w:t xml:space="preserve"> </w:t>
      </w:r>
      <w:r w:rsidRPr="003A43DF">
        <w:rPr>
          <w:b/>
        </w:rPr>
        <w:t>RESI</w:t>
      </w:r>
    </w:p>
    <w:p w:rsidR="00D066A0" w:rsidRPr="003A43DF" w:rsidRDefault="00D066A0" w:rsidP="00D066A0">
      <w:pPr>
        <w:pStyle w:val="Corpotesto"/>
        <w:spacing w:before="9"/>
        <w:ind w:left="0"/>
        <w:jc w:val="left"/>
        <w:rPr>
          <w:b/>
          <w:sz w:val="22"/>
          <w:szCs w:val="22"/>
        </w:rPr>
      </w:pPr>
    </w:p>
    <w:p w:rsidR="00D066A0" w:rsidRPr="003A43DF" w:rsidRDefault="00D066A0" w:rsidP="00D066A0">
      <w:pPr>
        <w:pStyle w:val="Corpotesto"/>
        <w:ind w:right="291" w:hanging="1"/>
        <w:rPr>
          <w:sz w:val="22"/>
          <w:szCs w:val="22"/>
        </w:rPr>
      </w:pPr>
      <w:r w:rsidRPr="003A43DF">
        <w:rPr>
          <w:sz w:val="22"/>
          <w:szCs w:val="22"/>
        </w:rPr>
        <w:t>In caso di inadempienza delle prescrizioni di legge vigenti e del presente Capitolato, l’Amministrazione può a suo</w:t>
      </w:r>
      <w:r w:rsidRPr="003A43DF">
        <w:rPr>
          <w:spacing w:val="1"/>
          <w:sz w:val="22"/>
          <w:szCs w:val="22"/>
        </w:rPr>
        <w:t xml:space="preserve"> </w:t>
      </w:r>
      <w:r w:rsidRPr="003A43DF">
        <w:rPr>
          <w:sz w:val="22"/>
          <w:szCs w:val="22"/>
        </w:rPr>
        <w:t>insindacabile giudizio, dopo aver valutato il nocumento (danno) che quel disservizio provoca alla popolazione e al</w:t>
      </w:r>
      <w:r w:rsidRPr="003A43DF">
        <w:rPr>
          <w:spacing w:val="1"/>
          <w:sz w:val="22"/>
          <w:szCs w:val="22"/>
        </w:rPr>
        <w:t xml:space="preserve"> </w:t>
      </w:r>
      <w:r w:rsidRPr="003A43DF">
        <w:rPr>
          <w:sz w:val="22"/>
          <w:szCs w:val="22"/>
        </w:rPr>
        <w:t>giusto</w:t>
      </w:r>
      <w:r w:rsidRPr="003A43DF">
        <w:rPr>
          <w:spacing w:val="-4"/>
          <w:sz w:val="22"/>
          <w:szCs w:val="22"/>
        </w:rPr>
        <w:t xml:space="preserve"> </w:t>
      </w:r>
      <w:r w:rsidRPr="003A43DF">
        <w:rPr>
          <w:sz w:val="22"/>
          <w:szCs w:val="22"/>
        </w:rPr>
        <w:t>andamento</w:t>
      </w:r>
      <w:r w:rsidRPr="003A43DF">
        <w:rPr>
          <w:spacing w:val="-2"/>
          <w:sz w:val="22"/>
          <w:szCs w:val="22"/>
        </w:rPr>
        <w:t xml:space="preserve"> </w:t>
      </w:r>
      <w:r w:rsidRPr="003A43DF">
        <w:rPr>
          <w:sz w:val="22"/>
          <w:szCs w:val="22"/>
        </w:rPr>
        <w:t>dei</w:t>
      </w:r>
      <w:r w:rsidRPr="003A43DF">
        <w:rPr>
          <w:spacing w:val="-5"/>
          <w:sz w:val="22"/>
          <w:szCs w:val="22"/>
        </w:rPr>
        <w:t xml:space="preserve"> </w:t>
      </w:r>
      <w:r w:rsidRPr="003A43DF">
        <w:rPr>
          <w:sz w:val="22"/>
          <w:szCs w:val="22"/>
        </w:rPr>
        <w:t>lavori</w:t>
      </w:r>
      <w:r w:rsidRPr="003A43DF">
        <w:rPr>
          <w:spacing w:val="-5"/>
          <w:sz w:val="22"/>
          <w:szCs w:val="22"/>
        </w:rPr>
        <w:t xml:space="preserve"> </w:t>
      </w:r>
      <w:r w:rsidRPr="003A43DF">
        <w:rPr>
          <w:sz w:val="22"/>
          <w:szCs w:val="22"/>
        </w:rPr>
        <w:t>e</w:t>
      </w:r>
      <w:r w:rsidRPr="003A43DF">
        <w:rPr>
          <w:spacing w:val="-5"/>
          <w:sz w:val="22"/>
          <w:szCs w:val="22"/>
        </w:rPr>
        <w:t xml:space="preserve"> </w:t>
      </w:r>
      <w:r w:rsidRPr="003A43DF">
        <w:rPr>
          <w:sz w:val="22"/>
          <w:szCs w:val="22"/>
        </w:rPr>
        <w:t>tenuta</w:t>
      </w:r>
      <w:r w:rsidRPr="003A43DF">
        <w:rPr>
          <w:spacing w:val="-4"/>
          <w:sz w:val="22"/>
          <w:szCs w:val="22"/>
        </w:rPr>
        <w:t xml:space="preserve"> </w:t>
      </w:r>
      <w:r w:rsidRPr="003A43DF">
        <w:rPr>
          <w:sz w:val="22"/>
          <w:szCs w:val="22"/>
        </w:rPr>
        <w:t>dei</w:t>
      </w:r>
      <w:r w:rsidRPr="003A43DF">
        <w:rPr>
          <w:spacing w:val="-5"/>
          <w:sz w:val="22"/>
          <w:szCs w:val="22"/>
        </w:rPr>
        <w:t xml:space="preserve"> </w:t>
      </w:r>
      <w:r w:rsidRPr="003A43DF">
        <w:rPr>
          <w:sz w:val="22"/>
          <w:szCs w:val="22"/>
        </w:rPr>
        <w:t>Cimiteri,</w:t>
      </w:r>
      <w:r w:rsidRPr="003A43DF">
        <w:rPr>
          <w:spacing w:val="-2"/>
          <w:sz w:val="22"/>
          <w:szCs w:val="22"/>
        </w:rPr>
        <w:t xml:space="preserve"> </w:t>
      </w:r>
      <w:r w:rsidRPr="003A43DF">
        <w:rPr>
          <w:sz w:val="22"/>
          <w:szCs w:val="22"/>
        </w:rPr>
        <w:t>eseguire</w:t>
      </w:r>
      <w:r w:rsidRPr="003A43DF">
        <w:rPr>
          <w:spacing w:val="-3"/>
          <w:sz w:val="22"/>
          <w:szCs w:val="22"/>
        </w:rPr>
        <w:t xml:space="preserve"> </w:t>
      </w:r>
      <w:r w:rsidRPr="003A43DF">
        <w:rPr>
          <w:sz w:val="22"/>
          <w:szCs w:val="22"/>
        </w:rPr>
        <w:t>d’ufficio,</w:t>
      </w:r>
      <w:r w:rsidRPr="003A43DF">
        <w:rPr>
          <w:spacing w:val="-1"/>
          <w:sz w:val="22"/>
          <w:szCs w:val="22"/>
        </w:rPr>
        <w:t xml:space="preserve"> </w:t>
      </w:r>
      <w:r w:rsidRPr="003A43DF">
        <w:rPr>
          <w:sz w:val="22"/>
          <w:szCs w:val="22"/>
        </w:rPr>
        <w:t>a</w:t>
      </w:r>
      <w:r w:rsidRPr="003A43DF">
        <w:rPr>
          <w:spacing w:val="-5"/>
          <w:sz w:val="22"/>
          <w:szCs w:val="22"/>
        </w:rPr>
        <w:t xml:space="preserve"> </w:t>
      </w:r>
      <w:r w:rsidRPr="003A43DF">
        <w:rPr>
          <w:sz w:val="22"/>
          <w:szCs w:val="22"/>
        </w:rPr>
        <w:t>spese</w:t>
      </w:r>
      <w:r w:rsidRPr="003A43DF">
        <w:rPr>
          <w:spacing w:val="-2"/>
          <w:sz w:val="22"/>
          <w:szCs w:val="22"/>
        </w:rPr>
        <w:t xml:space="preserve"> </w:t>
      </w:r>
      <w:r w:rsidRPr="003A43DF">
        <w:rPr>
          <w:sz w:val="22"/>
          <w:szCs w:val="22"/>
        </w:rPr>
        <w:t>dell’aggiudicatario,</w:t>
      </w:r>
      <w:r w:rsidRPr="003A43DF">
        <w:rPr>
          <w:spacing w:val="-2"/>
          <w:sz w:val="22"/>
          <w:szCs w:val="22"/>
        </w:rPr>
        <w:t xml:space="preserve"> </w:t>
      </w:r>
      <w:r w:rsidRPr="003A43DF">
        <w:rPr>
          <w:sz w:val="22"/>
          <w:szCs w:val="22"/>
        </w:rPr>
        <w:t>il</w:t>
      </w:r>
      <w:r w:rsidRPr="003A43DF">
        <w:rPr>
          <w:spacing w:val="-5"/>
          <w:sz w:val="22"/>
          <w:szCs w:val="22"/>
        </w:rPr>
        <w:t xml:space="preserve"> </w:t>
      </w:r>
      <w:r w:rsidRPr="003A43DF">
        <w:rPr>
          <w:sz w:val="22"/>
          <w:szCs w:val="22"/>
        </w:rPr>
        <w:t>servizio</w:t>
      </w:r>
      <w:r w:rsidRPr="003A43DF">
        <w:rPr>
          <w:spacing w:val="-3"/>
          <w:sz w:val="22"/>
          <w:szCs w:val="22"/>
        </w:rPr>
        <w:t xml:space="preserve"> </w:t>
      </w:r>
      <w:r w:rsidRPr="003A43DF">
        <w:rPr>
          <w:sz w:val="22"/>
          <w:szCs w:val="22"/>
        </w:rPr>
        <w:t>stesso.</w:t>
      </w:r>
    </w:p>
    <w:p w:rsidR="00D066A0" w:rsidRPr="003A43DF" w:rsidRDefault="00D066A0" w:rsidP="00D066A0">
      <w:pPr>
        <w:pStyle w:val="Corpotesto"/>
        <w:spacing w:before="2"/>
        <w:rPr>
          <w:sz w:val="22"/>
          <w:szCs w:val="22"/>
        </w:rPr>
      </w:pPr>
      <w:r w:rsidRPr="003A43DF">
        <w:rPr>
          <w:sz w:val="22"/>
          <w:szCs w:val="22"/>
        </w:rPr>
        <w:t>Tale</w:t>
      </w:r>
      <w:r w:rsidRPr="003A43DF">
        <w:rPr>
          <w:spacing w:val="-8"/>
          <w:sz w:val="22"/>
          <w:szCs w:val="22"/>
        </w:rPr>
        <w:t xml:space="preserve"> </w:t>
      </w:r>
      <w:r w:rsidRPr="003A43DF">
        <w:rPr>
          <w:sz w:val="22"/>
          <w:szCs w:val="22"/>
        </w:rPr>
        <w:t>provvedimento</w:t>
      </w:r>
      <w:r w:rsidRPr="003A43DF">
        <w:rPr>
          <w:spacing w:val="-5"/>
          <w:sz w:val="22"/>
          <w:szCs w:val="22"/>
        </w:rPr>
        <w:t xml:space="preserve"> </w:t>
      </w:r>
      <w:r w:rsidRPr="003A43DF">
        <w:rPr>
          <w:sz w:val="22"/>
          <w:szCs w:val="22"/>
        </w:rPr>
        <w:t>non</w:t>
      </w:r>
      <w:r w:rsidRPr="003A43DF">
        <w:rPr>
          <w:spacing w:val="-8"/>
          <w:sz w:val="22"/>
          <w:szCs w:val="22"/>
        </w:rPr>
        <w:t xml:space="preserve"> </w:t>
      </w:r>
      <w:r w:rsidRPr="003A43DF">
        <w:rPr>
          <w:sz w:val="22"/>
          <w:szCs w:val="22"/>
        </w:rPr>
        <w:t>pregiudica</w:t>
      </w:r>
      <w:r w:rsidRPr="003A43DF">
        <w:rPr>
          <w:spacing w:val="-4"/>
          <w:sz w:val="22"/>
          <w:szCs w:val="22"/>
        </w:rPr>
        <w:t xml:space="preserve"> </w:t>
      </w:r>
      <w:r w:rsidRPr="003A43DF">
        <w:rPr>
          <w:sz w:val="22"/>
          <w:szCs w:val="22"/>
        </w:rPr>
        <w:t>l’irrogazione</w:t>
      </w:r>
      <w:r w:rsidRPr="003A43DF">
        <w:rPr>
          <w:spacing w:val="-5"/>
          <w:sz w:val="22"/>
          <w:szCs w:val="22"/>
        </w:rPr>
        <w:t xml:space="preserve"> </w:t>
      </w:r>
      <w:r w:rsidRPr="003A43DF">
        <w:rPr>
          <w:sz w:val="22"/>
          <w:szCs w:val="22"/>
        </w:rPr>
        <w:t>delle</w:t>
      </w:r>
      <w:r w:rsidRPr="003A43DF">
        <w:rPr>
          <w:spacing w:val="-6"/>
          <w:sz w:val="22"/>
          <w:szCs w:val="22"/>
        </w:rPr>
        <w:t xml:space="preserve"> </w:t>
      </w:r>
      <w:r w:rsidRPr="003A43DF">
        <w:rPr>
          <w:sz w:val="22"/>
          <w:szCs w:val="22"/>
        </w:rPr>
        <w:t>eventuali</w:t>
      </w:r>
      <w:r w:rsidRPr="003A43DF">
        <w:rPr>
          <w:spacing w:val="-7"/>
          <w:sz w:val="22"/>
          <w:szCs w:val="22"/>
        </w:rPr>
        <w:t xml:space="preserve"> </w:t>
      </w:r>
      <w:r w:rsidRPr="003A43DF">
        <w:rPr>
          <w:sz w:val="22"/>
          <w:szCs w:val="22"/>
        </w:rPr>
        <w:t>penalità</w:t>
      </w:r>
      <w:r w:rsidRPr="003A43DF">
        <w:rPr>
          <w:spacing w:val="-6"/>
          <w:sz w:val="22"/>
          <w:szCs w:val="22"/>
        </w:rPr>
        <w:t xml:space="preserve"> </w:t>
      </w:r>
      <w:r w:rsidRPr="003A43DF">
        <w:rPr>
          <w:sz w:val="22"/>
          <w:szCs w:val="22"/>
        </w:rPr>
        <w:t>precisate</w:t>
      </w:r>
      <w:r w:rsidRPr="003A43DF">
        <w:rPr>
          <w:spacing w:val="-4"/>
          <w:sz w:val="22"/>
          <w:szCs w:val="22"/>
        </w:rPr>
        <w:t xml:space="preserve"> </w:t>
      </w:r>
      <w:r w:rsidRPr="003A43DF">
        <w:rPr>
          <w:sz w:val="22"/>
          <w:szCs w:val="22"/>
        </w:rPr>
        <w:t>nel</w:t>
      </w:r>
      <w:r w:rsidRPr="003A43DF">
        <w:rPr>
          <w:spacing w:val="-7"/>
          <w:sz w:val="22"/>
          <w:szCs w:val="22"/>
        </w:rPr>
        <w:t xml:space="preserve"> </w:t>
      </w:r>
      <w:r w:rsidRPr="003A43DF">
        <w:rPr>
          <w:sz w:val="22"/>
          <w:szCs w:val="22"/>
        </w:rPr>
        <w:t>presente</w:t>
      </w:r>
      <w:r w:rsidRPr="003A43DF">
        <w:rPr>
          <w:spacing w:val="40"/>
          <w:sz w:val="22"/>
          <w:szCs w:val="22"/>
        </w:rPr>
        <w:t xml:space="preserve"> </w:t>
      </w:r>
      <w:r w:rsidRPr="003A43DF">
        <w:rPr>
          <w:sz w:val="22"/>
          <w:szCs w:val="22"/>
        </w:rPr>
        <w:t>capitolato.</w:t>
      </w:r>
    </w:p>
    <w:p w:rsidR="00D066A0" w:rsidRPr="003A43DF" w:rsidRDefault="00D066A0" w:rsidP="00D066A0">
      <w:pPr>
        <w:pStyle w:val="Corpotesto"/>
        <w:spacing w:before="3"/>
        <w:ind w:right="293"/>
        <w:rPr>
          <w:sz w:val="22"/>
          <w:szCs w:val="22"/>
        </w:rPr>
      </w:pPr>
      <w:r w:rsidRPr="003A43DF">
        <w:rPr>
          <w:sz w:val="22"/>
          <w:szCs w:val="22"/>
        </w:rPr>
        <w:t>Qualora l’impresa appaltatrice si renda colpevole di frode, negligenza o contravvenga agli obblighi e alle condizioni</w:t>
      </w:r>
      <w:r w:rsidRPr="003A43DF">
        <w:rPr>
          <w:spacing w:val="1"/>
          <w:sz w:val="22"/>
          <w:szCs w:val="22"/>
        </w:rPr>
        <w:t xml:space="preserve"> </w:t>
      </w:r>
      <w:r w:rsidRPr="003A43DF">
        <w:rPr>
          <w:sz w:val="22"/>
          <w:szCs w:val="22"/>
        </w:rPr>
        <w:t>contrattuali, la stazione appaltante ha diritto di sospendere ogni pagamento in corso e di rivalersi sulla cauzione per il</w:t>
      </w:r>
      <w:r w:rsidRPr="003A43DF">
        <w:rPr>
          <w:spacing w:val="1"/>
          <w:sz w:val="22"/>
          <w:szCs w:val="22"/>
        </w:rPr>
        <w:t xml:space="preserve"> </w:t>
      </w:r>
      <w:r w:rsidRPr="003A43DF">
        <w:rPr>
          <w:sz w:val="22"/>
          <w:szCs w:val="22"/>
        </w:rPr>
        <w:t>danno subito e/o di rescindere il contratto. In tal caso all’impresa appaltatrice saranno liquidati solo i lavori eseguiti</w:t>
      </w:r>
      <w:r w:rsidRPr="003A43DF">
        <w:rPr>
          <w:spacing w:val="1"/>
          <w:sz w:val="22"/>
          <w:szCs w:val="22"/>
        </w:rPr>
        <w:t xml:space="preserve"> </w:t>
      </w:r>
      <w:r w:rsidRPr="003A43DF">
        <w:rPr>
          <w:sz w:val="22"/>
          <w:szCs w:val="22"/>
        </w:rPr>
        <w:t>regolarmente,</w:t>
      </w:r>
      <w:r w:rsidRPr="003A43DF">
        <w:rPr>
          <w:spacing w:val="1"/>
          <w:sz w:val="22"/>
          <w:szCs w:val="22"/>
        </w:rPr>
        <w:t xml:space="preserve"> </w:t>
      </w:r>
      <w:r w:rsidRPr="003A43DF">
        <w:rPr>
          <w:sz w:val="22"/>
          <w:szCs w:val="22"/>
        </w:rPr>
        <w:t>previo</w:t>
      </w:r>
      <w:r w:rsidRPr="003A43DF">
        <w:rPr>
          <w:spacing w:val="1"/>
          <w:sz w:val="22"/>
          <w:szCs w:val="22"/>
        </w:rPr>
        <w:t xml:space="preserve"> </w:t>
      </w:r>
      <w:r w:rsidRPr="003A43DF">
        <w:rPr>
          <w:sz w:val="22"/>
          <w:szCs w:val="22"/>
        </w:rPr>
        <w:t>risarcimento</w:t>
      </w:r>
      <w:r w:rsidRPr="003A43DF">
        <w:rPr>
          <w:spacing w:val="1"/>
          <w:sz w:val="22"/>
          <w:szCs w:val="22"/>
        </w:rPr>
        <w:t xml:space="preserve"> </w:t>
      </w:r>
      <w:r w:rsidRPr="003A43DF">
        <w:rPr>
          <w:sz w:val="22"/>
          <w:szCs w:val="22"/>
        </w:rPr>
        <w:t>al</w:t>
      </w:r>
      <w:r w:rsidRPr="003A43DF">
        <w:rPr>
          <w:spacing w:val="1"/>
          <w:sz w:val="22"/>
          <w:szCs w:val="22"/>
        </w:rPr>
        <w:t xml:space="preserve"> </w:t>
      </w:r>
      <w:r w:rsidRPr="003A43DF">
        <w:rPr>
          <w:sz w:val="22"/>
          <w:szCs w:val="22"/>
        </w:rPr>
        <w:t>comune</w:t>
      </w:r>
      <w:r w:rsidRPr="003A43DF">
        <w:rPr>
          <w:spacing w:val="1"/>
          <w:sz w:val="22"/>
          <w:szCs w:val="22"/>
        </w:rPr>
        <w:t xml:space="preserve"> </w:t>
      </w:r>
      <w:r w:rsidRPr="003A43DF">
        <w:rPr>
          <w:sz w:val="22"/>
          <w:szCs w:val="22"/>
        </w:rPr>
        <w:t>dei</w:t>
      </w:r>
      <w:r w:rsidRPr="003A43DF">
        <w:rPr>
          <w:spacing w:val="1"/>
          <w:sz w:val="22"/>
          <w:szCs w:val="22"/>
        </w:rPr>
        <w:t xml:space="preserve"> </w:t>
      </w:r>
      <w:r w:rsidRPr="003A43DF">
        <w:rPr>
          <w:sz w:val="22"/>
          <w:szCs w:val="22"/>
        </w:rPr>
        <w:t>danni</w:t>
      </w:r>
      <w:r w:rsidRPr="003A43DF">
        <w:rPr>
          <w:spacing w:val="1"/>
          <w:sz w:val="22"/>
          <w:szCs w:val="22"/>
        </w:rPr>
        <w:t xml:space="preserve"> </w:t>
      </w:r>
      <w:r w:rsidRPr="003A43DF">
        <w:rPr>
          <w:sz w:val="22"/>
          <w:szCs w:val="22"/>
        </w:rPr>
        <w:t>derivati</w:t>
      </w:r>
      <w:r w:rsidRPr="003A43DF">
        <w:rPr>
          <w:spacing w:val="1"/>
          <w:sz w:val="22"/>
          <w:szCs w:val="22"/>
        </w:rPr>
        <w:t xml:space="preserve"> </w:t>
      </w:r>
      <w:r w:rsidRPr="003A43DF">
        <w:rPr>
          <w:sz w:val="22"/>
          <w:szCs w:val="22"/>
        </w:rPr>
        <w:t>dalla</w:t>
      </w:r>
      <w:r w:rsidRPr="003A43DF">
        <w:rPr>
          <w:spacing w:val="1"/>
          <w:sz w:val="22"/>
          <w:szCs w:val="22"/>
        </w:rPr>
        <w:t xml:space="preserve"> </w:t>
      </w:r>
      <w:r w:rsidRPr="003A43DF">
        <w:rPr>
          <w:sz w:val="22"/>
          <w:szCs w:val="22"/>
        </w:rPr>
        <w:t>stipulazione</w:t>
      </w:r>
      <w:r w:rsidRPr="003A43DF">
        <w:rPr>
          <w:spacing w:val="1"/>
          <w:sz w:val="22"/>
          <w:szCs w:val="22"/>
        </w:rPr>
        <w:t xml:space="preserve"> </w:t>
      </w:r>
      <w:r w:rsidRPr="003A43DF">
        <w:rPr>
          <w:sz w:val="22"/>
          <w:szCs w:val="22"/>
        </w:rPr>
        <w:t>del</w:t>
      </w:r>
      <w:r w:rsidRPr="003A43DF">
        <w:rPr>
          <w:spacing w:val="1"/>
          <w:sz w:val="22"/>
          <w:szCs w:val="22"/>
        </w:rPr>
        <w:t xml:space="preserve"> </w:t>
      </w:r>
      <w:r w:rsidRPr="003A43DF">
        <w:rPr>
          <w:sz w:val="22"/>
          <w:szCs w:val="22"/>
        </w:rPr>
        <w:t>nuovo</w:t>
      </w:r>
      <w:r w:rsidRPr="003A43DF">
        <w:rPr>
          <w:spacing w:val="1"/>
          <w:sz w:val="22"/>
          <w:szCs w:val="22"/>
        </w:rPr>
        <w:t xml:space="preserve"> </w:t>
      </w:r>
      <w:r w:rsidRPr="003A43DF">
        <w:rPr>
          <w:sz w:val="22"/>
          <w:szCs w:val="22"/>
        </w:rPr>
        <w:t>contratto</w:t>
      </w:r>
      <w:r w:rsidRPr="003A43DF">
        <w:rPr>
          <w:spacing w:val="1"/>
          <w:sz w:val="22"/>
          <w:szCs w:val="22"/>
        </w:rPr>
        <w:t xml:space="preserve"> </w:t>
      </w:r>
      <w:r w:rsidRPr="003A43DF">
        <w:rPr>
          <w:sz w:val="22"/>
          <w:szCs w:val="22"/>
        </w:rPr>
        <w:t>e/o</w:t>
      </w:r>
      <w:r w:rsidRPr="003A43DF">
        <w:rPr>
          <w:spacing w:val="1"/>
          <w:sz w:val="22"/>
          <w:szCs w:val="22"/>
        </w:rPr>
        <w:t xml:space="preserve"> </w:t>
      </w:r>
      <w:r w:rsidRPr="003A43DF">
        <w:rPr>
          <w:sz w:val="22"/>
          <w:szCs w:val="22"/>
        </w:rPr>
        <w:t>dall’esecuzione</w:t>
      </w:r>
      <w:r w:rsidRPr="003A43DF">
        <w:rPr>
          <w:spacing w:val="-1"/>
          <w:sz w:val="22"/>
          <w:szCs w:val="22"/>
        </w:rPr>
        <w:t xml:space="preserve"> </w:t>
      </w:r>
      <w:r w:rsidRPr="003A43DF">
        <w:rPr>
          <w:sz w:val="22"/>
          <w:szCs w:val="22"/>
        </w:rPr>
        <w:t>d’ufficio</w:t>
      </w:r>
      <w:r w:rsidRPr="003A43DF">
        <w:rPr>
          <w:spacing w:val="1"/>
          <w:sz w:val="22"/>
          <w:szCs w:val="22"/>
        </w:rPr>
        <w:t xml:space="preserve"> </w:t>
      </w:r>
      <w:r w:rsidRPr="003A43DF">
        <w:rPr>
          <w:sz w:val="22"/>
          <w:szCs w:val="22"/>
        </w:rPr>
        <w:t>delle</w:t>
      </w:r>
      <w:r w:rsidRPr="003A43DF">
        <w:rPr>
          <w:spacing w:val="3"/>
          <w:sz w:val="22"/>
          <w:szCs w:val="22"/>
        </w:rPr>
        <w:t xml:space="preserve"> </w:t>
      </w:r>
      <w:r w:rsidRPr="003A43DF">
        <w:rPr>
          <w:sz w:val="22"/>
          <w:szCs w:val="22"/>
        </w:rPr>
        <w:t>opere non</w:t>
      </w:r>
      <w:r w:rsidRPr="003A43DF">
        <w:rPr>
          <w:spacing w:val="-2"/>
          <w:sz w:val="22"/>
          <w:szCs w:val="22"/>
        </w:rPr>
        <w:t xml:space="preserve"> </w:t>
      </w:r>
      <w:r w:rsidRPr="003A43DF">
        <w:rPr>
          <w:sz w:val="22"/>
          <w:szCs w:val="22"/>
        </w:rPr>
        <w:t>eseguite.</w:t>
      </w:r>
    </w:p>
    <w:p w:rsidR="00D066A0" w:rsidRPr="003A43DF" w:rsidRDefault="00D066A0" w:rsidP="00D066A0">
      <w:pPr>
        <w:pStyle w:val="Corpotesto"/>
        <w:spacing w:before="9"/>
        <w:ind w:left="0"/>
        <w:jc w:val="left"/>
        <w:rPr>
          <w:sz w:val="22"/>
          <w:szCs w:val="22"/>
        </w:rPr>
      </w:pPr>
    </w:p>
    <w:p w:rsidR="00D066A0" w:rsidRPr="003A43DF" w:rsidRDefault="00D066A0" w:rsidP="00D066A0">
      <w:pPr>
        <w:pStyle w:val="Titolo1"/>
        <w:ind w:left="493" w:right="503"/>
        <w:rPr>
          <w:sz w:val="22"/>
          <w:szCs w:val="22"/>
        </w:rPr>
      </w:pPr>
      <w:r w:rsidRPr="003A43DF">
        <w:rPr>
          <w:sz w:val="22"/>
          <w:szCs w:val="22"/>
        </w:rPr>
        <w:t>ARTICOLO</w:t>
      </w:r>
      <w:r w:rsidRPr="003A43DF">
        <w:rPr>
          <w:spacing w:val="-4"/>
          <w:sz w:val="22"/>
          <w:szCs w:val="22"/>
        </w:rPr>
        <w:t xml:space="preserve"> </w:t>
      </w:r>
      <w:r w:rsidR="00923F31">
        <w:rPr>
          <w:sz w:val="22"/>
          <w:szCs w:val="22"/>
        </w:rPr>
        <w:t>9</w:t>
      </w:r>
      <w:r w:rsidRPr="003A43DF">
        <w:rPr>
          <w:spacing w:val="-3"/>
          <w:sz w:val="22"/>
          <w:szCs w:val="22"/>
        </w:rPr>
        <w:t xml:space="preserve"> </w:t>
      </w:r>
      <w:r w:rsidRPr="003A43DF">
        <w:rPr>
          <w:sz w:val="22"/>
          <w:szCs w:val="22"/>
        </w:rPr>
        <w:t>-</w:t>
      </w:r>
      <w:r w:rsidRPr="003A43DF">
        <w:rPr>
          <w:spacing w:val="-5"/>
          <w:sz w:val="22"/>
          <w:szCs w:val="22"/>
        </w:rPr>
        <w:t xml:space="preserve"> </w:t>
      </w:r>
      <w:r w:rsidRPr="003A43DF">
        <w:rPr>
          <w:sz w:val="22"/>
          <w:szCs w:val="22"/>
        </w:rPr>
        <w:t>FORME</w:t>
      </w:r>
      <w:r w:rsidRPr="003A43DF">
        <w:rPr>
          <w:spacing w:val="-4"/>
          <w:sz w:val="22"/>
          <w:szCs w:val="22"/>
        </w:rPr>
        <w:t xml:space="preserve"> </w:t>
      </w:r>
      <w:r w:rsidRPr="003A43DF">
        <w:rPr>
          <w:sz w:val="22"/>
          <w:szCs w:val="22"/>
        </w:rPr>
        <w:t>DI</w:t>
      </w:r>
      <w:r w:rsidRPr="003A43DF">
        <w:rPr>
          <w:spacing w:val="-4"/>
          <w:sz w:val="22"/>
          <w:szCs w:val="22"/>
        </w:rPr>
        <w:t xml:space="preserve"> </w:t>
      </w:r>
      <w:r w:rsidR="00FB143C" w:rsidRPr="003A43DF">
        <w:rPr>
          <w:sz w:val="22"/>
          <w:szCs w:val="22"/>
        </w:rPr>
        <w:t>SORVEGLIANZA</w:t>
      </w:r>
    </w:p>
    <w:p w:rsidR="00D066A0" w:rsidRPr="003A43DF" w:rsidRDefault="00D066A0" w:rsidP="00D066A0">
      <w:pPr>
        <w:pStyle w:val="Corpotesto"/>
        <w:spacing w:before="10"/>
        <w:ind w:left="0"/>
        <w:jc w:val="left"/>
        <w:rPr>
          <w:b/>
          <w:sz w:val="22"/>
          <w:szCs w:val="22"/>
        </w:rPr>
      </w:pPr>
    </w:p>
    <w:p w:rsidR="00D066A0" w:rsidRPr="003A43DF" w:rsidRDefault="00D066A0" w:rsidP="00D066A0">
      <w:pPr>
        <w:pStyle w:val="Corpotesto"/>
        <w:rPr>
          <w:sz w:val="22"/>
          <w:szCs w:val="22"/>
        </w:rPr>
      </w:pPr>
      <w:r w:rsidRPr="003A43DF">
        <w:rPr>
          <w:sz w:val="22"/>
          <w:szCs w:val="22"/>
        </w:rPr>
        <w:t>La</w:t>
      </w:r>
      <w:r w:rsidRPr="003A43DF">
        <w:rPr>
          <w:spacing w:val="-4"/>
          <w:sz w:val="22"/>
          <w:szCs w:val="22"/>
        </w:rPr>
        <w:t xml:space="preserve"> </w:t>
      </w:r>
      <w:r w:rsidRPr="003A43DF">
        <w:rPr>
          <w:sz w:val="22"/>
          <w:szCs w:val="22"/>
        </w:rPr>
        <w:t>vigilanza</w:t>
      </w:r>
      <w:r w:rsidRPr="003A43DF">
        <w:rPr>
          <w:spacing w:val="-4"/>
          <w:sz w:val="22"/>
          <w:szCs w:val="22"/>
        </w:rPr>
        <w:t xml:space="preserve"> </w:t>
      </w:r>
      <w:r w:rsidRPr="003A43DF">
        <w:rPr>
          <w:sz w:val="22"/>
          <w:szCs w:val="22"/>
        </w:rPr>
        <w:t>ed</w:t>
      </w:r>
      <w:r w:rsidRPr="003A43DF">
        <w:rPr>
          <w:spacing w:val="-5"/>
          <w:sz w:val="22"/>
          <w:szCs w:val="22"/>
        </w:rPr>
        <w:t xml:space="preserve"> </w:t>
      </w:r>
      <w:r w:rsidRPr="003A43DF">
        <w:rPr>
          <w:sz w:val="22"/>
          <w:szCs w:val="22"/>
        </w:rPr>
        <w:t>il</w:t>
      </w:r>
      <w:r w:rsidRPr="003A43DF">
        <w:rPr>
          <w:spacing w:val="-7"/>
          <w:sz w:val="22"/>
          <w:szCs w:val="22"/>
        </w:rPr>
        <w:t xml:space="preserve"> </w:t>
      </w:r>
      <w:r w:rsidRPr="003A43DF">
        <w:rPr>
          <w:sz w:val="22"/>
          <w:szCs w:val="22"/>
        </w:rPr>
        <w:t>controllo</w:t>
      </w:r>
      <w:r w:rsidRPr="003A43DF">
        <w:rPr>
          <w:spacing w:val="-4"/>
          <w:sz w:val="22"/>
          <w:szCs w:val="22"/>
        </w:rPr>
        <w:t xml:space="preserve"> </w:t>
      </w:r>
      <w:r w:rsidRPr="003A43DF">
        <w:rPr>
          <w:sz w:val="22"/>
          <w:szCs w:val="22"/>
        </w:rPr>
        <w:t>del</w:t>
      </w:r>
      <w:r w:rsidRPr="003A43DF">
        <w:rPr>
          <w:spacing w:val="-7"/>
          <w:sz w:val="22"/>
          <w:szCs w:val="22"/>
        </w:rPr>
        <w:t xml:space="preserve"> </w:t>
      </w:r>
      <w:r w:rsidRPr="003A43DF">
        <w:rPr>
          <w:sz w:val="22"/>
          <w:szCs w:val="22"/>
        </w:rPr>
        <w:t>servizio</w:t>
      </w:r>
      <w:r w:rsidRPr="003A43DF">
        <w:rPr>
          <w:spacing w:val="-5"/>
          <w:sz w:val="22"/>
          <w:szCs w:val="22"/>
        </w:rPr>
        <w:t xml:space="preserve"> </w:t>
      </w:r>
      <w:r w:rsidRPr="003A43DF">
        <w:rPr>
          <w:sz w:val="22"/>
          <w:szCs w:val="22"/>
        </w:rPr>
        <w:t>competono</w:t>
      </w:r>
      <w:r w:rsidRPr="003A43DF">
        <w:rPr>
          <w:spacing w:val="-4"/>
          <w:sz w:val="22"/>
          <w:szCs w:val="22"/>
        </w:rPr>
        <w:t xml:space="preserve"> </w:t>
      </w:r>
      <w:r w:rsidRPr="003A43DF">
        <w:rPr>
          <w:sz w:val="22"/>
          <w:szCs w:val="22"/>
        </w:rPr>
        <w:t>alla</w:t>
      </w:r>
      <w:r w:rsidRPr="003A43DF">
        <w:rPr>
          <w:spacing w:val="-6"/>
          <w:sz w:val="22"/>
          <w:szCs w:val="22"/>
        </w:rPr>
        <w:t xml:space="preserve"> </w:t>
      </w:r>
      <w:r w:rsidRPr="003A43DF">
        <w:rPr>
          <w:sz w:val="22"/>
          <w:szCs w:val="22"/>
        </w:rPr>
        <w:t>Stazione</w:t>
      </w:r>
      <w:r w:rsidRPr="003A43DF">
        <w:rPr>
          <w:spacing w:val="-6"/>
          <w:sz w:val="22"/>
          <w:szCs w:val="22"/>
        </w:rPr>
        <w:t xml:space="preserve"> </w:t>
      </w:r>
      <w:r w:rsidRPr="003A43DF">
        <w:rPr>
          <w:sz w:val="22"/>
          <w:szCs w:val="22"/>
        </w:rPr>
        <w:t>appaltante.</w:t>
      </w:r>
    </w:p>
    <w:p w:rsidR="00D066A0" w:rsidRPr="003A43DF" w:rsidRDefault="00D066A0" w:rsidP="00D066A0">
      <w:pPr>
        <w:pStyle w:val="Corpotesto"/>
        <w:spacing w:before="1"/>
        <w:ind w:right="301"/>
        <w:rPr>
          <w:sz w:val="22"/>
          <w:szCs w:val="22"/>
        </w:rPr>
      </w:pPr>
      <w:r w:rsidRPr="003A43DF">
        <w:rPr>
          <w:sz w:val="22"/>
          <w:szCs w:val="22"/>
        </w:rPr>
        <w:t>L’inosservanza degli obblighi contrattuali è accertata dal RUP/DEC mediante apposita PEC, che sarà inviata</w:t>
      </w:r>
      <w:r w:rsidRPr="003A43DF">
        <w:rPr>
          <w:spacing w:val="1"/>
          <w:sz w:val="22"/>
          <w:szCs w:val="22"/>
        </w:rPr>
        <w:t xml:space="preserve"> </w:t>
      </w:r>
      <w:r w:rsidRPr="003A43DF">
        <w:rPr>
          <w:sz w:val="22"/>
          <w:szCs w:val="22"/>
        </w:rPr>
        <w:t>all’appaltatore.</w:t>
      </w:r>
      <w:r w:rsidRPr="003A43DF">
        <w:rPr>
          <w:spacing w:val="1"/>
          <w:sz w:val="22"/>
          <w:szCs w:val="22"/>
        </w:rPr>
        <w:t xml:space="preserve"> </w:t>
      </w:r>
      <w:r w:rsidRPr="003A43DF">
        <w:rPr>
          <w:sz w:val="22"/>
          <w:szCs w:val="22"/>
        </w:rPr>
        <w:t>L’appaltatore</w:t>
      </w:r>
      <w:r w:rsidRPr="003A43DF">
        <w:rPr>
          <w:spacing w:val="1"/>
          <w:sz w:val="22"/>
          <w:szCs w:val="22"/>
        </w:rPr>
        <w:t xml:space="preserve"> </w:t>
      </w:r>
      <w:r w:rsidRPr="003A43DF">
        <w:rPr>
          <w:sz w:val="22"/>
          <w:szCs w:val="22"/>
        </w:rPr>
        <w:t>potrà</w:t>
      </w:r>
      <w:r w:rsidRPr="003A43DF">
        <w:rPr>
          <w:spacing w:val="1"/>
          <w:sz w:val="22"/>
          <w:szCs w:val="22"/>
        </w:rPr>
        <w:t xml:space="preserve"> </w:t>
      </w:r>
      <w:r w:rsidRPr="003A43DF">
        <w:rPr>
          <w:sz w:val="22"/>
          <w:szCs w:val="22"/>
        </w:rPr>
        <w:t>produrre</w:t>
      </w:r>
      <w:r w:rsidRPr="003A43DF">
        <w:rPr>
          <w:spacing w:val="1"/>
          <w:sz w:val="22"/>
          <w:szCs w:val="22"/>
        </w:rPr>
        <w:t xml:space="preserve"> </w:t>
      </w:r>
      <w:r w:rsidRPr="003A43DF">
        <w:rPr>
          <w:sz w:val="22"/>
          <w:szCs w:val="22"/>
        </w:rPr>
        <w:t>le</w:t>
      </w:r>
      <w:r w:rsidRPr="003A43DF">
        <w:rPr>
          <w:spacing w:val="1"/>
          <w:sz w:val="22"/>
          <w:szCs w:val="22"/>
        </w:rPr>
        <w:t xml:space="preserve"> </w:t>
      </w:r>
      <w:r w:rsidRPr="003A43DF">
        <w:rPr>
          <w:sz w:val="22"/>
          <w:szCs w:val="22"/>
        </w:rPr>
        <w:t>sue</w:t>
      </w:r>
      <w:r w:rsidRPr="003A43DF">
        <w:rPr>
          <w:spacing w:val="1"/>
          <w:sz w:val="22"/>
          <w:szCs w:val="22"/>
        </w:rPr>
        <w:t xml:space="preserve"> </w:t>
      </w:r>
      <w:r w:rsidRPr="003A43DF">
        <w:rPr>
          <w:sz w:val="22"/>
          <w:szCs w:val="22"/>
        </w:rPr>
        <w:t>deduzioni</w:t>
      </w:r>
      <w:r w:rsidRPr="003A43DF">
        <w:rPr>
          <w:spacing w:val="1"/>
          <w:sz w:val="22"/>
          <w:szCs w:val="22"/>
        </w:rPr>
        <w:t xml:space="preserve"> </w:t>
      </w:r>
      <w:r w:rsidRPr="003A43DF">
        <w:rPr>
          <w:sz w:val="22"/>
          <w:szCs w:val="22"/>
        </w:rPr>
        <w:t>entro</w:t>
      </w:r>
      <w:r w:rsidRPr="003A43DF">
        <w:rPr>
          <w:spacing w:val="1"/>
          <w:sz w:val="22"/>
          <w:szCs w:val="22"/>
        </w:rPr>
        <w:t xml:space="preserve"> </w:t>
      </w:r>
      <w:r w:rsidRPr="003A43DF">
        <w:rPr>
          <w:sz w:val="22"/>
          <w:szCs w:val="22"/>
        </w:rPr>
        <w:t>5</w:t>
      </w:r>
      <w:r w:rsidRPr="003A43DF">
        <w:rPr>
          <w:spacing w:val="1"/>
          <w:sz w:val="22"/>
          <w:szCs w:val="22"/>
        </w:rPr>
        <w:t xml:space="preserve"> </w:t>
      </w:r>
      <w:r w:rsidRPr="003A43DF">
        <w:rPr>
          <w:sz w:val="22"/>
          <w:szCs w:val="22"/>
        </w:rPr>
        <w:t>giorni</w:t>
      </w:r>
      <w:r w:rsidRPr="003A43DF">
        <w:rPr>
          <w:spacing w:val="1"/>
          <w:sz w:val="22"/>
          <w:szCs w:val="22"/>
        </w:rPr>
        <w:t xml:space="preserve"> </w:t>
      </w:r>
      <w:r w:rsidRPr="003A43DF">
        <w:rPr>
          <w:sz w:val="22"/>
          <w:szCs w:val="22"/>
        </w:rPr>
        <w:t>dalla</w:t>
      </w:r>
      <w:r w:rsidRPr="003A43DF">
        <w:rPr>
          <w:spacing w:val="1"/>
          <w:sz w:val="22"/>
          <w:szCs w:val="22"/>
        </w:rPr>
        <w:t xml:space="preserve"> </w:t>
      </w:r>
      <w:r w:rsidRPr="003A43DF">
        <w:rPr>
          <w:sz w:val="22"/>
          <w:szCs w:val="22"/>
        </w:rPr>
        <w:t>data</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ricevimento</w:t>
      </w:r>
      <w:r w:rsidRPr="003A43DF">
        <w:rPr>
          <w:spacing w:val="1"/>
          <w:sz w:val="22"/>
          <w:szCs w:val="22"/>
        </w:rPr>
        <w:t xml:space="preserve"> </w:t>
      </w:r>
      <w:r w:rsidRPr="003A43DF">
        <w:rPr>
          <w:sz w:val="22"/>
          <w:szCs w:val="22"/>
        </w:rPr>
        <w:t>della</w:t>
      </w:r>
      <w:r w:rsidRPr="003A43DF">
        <w:rPr>
          <w:spacing w:val="1"/>
          <w:sz w:val="22"/>
          <w:szCs w:val="22"/>
        </w:rPr>
        <w:t xml:space="preserve"> </w:t>
      </w:r>
      <w:r w:rsidRPr="003A43DF">
        <w:rPr>
          <w:sz w:val="22"/>
          <w:szCs w:val="22"/>
        </w:rPr>
        <w:t>raccomandata;</w:t>
      </w:r>
      <w:r w:rsidRPr="003A43DF">
        <w:rPr>
          <w:spacing w:val="-3"/>
          <w:sz w:val="22"/>
          <w:szCs w:val="22"/>
        </w:rPr>
        <w:t xml:space="preserve"> </w:t>
      </w:r>
      <w:r w:rsidRPr="003A43DF">
        <w:rPr>
          <w:sz w:val="22"/>
          <w:szCs w:val="22"/>
        </w:rPr>
        <w:t>trascorso</w:t>
      </w:r>
      <w:r w:rsidRPr="003A43DF">
        <w:rPr>
          <w:spacing w:val="-2"/>
          <w:sz w:val="22"/>
          <w:szCs w:val="22"/>
        </w:rPr>
        <w:t xml:space="preserve"> </w:t>
      </w:r>
      <w:r w:rsidRPr="003A43DF">
        <w:rPr>
          <w:sz w:val="22"/>
          <w:szCs w:val="22"/>
        </w:rPr>
        <w:t>tale</w:t>
      </w:r>
      <w:r w:rsidRPr="003A43DF">
        <w:rPr>
          <w:spacing w:val="-4"/>
          <w:sz w:val="22"/>
          <w:szCs w:val="22"/>
        </w:rPr>
        <w:t xml:space="preserve"> </w:t>
      </w:r>
      <w:r w:rsidRPr="003A43DF">
        <w:rPr>
          <w:sz w:val="22"/>
          <w:szCs w:val="22"/>
        </w:rPr>
        <w:t>termine si</w:t>
      </w:r>
      <w:r w:rsidRPr="003A43DF">
        <w:rPr>
          <w:spacing w:val="-2"/>
          <w:sz w:val="22"/>
          <w:szCs w:val="22"/>
        </w:rPr>
        <w:t xml:space="preserve"> </w:t>
      </w:r>
      <w:r w:rsidRPr="003A43DF">
        <w:rPr>
          <w:sz w:val="22"/>
          <w:szCs w:val="22"/>
        </w:rPr>
        <w:t>riterrà</w:t>
      </w:r>
      <w:r w:rsidRPr="003A43DF">
        <w:rPr>
          <w:spacing w:val="-2"/>
          <w:sz w:val="22"/>
          <w:szCs w:val="22"/>
        </w:rPr>
        <w:t xml:space="preserve"> </w:t>
      </w:r>
      <w:r w:rsidRPr="003A43DF">
        <w:rPr>
          <w:sz w:val="22"/>
          <w:szCs w:val="22"/>
        </w:rPr>
        <w:t>riconosciuta</w:t>
      </w:r>
      <w:r w:rsidRPr="003A43DF">
        <w:rPr>
          <w:spacing w:val="-5"/>
          <w:sz w:val="22"/>
          <w:szCs w:val="22"/>
        </w:rPr>
        <w:t xml:space="preserve"> </w:t>
      </w:r>
      <w:r w:rsidRPr="003A43DF">
        <w:rPr>
          <w:sz w:val="22"/>
          <w:szCs w:val="22"/>
        </w:rPr>
        <w:t>la</w:t>
      </w:r>
      <w:r w:rsidRPr="003A43DF">
        <w:rPr>
          <w:spacing w:val="1"/>
          <w:sz w:val="22"/>
          <w:szCs w:val="22"/>
        </w:rPr>
        <w:t xml:space="preserve"> </w:t>
      </w:r>
      <w:r w:rsidRPr="003A43DF">
        <w:rPr>
          <w:sz w:val="22"/>
          <w:szCs w:val="22"/>
        </w:rPr>
        <w:t>mancanza</w:t>
      </w:r>
      <w:r w:rsidRPr="003A43DF">
        <w:rPr>
          <w:spacing w:val="-5"/>
          <w:sz w:val="22"/>
          <w:szCs w:val="22"/>
        </w:rPr>
        <w:t xml:space="preserve"> </w:t>
      </w:r>
      <w:r w:rsidRPr="003A43DF">
        <w:rPr>
          <w:sz w:val="22"/>
          <w:szCs w:val="22"/>
        </w:rPr>
        <w:t>e</w:t>
      </w:r>
      <w:r w:rsidRPr="003A43DF">
        <w:rPr>
          <w:spacing w:val="-2"/>
          <w:sz w:val="22"/>
          <w:szCs w:val="22"/>
        </w:rPr>
        <w:t xml:space="preserve"> </w:t>
      </w:r>
      <w:r w:rsidRPr="003A43DF">
        <w:rPr>
          <w:sz w:val="22"/>
          <w:szCs w:val="22"/>
        </w:rPr>
        <w:t>saranno</w:t>
      </w:r>
      <w:r w:rsidRPr="003A43DF">
        <w:rPr>
          <w:spacing w:val="-2"/>
          <w:sz w:val="22"/>
          <w:szCs w:val="22"/>
        </w:rPr>
        <w:t xml:space="preserve"> </w:t>
      </w:r>
      <w:r w:rsidRPr="003A43DF">
        <w:rPr>
          <w:sz w:val="22"/>
          <w:szCs w:val="22"/>
        </w:rPr>
        <w:t>applicate</w:t>
      </w:r>
      <w:r w:rsidRPr="003A43DF">
        <w:rPr>
          <w:spacing w:val="-2"/>
          <w:sz w:val="22"/>
          <w:szCs w:val="22"/>
        </w:rPr>
        <w:t xml:space="preserve"> </w:t>
      </w:r>
      <w:r w:rsidRPr="003A43DF">
        <w:rPr>
          <w:sz w:val="22"/>
          <w:szCs w:val="22"/>
        </w:rPr>
        <w:t>le</w:t>
      </w:r>
      <w:r w:rsidRPr="003A43DF">
        <w:rPr>
          <w:spacing w:val="-5"/>
          <w:sz w:val="22"/>
          <w:szCs w:val="22"/>
        </w:rPr>
        <w:t xml:space="preserve"> </w:t>
      </w:r>
      <w:r w:rsidRPr="003A43DF">
        <w:rPr>
          <w:sz w:val="22"/>
          <w:szCs w:val="22"/>
        </w:rPr>
        <w:t>penalità</w:t>
      </w:r>
      <w:r w:rsidRPr="003A43DF">
        <w:rPr>
          <w:spacing w:val="-2"/>
          <w:sz w:val="22"/>
          <w:szCs w:val="22"/>
        </w:rPr>
        <w:t xml:space="preserve"> </w:t>
      </w:r>
      <w:r w:rsidRPr="003A43DF">
        <w:rPr>
          <w:sz w:val="22"/>
          <w:szCs w:val="22"/>
        </w:rPr>
        <w:t>previste.</w:t>
      </w:r>
    </w:p>
    <w:p w:rsidR="00D066A0" w:rsidRPr="003A43DF" w:rsidRDefault="00D066A0" w:rsidP="00D066A0">
      <w:pPr>
        <w:pStyle w:val="Corpotesto"/>
        <w:ind w:right="304" w:hanging="1"/>
        <w:rPr>
          <w:sz w:val="22"/>
          <w:szCs w:val="22"/>
        </w:rPr>
      </w:pPr>
      <w:r w:rsidRPr="003A43DF">
        <w:rPr>
          <w:sz w:val="22"/>
          <w:szCs w:val="22"/>
        </w:rPr>
        <w:t>L’Amministrazione si riserva, inoltre, la facoltà di avvalersi dell’opera di esperti, estranei o non all’Amministrazione,</w:t>
      </w:r>
      <w:r w:rsidRPr="003A43DF">
        <w:rPr>
          <w:spacing w:val="1"/>
          <w:sz w:val="22"/>
          <w:szCs w:val="22"/>
        </w:rPr>
        <w:t xml:space="preserve"> </w:t>
      </w:r>
      <w:r w:rsidRPr="003A43DF">
        <w:rPr>
          <w:sz w:val="22"/>
          <w:szCs w:val="22"/>
        </w:rPr>
        <w:t>per</w:t>
      </w:r>
      <w:r w:rsidRPr="003A43DF">
        <w:rPr>
          <w:spacing w:val="-1"/>
          <w:sz w:val="22"/>
          <w:szCs w:val="22"/>
        </w:rPr>
        <w:t xml:space="preserve"> </w:t>
      </w:r>
      <w:r w:rsidRPr="003A43DF">
        <w:rPr>
          <w:sz w:val="22"/>
          <w:szCs w:val="22"/>
        </w:rPr>
        <w:t>l’espletamento del</w:t>
      </w:r>
      <w:r w:rsidRPr="003A43DF">
        <w:rPr>
          <w:spacing w:val="-2"/>
          <w:sz w:val="22"/>
          <w:szCs w:val="22"/>
        </w:rPr>
        <w:t xml:space="preserve"> </w:t>
      </w:r>
      <w:r w:rsidRPr="003A43DF">
        <w:rPr>
          <w:sz w:val="22"/>
          <w:szCs w:val="22"/>
        </w:rPr>
        <w:t>controllo tecnico,</w:t>
      </w:r>
      <w:r w:rsidRPr="003A43DF">
        <w:rPr>
          <w:spacing w:val="-1"/>
          <w:sz w:val="22"/>
          <w:szCs w:val="22"/>
        </w:rPr>
        <w:t xml:space="preserve"> </w:t>
      </w:r>
      <w:r w:rsidRPr="003A43DF">
        <w:rPr>
          <w:sz w:val="22"/>
          <w:szCs w:val="22"/>
        </w:rPr>
        <w:t>ai</w:t>
      </w:r>
      <w:r w:rsidRPr="003A43DF">
        <w:rPr>
          <w:spacing w:val="-1"/>
          <w:sz w:val="22"/>
          <w:szCs w:val="22"/>
        </w:rPr>
        <w:t xml:space="preserve"> </w:t>
      </w:r>
      <w:r w:rsidRPr="003A43DF">
        <w:rPr>
          <w:sz w:val="22"/>
          <w:szCs w:val="22"/>
        </w:rPr>
        <w:t>sensi</w:t>
      </w:r>
      <w:r w:rsidRPr="003A43DF">
        <w:rPr>
          <w:spacing w:val="-2"/>
          <w:sz w:val="22"/>
          <w:szCs w:val="22"/>
        </w:rPr>
        <w:t xml:space="preserve"> </w:t>
      </w:r>
      <w:r w:rsidRPr="003A43DF">
        <w:rPr>
          <w:sz w:val="22"/>
          <w:szCs w:val="22"/>
        </w:rPr>
        <w:t>della</w:t>
      </w:r>
      <w:r w:rsidRPr="003A43DF">
        <w:rPr>
          <w:spacing w:val="-1"/>
          <w:sz w:val="22"/>
          <w:szCs w:val="22"/>
        </w:rPr>
        <w:t xml:space="preserve"> </w:t>
      </w:r>
      <w:r w:rsidRPr="003A43DF">
        <w:rPr>
          <w:sz w:val="22"/>
          <w:szCs w:val="22"/>
        </w:rPr>
        <w:t>valutazione</w:t>
      </w:r>
      <w:r w:rsidRPr="003A43DF">
        <w:rPr>
          <w:spacing w:val="-2"/>
          <w:sz w:val="22"/>
          <w:szCs w:val="22"/>
        </w:rPr>
        <w:t xml:space="preserve"> </w:t>
      </w:r>
      <w:r w:rsidRPr="003A43DF">
        <w:rPr>
          <w:sz w:val="22"/>
          <w:szCs w:val="22"/>
        </w:rPr>
        <w:t>sulla</w:t>
      </w:r>
      <w:r w:rsidRPr="003A43DF">
        <w:rPr>
          <w:spacing w:val="-3"/>
          <w:sz w:val="22"/>
          <w:szCs w:val="22"/>
        </w:rPr>
        <w:t xml:space="preserve"> </w:t>
      </w:r>
      <w:r w:rsidRPr="003A43DF">
        <w:rPr>
          <w:sz w:val="22"/>
          <w:szCs w:val="22"/>
        </w:rPr>
        <w:t>buona</w:t>
      </w:r>
      <w:r w:rsidRPr="003A43DF">
        <w:rPr>
          <w:spacing w:val="-1"/>
          <w:sz w:val="22"/>
          <w:szCs w:val="22"/>
        </w:rPr>
        <w:t xml:space="preserve"> </w:t>
      </w:r>
      <w:r w:rsidRPr="003A43DF">
        <w:rPr>
          <w:sz w:val="22"/>
          <w:szCs w:val="22"/>
        </w:rPr>
        <w:lastRenderedPageBreak/>
        <w:t>esecuzione</w:t>
      </w:r>
      <w:r w:rsidRPr="003A43DF">
        <w:rPr>
          <w:spacing w:val="1"/>
          <w:sz w:val="22"/>
          <w:szCs w:val="22"/>
        </w:rPr>
        <w:t xml:space="preserve"> </w:t>
      </w:r>
      <w:r w:rsidRPr="003A43DF">
        <w:rPr>
          <w:sz w:val="22"/>
          <w:szCs w:val="22"/>
        </w:rPr>
        <w:t>del</w:t>
      </w:r>
      <w:r w:rsidRPr="003A43DF">
        <w:rPr>
          <w:spacing w:val="-1"/>
          <w:sz w:val="22"/>
          <w:szCs w:val="22"/>
        </w:rPr>
        <w:t xml:space="preserve"> </w:t>
      </w:r>
      <w:r w:rsidRPr="003A43DF">
        <w:rPr>
          <w:sz w:val="22"/>
          <w:szCs w:val="22"/>
        </w:rPr>
        <w:t>servizio.</w:t>
      </w:r>
    </w:p>
    <w:p w:rsidR="00D066A0" w:rsidRPr="003A43DF" w:rsidRDefault="00D066A0" w:rsidP="00D066A0">
      <w:pPr>
        <w:pStyle w:val="Corpotesto"/>
        <w:spacing w:before="2"/>
        <w:ind w:right="298"/>
        <w:rPr>
          <w:sz w:val="22"/>
          <w:szCs w:val="22"/>
        </w:rPr>
      </w:pPr>
      <w:r w:rsidRPr="003A43DF">
        <w:rPr>
          <w:sz w:val="22"/>
          <w:szCs w:val="22"/>
        </w:rPr>
        <w:t>Su richiesta della stazione appaltante, l’impresa appaltatrice dovrà presentarsi, senza compenso, a tutti i controlli</w:t>
      </w:r>
      <w:r w:rsidRPr="003A43DF">
        <w:rPr>
          <w:spacing w:val="1"/>
          <w:sz w:val="22"/>
          <w:szCs w:val="22"/>
        </w:rPr>
        <w:t xml:space="preserve"> </w:t>
      </w:r>
      <w:r w:rsidRPr="003A43DF">
        <w:rPr>
          <w:sz w:val="22"/>
          <w:szCs w:val="22"/>
        </w:rPr>
        <w:t>sull'esecuzione</w:t>
      </w:r>
      <w:r w:rsidRPr="003A43DF">
        <w:rPr>
          <w:spacing w:val="-1"/>
          <w:sz w:val="22"/>
          <w:szCs w:val="22"/>
        </w:rPr>
        <w:t xml:space="preserve"> </w:t>
      </w:r>
      <w:r w:rsidRPr="003A43DF">
        <w:rPr>
          <w:sz w:val="22"/>
          <w:szCs w:val="22"/>
        </w:rPr>
        <w:t>del servizio.</w:t>
      </w:r>
    </w:p>
    <w:p w:rsidR="00D066A0" w:rsidRPr="003A43DF" w:rsidRDefault="00D066A0" w:rsidP="00D066A0">
      <w:pPr>
        <w:pStyle w:val="Corpotesto"/>
        <w:spacing w:before="1"/>
        <w:ind w:right="291"/>
        <w:rPr>
          <w:sz w:val="22"/>
          <w:szCs w:val="22"/>
        </w:rPr>
      </w:pPr>
      <w:r w:rsidRPr="003A43DF">
        <w:rPr>
          <w:sz w:val="22"/>
          <w:szCs w:val="22"/>
        </w:rPr>
        <w:t>Se l’impresa appaltatrice o i suoi operai riscontrassero danni o pericoli, causati da terzi, nei luoghi oggetto dell’appalto,</w:t>
      </w:r>
      <w:r w:rsidRPr="003A43DF">
        <w:rPr>
          <w:spacing w:val="1"/>
          <w:sz w:val="22"/>
          <w:szCs w:val="22"/>
        </w:rPr>
        <w:t xml:space="preserve"> </w:t>
      </w:r>
      <w:r w:rsidRPr="003A43DF">
        <w:rPr>
          <w:sz w:val="22"/>
          <w:szCs w:val="22"/>
        </w:rPr>
        <w:t>dovranno attuare ogni provvedimento atto a eliminare l’immediato pericolo e darne immediata comunicazione al</w:t>
      </w:r>
      <w:r w:rsidRPr="003A43DF">
        <w:rPr>
          <w:spacing w:val="1"/>
          <w:sz w:val="22"/>
          <w:szCs w:val="22"/>
        </w:rPr>
        <w:t xml:space="preserve"> </w:t>
      </w:r>
      <w:r w:rsidRPr="003A43DF">
        <w:rPr>
          <w:sz w:val="22"/>
          <w:szCs w:val="22"/>
        </w:rPr>
        <w:t>Responsabile</w:t>
      </w:r>
      <w:r w:rsidRPr="003A43DF">
        <w:rPr>
          <w:spacing w:val="-3"/>
          <w:sz w:val="22"/>
          <w:szCs w:val="22"/>
        </w:rPr>
        <w:t xml:space="preserve"> </w:t>
      </w:r>
      <w:r w:rsidRPr="003A43DF">
        <w:rPr>
          <w:sz w:val="22"/>
          <w:szCs w:val="22"/>
        </w:rPr>
        <w:t>del servizio</w:t>
      </w:r>
      <w:r w:rsidRPr="003A43DF">
        <w:rPr>
          <w:spacing w:val="1"/>
          <w:sz w:val="22"/>
          <w:szCs w:val="22"/>
        </w:rPr>
        <w:t xml:space="preserve"> </w:t>
      </w:r>
      <w:r w:rsidRPr="003A43DF">
        <w:rPr>
          <w:sz w:val="22"/>
          <w:szCs w:val="22"/>
        </w:rPr>
        <w:t>per</w:t>
      </w:r>
      <w:r w:rsidRPr="003A43DF">
        <w:rPr>
          <w:spacing w:val="1"/>
          <w:sz w:val="22"/>
          <w:szCs w:val="22"/>
        </w:rPr>
        <w:t xml:space="preserve"> </w:t>
      </w:r>
      <w:r w:rsidRPr="003A43DF">
        <w:rPr>
          <w:sz w:val="22"/>
          <w:szCs w:val="22"/>
        </w:rPr>
        <w:t>i</w:t>
      </w:r>
      <w:r w:rsidRPr="003A43DF">
        <w:rPr>
          <w:spacing w:val="-1"/>
          <w:sz w:val="22"/>
          <w:szCs w:val="22"/>
        </w:rPr>
        <w:t xml:space="preserve"> </w:t>
      </w:r>
      <w:r w:rsidRPr="003A43DF">
        <w:rPr>
          <w:sz w:val="22"/>
          <w:szCs w:val="22"/>
        </w:rPr>
        <w:t>provvedimenti del</w:t>
      </w:r>
      <w:r w:rsidRPr="003A43DF">
        <w:rPr>
          <w:spacing w:val="2"/>
          <w:sz w:val="22"/>
          <w:szCs w:val="22"/>
        </w:rPr>
        <w:t xml:space="preserve"> </w:t>
      </w:r>
      <w:r w:rsidRPr="003A43DF">
        <w:rPr>
          <w:sz w:val="22"/>
          <w:szCs w:val="22"/>
        </w:rPr>
        <w:t>caso.</w:t>
      </w:r>
    </w:p>
    <w:p w:rsidR="00D066A0" w:rsidRPr="003A43DF" w:rsidRDefault="00D066A0" w:rsidP="00D066A0">
      <w:pPr>
        <w:pStyle w:val="Corpotesto"/>
        <w:spacing w:before="8"/>
        <w:ind w:left="0"/>
        <w:jc w:val="left"/>
        <w:rPr>
          <w:sz w:val="22"/>
          <w:szCs w:val="22"/>
        </w:rPr>
      </w:pPr>
    </w:p>
    <w:p w:rsidR="00D066A0" w:rsidRPr="003A43DF" w:rsidRDefault="00D066A0" w:rsidP="00D066A0">
      <w:pPr>
        <w:pStyle w:val="Titolo1"/>
        <w:ind w:left="492" w:right="510"/>
        <w:rPr>
          <w:sz w:val="22"/>
          <w:szCs w:val="22"/>
        </w:rPr>
      </w:pPr>
      <w:r w:rsidRPr="003A43DF">
        <w:rPr>
          <w:sz w:val="22"/>
          <w:szCs w:val="22"/>
        </w:rPr>
        <w:t>ARTICOLO</w:t>
      </w:r>
      <w:r w:rsidRPr="003A43DF">
        <w:rPr>
          <w:spacing w:val="-7"/>
          <w:sz w:val="22"/>
          <w:szCs w:val="22"/>
        </w:rPr>
        <w:t xml:space="preserve"> </w:t>
      </w:r>
      <w:r w:rsidR="00923F31">
        <w:rPr>
          <w:sz w:val="22"/>
          <w:szCs w:val="22"/>
        </w:rPr>
        <w:t>10</w:t>
      </w:r>
      <w:r w:rsidRPr="003A43DF">
        <w:rPr>
          <w:spacing w:val="-7"/>
          <w:sz w:val="22"/>
          <w:szCs w:val="22"/>
        </w:rPr>
        <w:t xml:space="preserve"> </w:t>
      </w:r>
      <w:r w:rsidRPr="003A43DF">
        <w:rPr>
          <w:sz w:val="22"/>
          <w:szCs w:val="22"/>
        </w:rPr>
        <w:t>-</w:t>
      </w:r>
      <w:r w:rsidRPr="003A43DF">
        <w:rPr>
          <w:spacing w:val="-4"/>
          <w:sz w:val="22"/>
          <w:szCs w:val="22"/>
        </w:rPr>
        <w:t xml:space="preserve"> </w:t>
      </w:r>
      <w:r w:rsidRPr="003A43DF">
        <w:rPr>
          <w:sz w:val="22"/>
          <w:szCs w:val="22"/>
        </w:rPr>
        <w:t>RESCISSIONE</w:t>
      </w:r>
      <w:r w:rsidRPr="003A43DF">
        <w:rPr>
          <w:spacing w:val="-9"/>
          <w:sz w:val="22"/>
          <w:szCs w:val="22"/>
        </w:rPr>
        <w:t xml:space="preserve"> </w:t>
      </w:r>
      <w:r w:rsidRPr="003A43DF">
        <w:rPr>
          <w:sz w:val="22"/>
          <w:szCs w:val="22"/>
        </w:rPr>
        <w:t>DEL</w:t>
      </w:r>
      <w:r w:rsidRPr="003A43DF">
        <w:rPr>
          <w:spacing w:val="-5"/>
          <w:sz w:val="22"/>
          <w:szCs w:val="22"/>
        </w:rPr>
        <w:t xml:space="preserve"> </w:t>
      </w:r>
      <w:r w:rsidRPr="003A43DF">
        <w:rPr>
          <w:sz w:val="22"/>
          <w:szCs w:val="22"/>
        </w:rPr>
        <w:t>CONTRATTO</w:t>
      </w:r>
      <w:r w:rsidRPr="003A43DF">
        <w:rPr>
          <w:spacing w:val="-7"/>
          <w:sz w:val="22"/>
          <w:szCs w:val="22"/>
        </w:rPr>
        <w:t xml:space="preserve"> </w:t>
      </w:r>
    </w:p>
    <w:p w:rsidR="00D066A0" w:rsidRPr="003A43DF" w:rsidRDefault="00D066A0" w:rsidP="00D066A0">
      <w:pPr>
        <w:pStyle w:val="Corpotesto"/>
        <w:spacing w:before="8"/>
        <w:ind w:left="0"/>
        <w:jc w:val="left"/>
        <w:rPr>
          <w:b/>
          <w:sz w:val="22"/>
          <w:szCs w:val="22"/>
        </w:rPr>
      </w:pPr>
    </w:p>
    <w:p w:rsidR="00D066A0" w:rsidRPr="003A43DF" w:rsidRDefault="00D2439E" w:rsidP="00D066A0">
      <w:pPr>
        <w:pStyle w:val="Corpotesto"/>
        <w:ind w:right="294"/>
        <w:rPr>
          <w:sz w:val="22"/>
          <w:szCs w:val="22"/>
        </w:rPr>
      </w:pPr>
      <w:r>
        <w:rPr>
          <w:sz w:val="22"/>
          <w:szCs w:val="22"/>
        </w:rPr>
        <w:t xml:space="preserve">In caso di applicazione di 3 penali in un </w:t>
      </w:r>
      <w:proofErr w:type="spellStart"/>
      <w:r>
        <w:rPr>
          <w:sz w:val="22"/>
          <w:szCs w:val="22"/>
        </w:rPr>
        <w:t>anno</w:t>
      </w:r>
      <w:r w:rsidR="00D066A0" w:rsidRPr="003A43DF">
        <w:rPr>
          <w:sz w:val="22"/>
          <w:szCs w:val="22"/>
        </w:rPr>
        <w:t>la</w:t>
      </w:r>
      <w:proofErr w:type="spellEnd"/>
      <w:r w:rsidR="00D066A0" w:rsidRPr="003A43DF">
        <w:rPr>
          <w:sz w:val="22"/>
          <w:szCs w:val="22"/>
        </w:rPr>
        <w:t xml:space="preserve"> Stazione Appaltante ha diritto di rescindere il contratto. Tale </w:t>
      </w:r>
      <w:r>
        <w:rPr>
          <w:sz w:val="22"/>
          <w:szCs w:val="22"/>
        </w:rPr>
        <w:t xml:space="preserve">condizione </w:t>
      </w:r>
      <w:r w:rsidR="00D066A0" w:rsidRPr="003A43DF">
        <w:rPr>
          <w:sz w:val="22"/>
          <w:szCs w:val="22"/>
        </w:rPr>
        <w:t>sussiste,</w:t>
      </w:r>
      <w:r w:rsidR="00D066A0" w:rsidRPr="003A43DF">
        <w:rPr>
          <w:spacing w:val="-48"/>
          <w:sz w:val="22"/>
          <w:szCs w:val="22"/>
        </w:rPr>
        <w:t xml:space="preserve"> </w:t>
      </w:r>
      <w:r>
        <w:rPr>
          <w:spacing w:val="-48"/>
          <w:sz w:val="22"/>
          <w:szCs w:val="22"/>
        </w:rPr>
        <w:t xml:space="preserve">  </w:t>
      </w:r>
      <w:r w:rsidR="00D066A0" w:rsidRPr="003A43DF">
        <w:rPr>
          <w:sz w:val="22"/>
          <w:szCs w:val="22"/>
        </w:rPr>
        <w:t>parimenti, anche</w:t>
      </w:r>
      <w:r w:rsidR="00D066A0" w:rsidRPr="003A43DF">
        <w:rPr>
          <w:spacing w:val="3"/>
          <w:sz w:val="22"/>
          <w:szCs w:val="22"/>
        </w:rPr>
        <w:t xml:space="preserve"> </w:t>
      </w:r>
      <w:r w:rsidR="00D066A0" w:rsidRPr="003A43DF">
        <w:rPr>
          <w:sz w:val="22"/>
          <w:szCs w:val="22"/>
        </w:rPr>
        <w:t>nei seguenti</w:t>
      </w:r>
      <w:r w:rsidR="00D066A0" w:rsidRPr="003A43DF">
        <w:rPr>
          <w:spacing w:val="2"/>
          <w:sz w:val="22"/>
          <w:szCs w:val="22"/>
        </w:rPr>
        <w:t xml:space="preserve"> </w:t>
      </w:r>
      <w:r w:rsidR="00D066A0" w:rsidRPr="003A43DF">
        <w:rPr>
          <w:sz w:val="22"/>
          <w:szCs w:val="22"/>
        </w:rPr>
        <w:t>casi:</w:t>
      </w:r>
    </w:p>
    <w:p w:rsidR="00D066A0" w:rsidRPr="003A43DF" w:rsidRDefault="00D066A0" w:rsidP="00D066A0">
      <w:pPr>
        <w:pStyle w:val="Corpotesto"/>
        <w:spacing w:before="4"/>
        <w:ind w:right="306" w:firstLine="67"/>
        <w:rPr>
          <w:sz w:val="22"/>
          <w:szCs w:val="22"/>
        </w:rPr>
      </w:pPr>
      <w:r w:rsidRPr="003A43DF">
        <w:rPr>
          <w:sz w:val="22"/>
          <w:szCs w:val="22"/>
        </w:rPr>
        <w:t>-Non reintegrazione della cauzione a seguito dei prelievi fatti dal Comune</w:t>
      </w:r>
      <w:r w:rsidR="00B9146F">
        <w:rPr>
          <w:sz w:val="22"/>
          <w:szCs w:val="22"/>
        </w:rPr>
        <w:t>;</w:t>
      </w:r>
    </w:p>
    <w:p w:rsidR="00D066A0" w:rsidRPr="003A43DF" w:rsidRDefault="00D066A0" w:rsidP="00D066A0">
      <w:pPr>
        <w:pStyle w:val="Corpotesto"/>
        <w:spacing w:before="3"/>
        <w:ind w:left="342"/>
        <w:rPr>
          <w:sz w:val="22"/>
          <w:szCs w:val="22"/>
        </w:rPr>
      </w:pPr>
      <w:r w:rsidRPr="003A43DF">
        <w:rPr>
          <w:sz w:val="22"/>
          <w:szCs w:val="22"/>
        </w:rPr>
        <w:t>-Sospensione,</w:t>
      </w:r>
      <w:r w:rsidRPr="003A43DF">
        <w:rPr>
          <w:spacing w:val="-7"/>
          <w:sz w:val="22"/>
          <w:szCs w:val="22"/>
        </w:rPr>
        <w:t xml:space="preserve"> </w:t>
      </w:r>
      <w:r w:rsidRPr="003A43DF">
        <w:rPr>
          <w:sz w:val="22"/>
          <w:szCs w:val="22"/>
        </w:rPr>
        <w:t>abbandono,</w:t>
      </w:r>
      <w:r w:rsidRPr="003A43DF">
        <w:rPr>
          <w:spacing w:val="-3"/>
          <w:sz w:val="22"/>
          <w:szCs w:val="22"/>
        </w:rPr>
        <w:t xml:space="preserve"> </w:t>
      </w:r>
      <w:r w:rsidRPr="003A43DF">
        <w:rPr>
          <w:sz w:val="22"/>
          <w:szCs w:val="22"/>
        </w:rPr>
        <w:t>o</w:t>
      </w:r>
      <w:r w:rsidRPr="003A43DF">
        <w:rPr>
          <w:spacing w:val="-6"/>
          <w:sz w:val="22"/>
          <w:szCs w:val="22"/>
        </w:rPr>
        <w:t xml:space="preserve"> </w:t>
      </w:r>
      <w:r w:rsidRPr="003A43DF">
        <w:rPr>
          <w:sz w:val="22"/>
          <w:szCs w:val="22"/>
        </w:rPr>
        <w:t>mancata</w:t>
      </w:r>
      <w:r w:rsidRPr="003A43DF">
        <w:rPr>
          <w:spacing w:val="-6"/>
          <w:sz w:val="22"/>
          <w:szCs w:val="22"/>
        </w:rPr>
        <w:t xml:space="preserve"> </w:t>
      </w:r>
      <w:r w:rsidRPr="003A43DF">
        <w:rPr>
          <w:sz w:val="22"/>
          <w:szCs w:val="22"/>
        </w:rPr>
        <w:t>effettuazione</w:t>
      </w:r>
      <w:r w:rsidRPr="003A43DF">
        <w:rPr>
          <w:spacing w:val="-5"/>
          <w:sz w:val="22"/>
          <w:szCs w:val="22"/>
        </w:rPr>
        <w:t xml:space="preserve"> </w:t>
      </w:r>
      <w:r w:rsidRPr="003A43DF">
        <w:rPr>
          <w:sz w:val="22"/>
          <w:szCs w:val="22"/>
        </w:rPr>
        <w:t>da</w:t>
      </w:r>
      <w:r w:rsidRPr="003A43DF">
        <w:rPr>
          <w:spacing w:val="-6"/>
          <w:sz w:val="22"/>
          <w:szCs w:val="22"/>
        </w:rPr>
        <w:t xml:space="preserve"> </w:t>
      </w:r>
      <w:r w:rsidRPr="003A43DF">
        <w:rPr>
          <w:sz w:val="22"/>
          <w:szCs w:val="22"/>
        </w:rPr>
        <w:t>parte</w:t>
      </w:r>
      <w:r w:rsidRPr="003A43DF">
        <w:rPr>
          <w:spacing w:val="-6"/>
          <w:sz w:val="22"/>
          <w:szCs w:val="22"/>
        </w:rPr>
        <w:t xml:space="preserve"> </w:t>
      </w:r>
      <w:r w:rsidRPr="003A43DF">
        <w:rPr>
          <w:sz w:val="22"/>
          <w:szCs w:val="22"/>
        </w:rPr>
        <w:t>dell’aggiudicatario</w:t>
      </w:r>
      <w:r w:rsidRPr="003A43DF">
        <w:rPr>
          <w:spacing w:val="-4"/>
          <w:sz w:val="22"/>
          <w:szCs w:val="22"/>
        </w:rPr>
        <w:t xml:space="preserve"> </w:t>
      </w:r>
      <w:r w:rsidRPr="003A43DF">
        <w:rPr>
          <w:sz w:val="22"/>
          <w:szCs w:val="22"/>
        </w:rPr>
        <w:t>dei</w:t>
      </w:r>
      <w:r w:rsidRPr="003A43DF">
        <w:rPr>
          <w:spacing w:val="-7"/>
          <w:sz w:val="22"/>
          <w:szCs w:val="22"/>
        </w:rPr>
        <w:t xml:space="preserve"> </w:t>
      </w:r>
      <w:r w:rsidRPr="003A43DF">
        <w:rPr>
          <w:sz w:val="22"/>
          <w:szCs w:val="22"/>
        </w:rPr>
        <w:t>servizi</w:t>
      </w:r>
      <w:r w:rsidRPr="003A43DF">
        <w:rPr>
          <w:spacing w:val="-7"/>
          <w:sz w:val="22"/>
          <w:szCs w:val="22"/>
        </w:rPr>
        <w:t xml:space="preserve"> </w:t>
      </w:r>
      <w:r w:rsidRPr="003A43DF">
        <w:rPr>
          <w:sz w:val="22"/>
          <w:szCs w:val="22"/>
        </w:rPr>
        <w:t>di</w:t>
      </w:r>
      <w:r w:rsidRPr="003A43DF">
        <w:rPr>
          <w:spacing w:val="-7"/>
          <w:sz w:val="22"/>
          <w:szCs w:val="22"/>
        </w:rPr>
        <w:t xml:space="preserve"> </w:t>
      </w:r>
      <w:r w:rsidRPr="003A43DF">
        <w:rPr>
          <w:sz w:val="22"/>
          <w:szCs w:val="22"/>
        </w:rPr>
        <w:t>cui</w:t>
      </w:r>
      <w:r w:rsidRPr="003A43DF">
        <w:rPr>
          <w:spacing w:val="-8"/>
          <w:sz w:val="22"/>
          <w:szCs w:val="22"/>
        </w:rPr>
        <w:t xml:space="preserve"> </w:t>
      </w:r>
      <w:r w:rsidRPr="003A43DF">
        <w:rPr>
          <w:sz w:val="22"/>
          <w:szCs w:val="22"/>
        </w:rPr>
        <w:t>al</w:t>
      </w:r>
      <w:r w:rsidRPr="003A43DF">
        <w:rPr>
          <w:spacing w:val="-4"/>
          <w:sz w:val="22"/>
          <w:szCs w:val="22"/>
        </w:rPr>
        <w:t xml:space="preserve"> </w:t>
      </w:r>
      <w:r w:rsidRPr="003A43DF">
        <w:rPr>
          <w:sz w:val="22"/>
          <w:szCs w:val="22"/>
        </w:rPr>
        <w:t>presente</w:t>
      </w:r>
      <w:r w:rsidRPr="003A43DF">
        <w:rPr>
          <w:spacing w:val="-5"/>
          <w:sz w:val="22"/>
          <w:szCs w:val="22"/>
        </w:rPr>
        <w:t xml:space="preserve"> </w:t>
      </w:r>
      <w:r w:rsidRPr="003A43DF">
        <w:rPr>
          <w:sz w:val="22"/>
          <w:szCs w:val="22"/>
        </w:rPr>
        <w:t>Capitolato;</w:t>
      </w:r>
    </w:p>
    <w:p w:rsidR="00D066A0" w:rsidRPr="003A43DF" w:rsidRDefault="00D066A0" w:rsidP="00D066A0">
      <w:pPr>
        <w:pStyle w:val="Corpotesto"/>
        <w:spacing w:line="229" w:lineRule="exact"/>
        <w:ind w:left="342"/>
        <w:rPr>
          <w:sz w:val="22"/>
          <w:szCs w:val="22"/>
        </w:rPr>
      </w:pPr>
      <w:r w:rsidRPr="003A43DF">
        <w:rPr>
          <w:sz w:val="22"/>
          <w:szCs w:val="22"/>
        </w:rPr>
        <w:t>-Impiego</w:t>
      </w:r>
      <w:r w:rsidRPr="003A43DF">
        <w:rPr>
          <w:spacing w:val="-6"/>
          <w:sz w:val="22"/>
          <w:szCs w:val="22"/>
        </w:rPr>
        <w:t xml:space="preserve"> </w:t>
      </w:r>
      <w:r w:rsidRPr="003A43DF">
        <w:rPr>
          <w:sz w:val="22"/>
          <w:szCs w:val="22"/>
        </w:rPr>
        <w:t>di</w:t>
      </w:r>
      <w:r w:rsidRPr="003A43DF">
        <w:rPr>
          <w:spacing w:val="-6"/>
          <w:sz w:val="22"/>
          <w:szCs w:val="22"/>
        </w:rPr>
        <w:t xml:space="preserve"> </w:t>
      </w:r>
      <w:r w:rsidRPr="003A43DF">
        <w:rPr>
          <w:sz w:val="22"/>
          <w:szCs w:val="22"/>
        </w:rPr>
        <w:t>personale</w:t>
      </w:r>
      <w:r w:rsidRPr="003A43DF">
        <w:rPr>
          <w:spacing w:val="-4"/>
          <w:sz w:val="22"/>
          <w:szCs w:val="22"/>
        </w:rPr>
        <w:t xml:space="preserve"> </w:t>
      </w:r>
      <w:r w:rsidRPr="003A43DF">
        <w:rPr>
          <w:sz w:val="22"/>
          <w:szCs w:val="22"/>
        </w:rPr>
        <w:t>non</w:t>
      </w:r>
      <w:r w:rsidRPr="003A43DF">
        <w:rPr>
          <w:spacing w:val="-8"/>
          <w:sz w:val="22"/>
          <w:szCs w:val="22"/>
        </w:rPr>
        <w:t xml:space="preserve"> </w:t>
      </w:r>
      <w:r w:rsidRPr="003A43DF">
        <w:rPr>
          <w:sz w:val="22"/>
          <w:szCs w:val="22"/>
        </w:rPr>
        <w:t>sufficiente</w:t>
      </w:r>
      <w:r w:rsidRPr="003A43DF">
        <w:rPr>
          <w:spacing w:val="-4"/>
          <w:sz w:val="22"/>
          <w:szCs w:val="22"/>
        </w:rPr>
        <w:t xml:space="preserve"> </w:t>
      </w:r>
      <w:r w:rsidRPr="003A43DF">
        <w:rPr>
          <w:sz w:val="22"/>
          <w:szCs w:val="22"/>
        </w:rPr>
        <w:t>a</w:t>
      </w:r>
      <w:r w:rsidRPr="003A43DF">
        <w:rPr>
          <w:spacing w:val="-5"/>
          <w:sz w:val="22"/>
          <w:szCs w:val="22"/>
        </w:rPr>
        <w:t xml:space="preserve"> </w:t>
      </w:r>
      <w:r w:rsidRPr="003A43DF">
        <w:rPr>
          <w:sz w:val="22"/>
          <w:szCs w:val="22"/>
        </w:rPr>
        <w:t>garantire</w:t>
      </w:r>
      <w:r w:rsidRPr="003A43DF">
        <w:rPr>
          <w:spacing w:val="-5"/>
          <w:sz w:val="22"/>
          <w:szCs w:val="22"/>
        </w:rPr>
        <w:t xml:space="preserve"> </w:t>
      </w:r>
      <w:r w:rsidRPr="003A43DF">
        <w:rPr>
          <w:sz w:val="22"/>
          <w:szCs w:val="22"/>
        </w:rPr>
        <w:t>il</w:t>
      </w:r>
      <w:r w:rsidRPr="003A43DF">
        <w:rPr>
          <w:spacing w:val="-7"/>
          <w:sz w:val="22"/>
          <w:szCs w:val="22"/>
        </w:rPr>
        <w:t xml:space="preserve"> </w:t>
      </w:r>
      <w:r w:rsidRPr="003A43DF">
        <w:rPr>
          <w:sz w:val="22"/>
          <w:szCs w:val="22"/>
        </w:rPr>
        <w:t>livello</w:t>
      </w:r>
      <w:r w:rsidRPr="003A43DF">
        <w:rPr>
          <w:spacing w:val="-5"/>
          <w:sz w:val="22"/>
          <w:szCs w:val="22"/>
        </w:rPr>
        <w:t xml:space="preserve"> </w:t>
      </w:r>
      <w:r w:rsidRPr="003A43DF">
        <w:rPr>
          <w:sz w:val="22"/>
          <w:szCs w:val="22"/>
        </w:rPr>
        <w:t>di</w:t>
      </w:r>
      <w:r w:rsidRPr="003A43DF">
        <w:rPr>
          <w:spacing w:val="-4"/>
          <w:sz w:val="22"/>
          <w:szCs w:val="22"/>
        </w:rPr>
        <w:t xml:space="preserve"> </w:t>
      </w:r>
      <w:r w:rsidRPr="003A43DF">
        <w:rPr>
          <w:sz w:val="22"/>
          <w:szCs w:val="22"/>
        </w:rPr>
        <w:t>efficienza</w:t>
      </w:r>
      <w:r w:rsidRPr="003A43DF">
        <w:rPr>
          <w:spacing w:val="-5"/>
          <w:sz w:val="22"/>
          <w:szCs w:val="22"/>
        </w:rPr>
        <w:t xml:space="preserve"> </w:t>
      </w:r>
      <w:r w:rsidRPr="003A43DF">
        <w:rPr>
          <w:sz w:val="22"/>
          <w:szCs w:val="22"/>
        </w:rPr>
        <w:t>dei</w:t>
      </w:r>
      <w:r w:rsidRPr="003A43DF">
        <w:rPr>
          <w:spacing w:val="-6"/>
          <w:sz w:val="22"/>
          <w:szCs w:val="22"/>
        </w:rPr>
        <w:t xml:space="preserve"> </w:t>
      </w:r>
      <w:r w:rsidRPr="003A43DF">
        <w:rPr>
          <w:sz w:val="22"/>
          <w:szCs w:val="22"/>
        </w:rPr>
        <w:t>servizi;</w:t>
      </w:r>
    </w:p>
    <w:p w:rsidR="00D066A0" w:rsidRPr="003A43DF" w:rsidRDefault="00D066A0" w:rsidP="00D066A0">
      <w:pPr>
        <w:pStyle w:val="Corpotesto"/>
        <w:spacing w:line="229" w:lineRule="exact"/>
        <w:ind w:left="342"/>
        <w:rPr>
          <w:sz w:val="22"/>
          <w:szCs w:val="22"/>
        </w:rPr>
      </w:pPr>
      <w:r w:rsidRPr="003A43DF">
        <w:rPr>
          <w:sz w:val="22"/>
          <w:szCs w:val="22"/>
        </w:rPr>
        <w:t>-Esercizio</w:t>
      </w:r>
      <w:r w:rsidRPr="003A43DF">
        <w:rPr>
          <w:spacing w:val="-9"/>
          <w:sz w:val="22"/>
          <w:szCs w:val="22"/>
        </w:rPr>
        <w:t xml:space="preserve"> </w:t>
      </w:r>
      <w:r w:rsidRPr="003A43DF">
        <w:rPr>
          <w:sz w:val="22"/>
          <w:szCs w:val="22"/>
        </w:rPr>
        <w:t>di</w:t>
      </w:r>
      <w:r w:rsidRPr="003A43DF">
        <w:rPr>
          <w:spacing w:val="-8"/>
          <w:sz w:val="22"/>
          <w:szCs w:val="22"/>
        </w:rPr>
        <w:t xml:space="preserve"> </w:t>
      </w:r>
      <w:r w:rsidRPr="003A43DF">
        <w:rPr>
          <w:sz w:val="22"/>
          <w:szCs w:val="22"/>
        </w:rPr>
        <w:t>attività</w:t>
      </w:r>
      <w:r w:rsidRPr="003A43DF">
        <w:rPr>
          <w:spacing w:val="-6"/>
          <w:sz w:val="22"/>
          <w:szCs w:val="22"/>
        </w:rPr>
        <w:t xml:space="preserve"> </w:t>
      </w:r>
      <w:r w:rsidRPr="003A43DF">
        <w:rPr>
          <w:sz w:val="22"/>
          <w:szCs w:val="22"/>
        </w:rPr>
        <w:t>commerciali</w:t>
      </w:r>
      <w:r w:rsidRPr="003A43DF">
        <w:rPr>
          <w:spacing w:val="-8"/>
          <w:sz w:val="22"/>
          <w:szCs w:val="22"/>
        </w:rPr>
        <w:t xml:space="preserve"> </w:t>
      </w:r>
      <w:r w:rsidRPr="003A43DF">
        <w:rPr>
          <w:sz w:val="22"/>
          <w:szCs w:val="22"/>
        </w:rPr>
        <w:t>all’interno</w:t>
      </w:r>
      <w:r w:rsidRPr="003A43DF">
        <w:rPr>
          <w:spacing w:val="-6"/>
          <w:sz w:val="22"/>
          <w:szCs w:val="22"/>
        </w:rPr>
        <w:t xml:space="preserve"> </w:t>
      </w:r>
      <w:r w:rsidRPr="003A43DF">
        <w:rPr>
          <w:sz w:val="22"/>
          <w:szCs w:val="22"/>
        </w:rPr>
        <w:t>dei</w:t>
      </w:r>
      <w:r w:rsidRPr="003A43DF">
        <w:rPr>
          <w:spacing w:val="-8"/>
          <w:sz w:val="22"/>
          <w:szCs w:val="22"/>
        </w:rPr>
        <w:t xml:space="preserve"> </w:t>
      </w:r>
      <w:r w:rsidRPr="003A43DF">
        <w:rPr>
          <w:sz w:val="22"/>
          <w:szCs w:val="22"/>
        </w:rPr>
        <w:t>Cimiteri.</w:t>
      </w:r>
    </w:p>
    <w:p w:rsidR="00D066A0" w:rsidRPr="003A43DF" w:rsidRDefault="00D066A0" w:rsidP="00D066A0">
      <w:pPr>
        <w:pStyle w:val="Corpotesto"/>
        <w:spacing w:before="3"/>
        <w:ind w:right="325"/>
        <w:rPr>
          <w:sz w:val="22"/>
          <w:szCs w:val="22"/>
        </w:rPr>
      </w:pPr>
      <w:r w:rsidRPr="003A43DF">
        <w:rPr>
          <w:sz w:val="22"/>
          <w:szCs w:val="22"/>
        </w:rPr>
        <w:t>Il contratto sarà risolto in caso di grave inadempienza agli obblighi contrattuali, ai sensi dell’art.1453 del Codice Civile,</w:t>
      </w:r>
      <w:r w:rsidRPr="003A43DF">
        <w:rPr>
          <w:spacing w:val="-47"/>
          <w:sz w:val="22"/>
          <w:szCs w:val="22"/>
        </w:rPr>
        <w:t xml:space="preserve"> </w:t>
      </w:r>
      <w:r w:rsidRPr="003A43DF">
        <w:rPr>
          <w:sz w:val="22"/>
          <w:szCs w:val="22"/>
        </w:rPr>
        <w:t>previa</w:t>
      </w:r>
      <w:r w:rsidRPr="003A43DF">
        <w:rPr>
          <w:spacing w:val="-1"/>
          <w:sz w:val="22"/>
          <w:szCs w:val="22"/>
        </w:rPr>
        <w:t xml:space="preserve"> </w:t>
      </w:r>
      <w:r w:rsidRPr="003A43DF">
        <w:rPr>
          <w:sz w:val="22"/>
          <w:szCs w:val="22"/>
        </w:rPr>
        <w:t>diffida. In tal caso</w:t>
      </w:r>
      <w:r w:rsidRPr="003A43DF">
        <w:rPr>
          <w:spacing w:val="-2"/>
          <w:sz w:val="22"/>
          <w:szCs w:val="22"/>
        </w:rPr>
        <w:t xml:space="preserve"> </w:t>
      </w:r>
      <w:r w:rsidRPr="003A43DF">
        <w:rPr>
          <w:sz w:val="22"/>
          <w:szCs w:val="22"/>
        </w:rPr>
        <w:t>si</w:t>
      </w:r>
      <w:r w:rsidRPr="003A43DF">
        <w:rPr>
          <w:spacing w:val="-1"/>
          <w:sz w:val="22"/>
          <w:szCs w:val="22"/>
        </w:rPr>
        <w:t xml:space="preserve"> </w:t>
      </w:r>
      <w:r w:rsidRPr="003A43DF">
        <w:rPr>
          <w:sz w:val="22"/>
          <w:szCs w:val="22"/>
        </w:rPr>
        <w:t>procederà all’incameramento della</w:t>
      </w:r>
      <w:r w:rsidRPr="003A43DF">
        <w:rPr>
          <w:spacing w:val="-1"/>
          <w:sz w:val="22"/>
          <w:szCs w:val="22"/>
        </w:rPr>
        <w:t xml:space="preserve"> </w:t>
      </w:r>
      <w:r w:rsidRPr="003A43DF">
        <w:rPr>
          <w:sz w:val="22"/>
          <w:szCs w:val="22"/>
        </w:rPr>
        <w:t>cauzione definitiva.</w:t>
      </w:r>
    </w:p>
    <w:p w:rsidR="00D066A0" w:rsidRPr="003A43DF" w:rsidRDefault="00D066A0" w:rsidP="00D066A0">
      <w:pPr>
        <w:pStyle w:val="Corpotesto"/>
        <w:spacing w:before="3"/>
        <w:rPr>
          <w:sz w:val="22"/>
          <w:szCs w:val="22"/>
        </w:rPr>
      </w:pPr>
      <w:r w:rsidRPr="003A43DF">
        <w:rPr>
          <w:sz w:val="22"/>
          <w:szCs w:val="22"/>
        </w:rPr>
        <w:t>Ai</w:t>
      </w:r>
      <w:r w:rsidRPr="003A43DF">
        <w:rPr>
          <w:spacing w:val="-4"/>
          <w:sz w:val="22"/>
          <w:szCs w:val="22"/>
        </w:rPr>
        <w:t xml:space="preserve"> </w:t>
      </w:r>
      <w:r w:rsidRPr="003A43DF">
        <w:rPr>
          <w:sz w:val="22"/>
          <w:szCs w:val="22"/>
        </w:rPr>
        <w:t>sensi</w:t>
      </w:r>
      <w:r w:rsidRPr="003A43DF">
        <w:rPr>
          <w:spacing w:val="-6"/>
          <w:sz w:val="22"/>
          <w:szCs w:val="22"/>
        </w:rPr>
        <w:t xml:space="preserve"> </w:t>
      </w:r>
      <w:r w:rsidRPr="003A43DF">
        <w:rPr>
          <w:sz w:val="22"/>
          <w:szCs w:val="22"/>
        </w:rPr>
        <w:t>degli</w:t>
      </w:r>
      <w:r w:rsidRPr="003A43DF">
        <w:rPr>
          <w:spacing w:val="-3"/>
          <w:sz w:val="22"/>
          <w:szCs w:val="22"/>
        </w:rPr>
        <w:t xml:space="preserve"> </w:t>
      </w:r>
      <w:r w:rsidRPr="003A43DF">
        <w:rPr>
          <w:sz w:val="22"/>
          <w:szCs w:val="22"/>
        </w:rPr>
        <w:t>artt.</w:t>
      </w:r>
      <w:r w:rsidRPr="003A43DF">
        <w:rPr>
          <w:spacing w:val="-5"/>
          <w:sz w:val="22"/>
          <w:szCs w:val="22"/>
        </w:rPr>
        <w:t xml:space="preserve"> </w:t>
      </w:r>
      <w:r w:rsidRPr="003A43DF">
        <w:rPr>
          <w:sz w:val="22"/>
          <w:szCs w:val="22"/>
        </w:rPr>
        <w:t>1456,</w:t>
      </w:r>
      <w:r w:rsidRPr="003A43DF">
        <w:rPr>
          <w:spacing w:val="-5"/>
          <w:sz w:val="22"/>
          <w:szCs w:val="22"/>
        </w:rPr>
        <w:t xml:space="preserve"> </w:t>
      </w:r>
      <w:r w:rsidRPr="003A43DF">
        <w:rPr>
          <w:sz w:val="22"/>
          <w:szCs w:val="22"/>
        </w:rPr>
        <w:t>1454</w:t>
      </w:r>
      <w:r w:rsidRPr="003A43DF">
        <w:rPr>
          <w:spacing w:val="-7"/>
          <w:sz w:val="22"/>
          <w:szCs w:val="22"/>
        </w:rPr>
        <w:t xml:space="preserve"> </w:t>
      </w:r>
      <w:r w:rsidRPr="003A43DF">
        <w:rPr>
          <w:sz w:val="22"/>
          <w:szCs w:val="22"/>
        </w:rPr>
        <w:t>del</w:t>
      </w:r>
      <w:r w:rsidRPr="003A43DF">
        <w:rPr>
          <w:spacing w:val="-6"/>
          <w:sz w:val="22"/>
          <w:szCs w:val="22"/>
        </w:rPr>
        <w:t xml:space="preserve"> </w:t>
      </w:r>
      <w:r w:rsidRPr="003A43DF">
        <w:rPr>
          <w:sz w:val="22"/>
          <w:szCs w:val="22"/>
        </w:rPr>
        <w:t>Codice</w:t>
      </w:r>
      <w:r w:rsidRPr="003A43DF">
        <w:rPr>
          <w:spacing w:val="-5"/>
          <w:sz w:val="22"/>
          <w:szCs w:val="22"/>
        </w:rPr>
        <w:t xml:space="preserve"> </w:t>
      </w:r>
      <w:r w:rsidRPr="003A43DF">
        <w:rPr>
          <w:sz w:val="22"/>
          <w:szCs w:val="22"/>
        </w:rPr>
        <w:t>Civile,</w:t>
      </w:r>
      <w:r w:rsidRPr="003A43DF">
        <w:rPr>
          <w:spacing w:val="-2"/>
          <w:sz w:val="22"/>
          <w:szCs w:val="22"/>
        </w:rPr>
        <w:t xml:space="preserve"> </w:t>
      </w:r>
      <w:r w:rsidRPr="003A43DF">
        <w:rPr>
          <w:sz w:val="22"/>
          <w:szCs w:val="22"/>
        </w:rPr>
        <w:t>sarà</w:t>
      </w:r>
      <w:r w:rsidRPr="003A43DF">
        <w:rPr>
          <w:spacing w:val="-3"/>
          <w:sz w:val="22"/>
          <w:szCs w:val="22"/>
        </w:rPr>
        <w:t xml:space="preserve"> </w:t>
      </w:r>
      <w:r w:rsidRPr="003A43DF">
        <w:rPr>
          <w:sz w:val="22"/>
          <w:szCs w:val="22"/>
        </w:rPr>
        <w:t>risolto</w:t>
      </w:r>
      <w:r w:rsidRPr="003A43DF">
        <w:rPr>
          <w:spacing w:val="-4"/>
          <w:sz w:val="22"/>
          <w:szCs w:val="22"/>
        </w:rPr>
        <w:t xml:space="preserve"> </w:t>
      </w:r>
      <w:r w:rsidRPr="003A43DF">
        <w:rPr>
          <w:sz w:val="22"/>
          <w:szCs w:val="22"/>
        </w:rPr>
        <w:t>di</w:t>
      </w:r>
      <w:r w:rsidRPr="003A43DF">
        <w:rPr>
          <w:spacing w:val="-6"/>
          <w:sz w:val="22"/>
          <w:szCs w:val="22"/>
        </w:rPr>
        <w:t xml:space="preserve"> </w:t>
      </w:r>
      <w:r w:rsidRPr="003A43DF">
        <w:rPr>
          <w:sz w:val="22"/>
          <w:szCs w:val="22"/>
        </w:rPr>
        <w:t>diritto</w:t>
      </w:r>
      <w:r w:rsidRPr="003A43DF">
        <w:rPr>
          <w:spacing w:val="-4"/>
          <w:sz w:val="22"/>
          <w:szCs w:val="22"/>
        </w:rPr>
        <w:t xml:space="preserve"> </w:t>
      </w:r>
      <w:r w:rsidRPr="003A43DF">
        <w:rPr>
          <w:sz w:val="22"/>
          <w:szCs w:val="22"/>
        </w:rPr>
        <w:t>nei</w:t>
      </w:r>
      <w:r w:rsidRPr="003A43DF">
        <w:rPr>
          <w:spacing w:val="-3"/>
          <w:sz w:val="22"/>
          <w:szCs w:val="22"/>
        </w:rPr>
        <w:t xml:space="preserve"> </w:t>
      </w:r>
      <w:r w:rsidRPr="003A43DF">
        <w:rPr>
          <w:sz w:val="22"/>
          <w:szCs w:val="22"/>
        </w:rPr>
        <w:t>seguenti</w:t>
      </w:r>
      <w:r w:rsidRPr="003A43DF">
        <w:rPr>
          <w:spacing w:val="-3"/>
          <w:sz w:val="22"/>
          <w:szCs w:val="22"/>
        </w:rPr>
        <w:t xml:space="preserve"> </w:t>
      </w:r>
      <w:r w:rsidRPr="003A43DF">
        <w:rPr>
          <w:sz w:val="22"/>
          <w:szCs w:val="22"/>
        </w:rPr>
        <w:t>casi:</w:t>
      </w:r>
    </w:p>
    <w:p w:rsidR="00D066A0" w:rsidRPr="003A43DF" w:rsidRDefault="00D066A0" w:rsidP="00D066A0">
      <w:pPr>
        <w:pStyle w:val="Paragrafoelenco"/>
        <w:numPr>
          <w:ilvl w:val="1"/>
          <w:numId w:val="12"/>
        </w:numPr>
        <w:tabs>
          <w:tab w:val="left" w:pos="391"/>
        </w:tabs>
        <w:spacing w:before="91"/>
        <w:ind w:left="390"/>
        <w:jc w:val="left"/>
      </w:pPr>
      <w:r w:rsidRPr="003A43DF">
        <w:t>mancata</w:t>
      </w:r>
      <w:r w:rsidRPr="003A43DF">
        <w:rPr>
          <w:spacing w:val="-7"/>
        </w:rPr>
        <w:t xml:space="preserve"> </w:t>
      </w:r>
      <w:r w:rsidRPr="003A43DF">
        <w:t>assunzione</w:t>
      </w:r>
      <w:r w:rsidRPr="003A43DF">
        <w:rPr>
          <w:spacing w:val="-5"/>
        </w:rPr>
        <w:t xml:space="preserve"> </w:t>
      </w:r>
      <w:r w:rsidRPr="003A43DF">
        <w:t>del</w:t>
      </w:r>
      <w:r w:rsidRPr="003A43DF">
        <w:rPr>
          <w:spacing w:val="-7"/>
        </w:rPr>
        <w:t xml:space="preserve"> </w:t>
      </w:r>
      <w:r w:rsidRPr="003A43DF">
        <w:t>servizio</w:t>
      </w:r>
      <w:r w:rsidRPr="003A43DF">
        <w:rPr>
          <w:spacing w:val="-6"/>
        </w:rPr>
        <w:t xml:space="preserve"> </w:t>
      </w:r>
      <w:r w:rsidRPr="003A43DF">
        <w:t>nella</w:t>
      </w:r>
      <w:r w:rsidRPr="003A43DF">
        <w:rPr>
          <w:spacing w:val="-7"/>
        </w:rPr>
        <w:t xml:space="preserve"> </w:t>
      </w:r>
      <w:r w:rsidRPr="003A43DF">
        <w:t>data</w:t>
      </w:r>
      <w:r w:rsidRPr="003A43DF">
        <w:rPr>
          <w:spacing w:val="-6"/>
        </w:rPr>
        <w:t xml:space="preserve"> </w:t>
      </w:r>
      <w:r w:rsidRPr="003A43DF">
        <w:t>prestabilita,</w:t>
      </w:r>
      <w:r w:rsidRPr="003A43DF">
        <w:rPr>
          <w:spacing w:val="-7"/>
        </w:rPr>
        <w:t xml:space="preserve"> </w:t>
      </w:r>
      <w:r w:rsidRPr="003A43DF">
        <w:t>previa</w:t>
      </w:r>
      <w:r w:rsidRPr="003A43DF">
        <w:rPr>
          <w:spacing w:val="-5"/>
        </w:rPr>
        <w:t xml:space="preserve"> </w:t>
      </w:r>
      <w:r w:rsidRPr="003A43DF">
        <w:t>costituzione</w:t>
      </w:r>
      <w:r w:rsidRPr="003A43DF">
        <w:rPr>
          <w:spacing w:val="-7"/>
        </w:rPr>
        <w:t xml:space="preserve"> </w:t>
      </w:r>
      <w:r w:rsidRPr="003A43DF">
        <w:t>in</w:t>
      </w:r>
      <w:r w:rsidRPr="003A43DF">
        <w:rPr>
          <w:spacing w:val="-5"/>
        </w:rPr>
        <w:t xml:space="preserve"> </w:t>
      </w:r>
      <w:r w:rsidRPr="003A43DF">
        <w:t>mora;</w:t>
      </w:r>
    </w:p>
    <w:p w:rsidR="00D066A0" w:rsidRPr="003A43DF" w:rsidRDefault="00D066A0" w:rsidP="00D066A0">
      <w:pPr>
        <w:pStyle w:val="Paragrafoelenco"/>
        <w:numPr>
          <w:ilvl w:val="1"/>
          <w:numId w:val="12"/>
        </w:numPr>
        <w:tabs>
          <w:tab w:val="left" w:pos="388"/>
        </w:tabs>
        <w:spacing w:before="2"/>
        <w:ind w:left="388" w:hanging="113"/>
        <w:jc w:val="left"/>
      </w:pPr>
      <w:r w:rsidRPr="003A43DF">
        <w:t>sospensione,</w:t>
      </w:r>
      <w:r w:rsidRPr="003A43DF">
        <w:rPr>
          <w:spacing w:val="-5"/>
        </w:rPr>
        <w:t xml:space="preserve"> </w:t>
      </w:r>
      <w:r w:rsidRPr="003A43DF">
        <w:t>anche</w:t>
      </w:r>
      <w:r w:rsidRPr="003A43DF">
        <w:rPr>
          <w:spacing w:val="-3"/>
        </w:rPr>
        <w:t xml:space="preserve"> </w:t>
      </w:r>
      <w:r w:rsidRPr="003A43DF">
        <w:t>parziale,</w:t>
      </w:r>
      <w:r w:rsidRPr="003A43DF">
        <w:rPr>
          <w:spacing w:val="-5"/>
        </w:rPr>
        <w:t xml:space="preserve"> </w:t>
      </w:r>
      <w:r w:rsidRPr="003A43DF">
        <w:t>del</w:t>
      </w:r>
      <w:r w:rsidRPr="003A43DF">
        <w:rPr>
          <w:spacing w:val="-6"/>
        </w:rPr>
        <w:t xml:space="preserve"> </w:t>
      </w:r>
      <w:r w:rsidRPr="003A43DF">
        <w:t>servizio</w:t>
      </w:r>
      <w:r w:rsidRPr="003A43DF">
        <w:rPr>
          <w:spacing w:val="-3"/>
        </w:rPr>
        <w:t xml:space="preserve"> </w:t>
      </w:r>
      <w:r w:rsidRPr="003A43DF">
        <w:t>per</w:t>
      </w:r>
      <w:r w:rsidRPr="003A43DF">
        <w:rPr>
          <w:spacing w:val="-5"/>
        </w:rPr>
        <w:t xml:space="preserve"> </w:t>
      </w:r>
      <w:r w:rsidRPr="003A43DF">
        <w:t>un</w:t>
      </w:r>
      <w:r w:rsidRPr="003A43DF">
        <w:rPr>
          <w:spacing w:val="-4"/>
        </w:rPr>
        <w:t xml:space="preserve"> </w:t>
      </w:r>
      <w:r w:rsidRPr="003A43DF">
        <w:t>periodo</w:t>
      </w:r>
      <w:r w:rsidRPr="003A43DF">
        <w:rPr>
          <w:spacing w:val="-4"/>
        </w:rPr>
        <w:t xml:space="preserve"> </w:t>
      </w:r>
      <w:r w:rsidRPr="003A43DF">
        <w:t>superiore</w:t>
      </w:r>
      <w:r w:rsidRPr="003A43DF">
        <w:rPr>
          <w:spacing w:val="-5"/>
        </w:rPr>
        <w:t xml:space="preserve"> </w:t>
      </w:r>
      <w:r w:rsidRPr="003A43DF">
        <w:t>a</w:t>
      </w:r>
      <w:r w:rsidRPr="003A43DF">
        <w:rPr>
          <w:spacing w:val="-4"/>
        </w:rPr>
        <w:t xml:space="preserve"> </w:t>
      </w:r>
      <w:r w:rsidRPr="003A43DF">
        <w:t>24</w:t>
      </w:r>
      <w:r w:rsidRPr="003A43DF">
        <w:rPr>
          <w:spacing w:val="-4"/>
        </w:rPr>
        <w:t xml:space="preserve"> </w:t>
      </w:r>
      <w:r w:rsidRPr="003A43DF">
        <w:t>ore;</w:t>
      </w:r>
    </w:p>
    <w:p w:rsidR="00D066A0" w:rsidRPr="003A43DF" w:rsidRDefault="00D066A0" w:rsidP="00D066A0">
      <w:pPr>
        <w:pStyle w:val="Paragrafoelenco"/>
        <w:numPr>
          <w:ilvl w:val="1"/>
          <w:numId w:val="12"/>
        </w:numPr>
        <w:tabs>
          <w:tab w:val="left" w:pos="388"/>
        </w:tabs>
        <w:spacing w:before="1"/>
        <w:ind w:left="388" w:hanging="113"/>
        <w:jc w:val="left"/>
      </w:pPr>
      <w:r w:rsidRPr="003A43DF">
        <w:t>stato</w:t>
      </w:r>
      <w:r w:rsidRPr="003A43DF">
        <w:rPr>
          <w:spacing w:val="-3"/>
        </w:rPr>
        <w:t xml:space="preserve"> </w:t>
      </w:r>
      <w:r w:rsidRPr="003A43DF">
        <w:t>di</w:t>
      </w:r>
      <w:r w:rsidRPr="003A43DF">
        <w:rPr>
          <w:spacing w:val="-6"/>
        </w:rPr>
        <w:t xml:space="preserve"> </w:t>
      </w:r>
      <w:r w:rsidRPr="003A43DF">
        <w:t>insolvenza;</w:t>
      </w:r>
    </w:p>
    <w:p w:rsidR="00D066A0" w:rsidRPr="003A43DF" w:rsidRDefault="00D066A0" w:rsidP="00D066A0">
      <w:pPr>
        <w:pStyle w:val="Paragrafoelenco"/>
        <w:numPr>
          <w:ilvl w:val="1"/>
          <w:numId w:val="12"/>
        </w:numPr>
        <w:tabs>
          <w:tab w:val="left" w:pos="388"/>
        </w:tabs>
        <w:spacing w:before="3" w:line="229" w:lineRule="exact"/>
        <w:ind w:left="388" w:hanging="113"/>
        <w:jc w:val="left"/>
      </w:pPr>
      <w:r w:rsidRPr="003A43DF">
        <w:t>decadenza</w:t>
      </w:r>
      <w:r w:rsidRPr="003A43DF">
        <w:rPr>
          <w:spacing w:val="-4"/>
        </w:rPr>
        <w:t xml:space="preserve"> </w:t>
      </w:r>
      <w:r w:rsidRPr="003A43DF">
        <w:t>o</w:t>
      </w:r>
      <w:r w:rsidRPr="003A43DF">
        <w:rPr>
          <w:spacing w:val="-4"/>
        </w:rPr>
        <w:t xml:space="preserve"> </w:t>
      </w:r>
      <w:r w:rsidRPr="003A43DF">
        <w:t>revoca dell’autorizzazione</w:t>
      </w:r>
      <w:r w:rsidRPr="003A43DF">
        <w:rPr>
          <w:spacing w:val="-6"/>
        </w:rPr>
        <w:t xml:space="preserve"> </w:t>
      </w:r>
      <w:r w:rsidRPr="003A43DF">
        <w:t>di</w:t>
      </w:r>
      <w:r w:rsidRPr="003A43DF">
        <w:rPr>
          <w:spacing w:val="-3"/>
        </w:rPr>
        <w:t xml:space="preserve"> </w:t>
      </w:r>
      <w:r w:rsidRPr="003A43DF">
        <w:t>cui</w:t>
      </w:r>
      <w:r w:rsidRPr="003A43DF">
        <w:rPr>
          <w:spacing w:val="-6"/>
        </w:rPr>
        <w:t xml:space="preserve"> </w:t>
      </w:r>
      <w:r w:rsidRPr="003A43DF">
        <w:t>all’art.6</w:t>
      </w:r>
      <w:r w:rsidRPr="003A43DF">
        <w:rPr>
          <w:spacing w:val="-2"/>
        </w:rPr>
        <w:t xml:space="preserve"> </w:t>
      </w:r>
      <w:r w:rsidRPr="003A43DF">
        <w:t>punto</w:t>
      </w:r>
      <w:r w:rsidRPr="003A43DF">
        <w:rPr>
          <w:spacing w:val="-3"/>
        </w:rPr>
        <w:t xml:space="preserve"> </w:t>
      </w:r>
      <w:r w:rsidRPr="003A43DF">
        <w:t>d)</w:t>
      </w:r>
      <w:r w:rsidRPr="003A43DF">
        <w:rPr>
          <w:spacing w:val="-7"/>
        </w:rPr>
        <w:t xml:space="preserve"> </w:t>
      </w:r>
      <w:r w:rsidRPr="003A43DF">
        <w:t>del</w:t>
      </w:r>
      <w:r w:rsidRPr="003A43DF">
        <w:rPr>
          <w:spacing w:val="-6"/>
        </w:rPr>
        <w:t xml:space="preserve"> </w:t>
      </w:r>
      <w:r w:rsidRPr="003A43DF">
        <w:t>D.P.R.</w:t>
      </w:r>
      <w:r w:rsidRPr="003A43DF">
        <w:rPr>
          <w:spacing w:val="-5"/>
        </w:rPr>
        <w:t xml:space="preserve"> </w:t>
      </w:r>
      <w:r w:rsidRPr="003A43DF">
        <w:t>915/82;</w:t>
      </w:r>
    </w:p>
    <w:p w:rsidR="00D066A0" w:rsidRPr="003A43DF" w:rsidRDefault="00D066A0" w:rsidP="00D066A0">
      <w:pPr>
        <w:pStyle w:val="Paragrafoelenco"/>
        <w:numPr>
          <w:ilvl w:val="1"/>
          <w:numId w:val="12"/>
        </w:numPr>
        <w:tabs>
          <w:tab w:val="left" w:pos="434"/>
        </w:tabs>
        <w:spacing w:line="242" w:lineRule="auto"/>
        <w:ind w:right="362" w:firstLine="0"/>
        <w:jc w:val="left"/>
      </w:pPr>
      <w:r w:rsidRPr="003A43DF">
        <w:t>deficienza</w:t>
      </w:r>
      <w:r w:rsidRPr="003A43DF">
        <w:rPr>
          <w:spacing w:val="41"/>
        </w:rPr>
        <w:t xml:space="preserve"> </w:t>
      </w:r>
      <w:r w:rsidRPr="003A43DF">
        <w:t>o</w:t>
      </w:r>
      <w:r w:rsidRPr="003A43DF">
        <w:rPr>
          <w:spacing w:val="40"/>
        </w:rPr>
        <w:t xml:space="preserve"> </w:t>
      </w:r>
      <w:r w:rsidRPr="003A43DF">
        <w:t>negligenza</w:t>
      </w:r>
      <w:r w:rsidRPr="003A43DF">
        <w:rPr>
          <w:spacing w:val="43"/>
        </w:rPr>
        <w:t xml:space="preserve"> </w:t>
      </w:r>
      <w:r w:rsidRPr="003A43DF">
        <w:t>nel</w:t>
      </w:r>
      <w:r w:rsidRPr="003A43DF">
        <w:rPr>
          <w:spacing w:val="41"/>
        </w:rPr>
        <w:t xml:space="preserve"> </w:t>
      </w:r>
      <w:r w:rsidRPr="003A43DF">
        <w:t>servizio,</w:t>
      </w:r>
      <w:r w:rsidRPr="003A43DF">
        <w:rPr>
          <w:spacing w:val="41"/>
        </w:rPr>
        <w:t xml:space="preserve"> </w:t>
      </w:r>
      <w:r w:rsidRPr="003A43DF">
        <w:t>quando</w:t>
      </w:r>
      <w:r w:rsidRPr="003A43DF">
        <w:rPr>
          <w:spacing w:val="43"/>
        </w:rPr>
        <w:t xml:space="preserve"> </w:t>
      </w:r>
      <w:r w:rsidRPr="003A43DF">
        <w:t>la</w:t>
      </w:r>
      <w:r w:rsidRPr="003A43DF">
        <w:rPr>
          <w:spacing w:val="40"/>
        </w:rPr>
        <w:t xml:space="preserve"> </w:t>
      </w:r>
      <w:r w:rsidRPr="003A43DF">
        <w:t>gravità</w:t>
      </w:r>
      <w:r w:rsidRPr="003A43DF">
        <w:rPr>
          <w:spacing w:val="43"/>
        </w:rPr>
        <w:t xml:space="preserve"> </w:t>
      </w:r>
      <w:r w:rsidRPr="003A43DF">
        <w:t>e</w:t>
      </w:r>
      <w:r w:rsidRPr="003A43DF">
        <w:rPr>
          <w:spacing w:val="42"/>
        </w:rPr>
        <w:t xml:space="preserve"> </w:t>
      </w:r>
      <w:r w:rsidRPr="003A43DF">
        <w:t>la</w:t>
      </w:r>
      <w:r w:rsidRPr="003A43DF">
        <w:rPr>
          <w:spacing w:val="39"/>
        </w:rPr>
        <w:t xml:space="preserve"> </w:t>
      </w:r>
      <w:r w:rsidRPr="003A43DF">
        <w:t>frequenza</w:t>
      </w:r>
      <w:r w:rsidRPr="003A43DF">
        <w:rPr>
          <w:spacing w:val="42"/>
        </w:rPr>
        <w:t xml:space="preserve"> </w:t>
      </w:r>
      <w:r w:rsidRPr="003A43DF">
        <w:t>delle</w:t>
      </w:r>
      <w:r w:rsidRPr="003A43DF">
        <w:rPr>
          <w:spacing w:val="41"/>
        </w:rPr>
        <w:t xml:space="preserve"> </w:t>
      </w:r>
      <w:r w:rsidRPr="003A43DF">
        <w:t>infrazioni</w:t>
      </w:r>
      <w:r w:rsidRPr="003A43DF">
        <w:rPr>
          <w:spacing w:val="41"/>
        </w:rPr>
        <w:t xml:space="preserve"> </w:t>
      </w:r>
      <w:r w:rsidRPr="003A43DF">
        <w:t>debitamente</w:t>
      </w:r>
      <w:r w:rsidRPr="003A43DF">
        <w:rPr>
          <w:spacing w:val="40"/>
        </w:rPr>
        <w:t xml:space="preserve"> </w:t>
      </w:r>
      <w:r w:rsidRPr="003A43DF">
        <w:t>accertate</w:t>
      </w:r>
      <w:r w:rsidRPr="003A43DF">
        <w:rPr>
          <w:spacing w:val="41"/>
        </w:rPr>
        <w:t xml:space="preserve"> </w:t>
      </w:r>
      <w:r w:rsidRPr="003A43DF">
        <w:t>o</w:t>
      </w:r>
      <w:r w:rsidRPr="003A43DF">
        <w:rPr>
          <w:spacing w:val="1"/>
        </w:rPr>
        <w:t xml:space="preserve"> </w:t>
      </w:r>
      <w:r w:rsidRPr="003A43DF">
        <w:t>contestate</w:t>
      </w:r>
      <w:r w:rsidRPr="003A43DF">
        <w:rPr>
          <w:spacing w:val="-1"/>
        </w:rPr>
        <w:t xml:space="preserve"> </w:t>
      </w:r>
      <w:r w:rsidRPr="003A43DF">
        <w:t>compromettano</w:t>
      </w:r>
      <w:r w:rsidRPr="003A43DF">
        <w:rPr>
          <w:spacing w:val="1"/>
        </w:rPr>
        <w:t xml:space="preserve"> </w:t>
      </w:r>
      <w:r w:rsidRPr="003A43DF">
        <w:t>il</w:t>
      </w:r>
      <w:r w:rsidRPr="003A43DF">
        <w:rPr>
          <w:spacing w:val="-1"/>
        </w:rPr>
        <w:t xml:space="preserve"> </w:t>
      </w:r>
      <w:r w:rsidRPr="003A43DF">
        <w:t>regolare svolgimento del servizio stesso;</w:t>
      </w:r>
    </w:p>
    <w:p w:rsidR="00D066A0" w:rsidRPr="003A43DF" w:rsidRDefault="00D066A0" w:rsidP="00D066A0">
      <w:pPr>
        <w:pStyle w:val="Paragrafoelenco"/>
        <w:numPr>
          <w:ilvl w:val="1"/>
          <w:numId w:val="12"/>
        </w:numPr>
        <w:tabs>
          <w:tab w:val="left" w:pos="388"/>
        </w:tabs>
        <w:spacing w:line="229" w:lineRule="exact"/>
        <w:ind w:left="388" w:hanging="113"/>
        <w:jc w:val="left"/>
      </w:pPr>
      <w:r w:rsidRPr="003A43DF">
        <w:t>contravvenzione</w:t>
      </w:r>
      <w:r w:rsidRPr="003A43DF">
        <w:rPr>
          <w:spacing w:val="-5"/>
        </w:rPr>
        <w:t xml:space="preserve"> </w:t>
      </w:r>
      <w:r w:rsidRPr="003A43DF">
        <w:t>a</w:t>
      </w:r>
      <w:r w:rsidRPr="003A43DF">
        <w:rPr>
          <w:spacing w:val="-6"/>
        </w:rPr>
        <w:t xml:space="preserve"> </w:t>
      </w:r>
      <w:r w:rsidRPr="003A43DF">
        <w:t>disposizione</w:t>
      </w:r>
      <w:r w:rsidRPr="003A43DF">
        <w:rPr>
          <w:spacing w:val="-6"/>
        </w:rPr>
        <w:t xml:space="preserve"> </w:t>
      </w:r>
      <w:r w:rsidRPr="003A43DF">
        <w:t>di</w:t>
      </w:r>
      <w:r w:rsidRPr="003A43DF">
        <w:rPr>
          <w:spacing w:val="-8"/>
        </w:rPr>
        <w:t xml:space="preserve"> </w:t>
      </w:r>
      <w:r w:rsidRPr="003A43DF">
        <w:t>polizia</w:t>
      </w:r>
      <w:r w:rsidRPr="003A43DF">
        <w:rPr>
          <w:spacing w:val="-4"/>
        </w:rPr>
        <w:t xml:space="preserve"> </w:t>
      </w:r>
      <w:r w:rsidRPr="003A43DF">
        <w:t>mortuaria,</w:t>
      </w:r>
      <w:r w:rsidRPr="003A43DF">
        <w:rPr>
          <w:spacing w:val="-4"/>
        </w:rPr>
        <w:t xml:space="preserve"> </w:t>
      </w:r>
      <w:r w:rsidRPr="003A43DF">
        <w:t>igiene</w:t>
      </w:r>
      <w:r w:rsidRPr="003A43DF">
        <w:rPr>
          <w:spacing w:val="-1"/>
        </w:rPr>
        <w:t xml:space="preserve"> </w:t>
      </w:r>
      <w:r w:rsidRPr="003A43DF">
        <w:t>pubblica,</w:t>
      </w:r>
      <w:r w:rsidRPr="003A43DF">
        <w:rPr>
          <w:spacing w:val="-4"/>
        </w:rPr>
        <w:t xml:space="preserve"> </w:t>
      </w:r>
      <w:r w:rsidRPr="003A43DF">
        <w:t>igiene</w:t>
      </w:r>
      <w:r w:rsidRPr="003A43DF">
        <w:rPr>
          <w:spacing w:val="-4"/>
        </w:rPr>
        <w:t xml:space="preserve"> </w:t>
      </w:r>
      <w:r w:rsidRPr="003A43DF">
        <w:t>e</w:t>
      </w:r>
      <w:r w:rsidRPr="003A43DF">
        <w:rPr>
          <w:spacing w:val="-6"/>
        </w:rPr>
        <w:t xml:space="preserve"> </w:t>
      </w:r>
      <w:r w:rsidRPr="003A43DF">
        <w:t>sicurezza</w:t>
      </w:r>
      <w:r w:rsidRPr="003A43DF">
        <w:rPr>
          <w:spacing w:val="-7"/>
        </w:rPr>
        <w:t xml:space="preserve"> </w:t>
      </w:r>
      <w:r w:rsidRPr="003A43DF">
        <w:t>sul</w:t>
      </w:r>
      <w:r w:rsidRPr="003A43DF">
        <w:rPr>
          <w:spacing w:val="-7"/>
        </w:rPr>
        <w:t xml:space="preserve"> </w:t>
      </w:r>
      <w:r w:rsidRPr="003A43DF">
        <w:t>luogo</w:t>
      </w:r>
      <w:r w:rsidRPr="003A43DF">
        <w:rPr>
          <w:spacing w:val="-3"/>
        </w:rPr>
        <w:t xml:space="preserve"> </w:t>
      </w:r>
      <w:r w:rsidRPr="003A43DF">
        <w:t>di</w:t>
      </w:r>
      <w:r w:rsidRPr="003A43DF">
        <w:rPr>
          <w:spacing w:val="-8"/>
        </w:rPr>
        <w:t xml:space="preserve"> </w:t>
      </w:r>
      <w:r w:rsidRPr="003A43DF">
        <w:t>lavoro;</w:t>
      </w:r>
    </w:p>
    <w:p w:rsidR="00D066A0" w:rsidRPr="003A43DF" w:rsidRDefault="00D066A0" w:rsidP="00D066A0">
      <w:pPr>
        <w:pStyle w:val="Paragrafoelenco"/>
        <w:numPr>
          <w:ilvl w:val="1"/>
          <w:numId w:val="12"/>
        </w:numPr>
        <w:tabs>
          <w:tab w:val="left" w:pos="388"/>
        </w:tabs>
        <w:spacing w:before="1" w:line="229" w:lineRule="exact"/>
        <w:ind w:left="388" w:hanging="113"/>
        <w:jc w:val="left"/>
      </w:pPr>
      <w:r w:rsidRPr="003A43DF">
        <w:t>ritardo</w:t>
      </w:r>
      <w:r w:rsidRPr="003A43DF">
        <w:rPr>
          <w:spacing w:val="-6"/>
        </w:rPr>
        <w:t xml:space="preserve"> </w:t>
      </w:r>
      <w:r w:rsidRPr="003A43DF">
        <w:t>ingiustificato</w:t>
      </w:r>
      <w:r w:rsidRPr="003A43DF">
        <w:rPr>
          <w:spacing w:val="-6"/>
        </w:rPr>
        <w:t xml:space="preserve"> </w:t>
      </w:r>
      <w:r w:rsidRPr="003A43DF">
        <w:t>dello</w:t>
      </w:r>
      <w:r w:rsidRPr="003A43DF">
        <w:rPr>
          <w:spacing w:val="-6"/>
        </w:rPr>
        <w:t xml:space="preserve"> </w:t>
      </w:r>
      <w:r w:rsidRPr="003A43DF">
        <w:t>svolgimento</w:t>
      </w:r>
      <w:r w:rsidRPr="003A43DF">
        <w:rPr>
          <w:spacing w:val="-6"/>
        </w:rPr>
        <w:t xml:space="preserve"> </w:t>
      </w:r>
      <w:r w:rsidRPr="003A43DF">
        <w:t>di</w:t>
      </w:r>
      <w:r w:rsidRPr="003A43DF">
        <w:rPr>
          <w:spacing w:val="-8"/>
        </w:rPr>
        <w:t xml:space="preserve"> </w:t>
      </w:r>
      <w:r w:rsidRPr="003A43DF">
        <w:t>operazioni</w:t>
      </w:r>
      <w:r w:rsidRPr="003A43DF">
        <w:rPr>
          <w:spacing w:val="-8"/>
        </w:rPr>
        <w:t xml:space="preserve"> </w:t>
      </w:r>
      <w:r w:rsidRPr="003A43DF">
        <w:t>di</w:t>
      </w:r>
      <w:r w:rsidRPr="003A43DF">
        <w:rPr>
          <w:spacing w:val="-8"/>
        </w:rPr>
        <w:t xml:space="preserve"> </w:t>
      </w:r>
      <w:r w:rsidRPr="003A43DF">
        <w:t>inumazione,</w:t>
      </w:r>
      <w:r w:rsidRPr="003A43DF">
        <w:rPr>
          <w:spacing w:val="-7"/>
        </w:rPr>
        <w:t xml:space="preserve"> </w:t>
      </w:r>
      <w:r w:rsidRPr="003A43DF">
        <w:t>esumazione,</w:t>
      </w:r>
      <w:r w:rsidRPr="003A43DF">
        <w:rPr>
          <w:spacing w:val="-6"/>
        </w:rPr>
        <w:t xml:space="preserve"> </w:t>
      </w:r>
      <w:r w:rsidRPr="003A43DF">
        <w:t>tumulazione</w:t>
      </w:r>
      <w:r w:rsidRPr="003A43DF">
        <w:rPr>
          <w:spacing w:val="-7"/>
        </w:rPr>
        <w:t xml:space="preserve"> </w:t>
      </w:r>
      <w:r w:rsidRPr="003A43DF">
        <w:t>ed</w:t>
      </w:r>
      <w:r w:rsidRPr="003A43DF">
        <w:rPr>
          <w:spacing w:val="-6"/>
        </w:rPr>
        <w:t xml:space="preserve"> </w:t>
      </w:r>
      <w:r w:rsidRPr="003A43DF">
        <w:t>estumulazione;</w:t>
      </w:r>
    </w:p>
    <w:p w:rsidR="00D066A0" w:rsidRPr="003A43DF" w:rsidRDefault="00D066A0" w:rsidP="00D066A0">
      <w:pPr>
        <w:pStyle w:val="Paragrafoelenco"/>
        <w:numPr>
          <w:ilvl w:val="1"/>
          <w:numId w:val="12"/>
        </w:numPr>
        <w:tabs>
          <w:tab w:val="left" w:pos="389"/>
        </w:tabs>
        <w:spacing w:line="229" w:lineRule="exact"/>
        <w:ind w:left="388" w:hanging="114"/>
        <w:jc w:val="left"/>
      </w:pPr>
      <w:r w:rsidRPr="003A43DF">
        <w:t>ripetute</w:t>
      </w:r>
      <w:r w:rsidRPr="003A43DF">
        <w:rPr>
          <w:spacing w:val="-5"/>
        </w:rPr>
        <w:t xml:space="preserve"> </w:t>
      </w:r>
      <w:r w:rsidRPr="003A43DF">
        <w:t>violazioni</w:t>
      </w:r>
      <w:r w:rsidRPr="003A43DF">
        <w:rPr>
          <w:spacing w:val="-7"/>
        </w:rPr>
        <w:t xml:space="preserve"> </w:t>
      </w:r>
      <w:r w:rsidRPr="003A43DF">
        <w:t>degli</w:t>
      </w:r>
      <w:r w:rsidRPr="003A43DF">
        <w:rPr>
          <w:spacing w:val="-5"/>
        </w:rPr>
        <w:t xml:space="preserve"> </w:t>
      </w:r>
      <w:r w:rsidRPr="003A43DF">
        <w:t>ordini</w:t>
      </w:r>
      <w:r w:rsidRPr="003A43DF">
        <w:rPr>
          <w:spacing w:val="-7"/>
        </w:rPr>
        <w:t xml:space="preserve"> </w:t>
      </w:r>
      <w:r w:rsidRPr="003A43DF">
        <w:t>impartiti</w:t>
      </w:r>
      <w:r w:rsidRPr="003A43DF">
        <w:rPr>
          <w:spacing w:val="-7"/>
        </w:rPr>
        <w:t xml:space="preserve"> </w:t>
      </w:r>
      <w:r w:rsidRPr="003A43DF">
        <w:t>dalla</w:t>
      </w:r>
      <w:r w:rsidRPr="003A43DF">
        <w:rPr>
          <w:spacing w:val="-6"/>
        </w:rPr>
        <w:t xml:space="preserve"> </w:t>
      </w:r>
      <w:r w:rsidRPr="003A43DF">
        <w:t>Stazione</w:t>
      </w:r>
      <w:r w:rsidRPr="003A43DF">
        <w:rPr>
          <w:spacing w:val="-5"/>
        </w:rPr>
        <w:t xml:space="preserve"> </w:t>
      </w:r>
      <w:r w:rsidRPr="003A43DF">
        <w:t>appaltante</w:t>
      </w:r>
      <w:r w:rsidRPr="003A43DF">
        <w:rPr>
          <w:spacing w:val="-4"/>
        </w:rPr>
        <w:t xml:space="preserve"> </w:t>
      </w:r>
      <w:r w:rsidRPr="003A43DF">
        <w:t>e</w:t>
      </w:r>
      <w:r w:rsidRPr="003A43DF">
        <w:rPr>
          <w:spacing w:val="-6"/>
        </w:rPr>
        <w:t xml:space="preserve"> </w:t>
      </w:r>
      <w:r w:rsidRPr="003A43DF">
        <w:t>dalle</w:t>
      </w:r>
      <w:r w:rsidRPr="003A43DF">
        <w:rPr>
          <w:spacing w:val="-7"/>
        </w:rPr>
        <w:t xml:space="preserve"> </w:t>
      </w:r>
      <w:r w:rsidRPr="003A43DF">
        <w:t>prescrizioni</w:t>
      </w:r>
      <w:r w:rsidRPr="003A43DF">
        <w:rPr>
          <w:spacing w:val="-7"/>
        </w:rPr>
        <w:t xml:space="preserve"> </w:t>
      </w:r>
      <w:r w:rsidRPr="003A43DF">
        <w:t>del</w:t>
      </w:r>
      <w:r w:rsidRPr="003A43DF">
        <w:rPr>
          <w:spacing w:val="-4"/>
        </w:rPr>
        <w:t xml:space="preserve"> </w:t>
      </w:r>
      <w:r w:rsidRPr="003A43DF">
        <w:t>presente</w:t>
      </w:r>
      <w:r w:rsidRPr="003A43DF">
        <w:rPr>
          <w:spacing w:val="-5"/>
        </w:rPr>
        <w:t xml:space="preserve"> </w:t>
      </w:r>
      <w:r w:rsidRPr="003A43DF">
        <w:t>capitolato.</w:t>
      </w:r>
    </w:p>
    <w:p w:rsidR="00D066A0" w:rsidRPr="003A43DF" w:rsidRDefault="00D066A0" w:rsidP="00D066A0">
      <w:pPr>
        <w:pStyle w:val="Corpotesto"/>
        <w:spacing w:before="3"/>
        <w:ind w:right="337"/>
        <w:rPr>
          <w:sz w:val="22"/>
          <w:szCs w:val="22"/>
        </w:rPr>
      </w:pPr>
      <w:r w:rsidRPr="003A43DF">
        <w:rPr>
          <w:sz w:val="22"/>
          <w:szCs w:val="22"/>
        </w:rPr>
        <w:t>Tali deficienze o negligenze, nonché la frequenza e la gravità, sono parametri decisi e misurati senza possibilità di</w:t>
      </w:r>
      <w:r w:rsidRPr="003A43DF">
        <w:rPr>
          <w:spacing w:val="1"/>
          <w:sz w:val="22"/>
          <w:szCs w:val="22"/>
        </w:rPr>
        <w:t xml:space="preserve"> </w:t>
      </w:r>
      <w:r w:rsidRPr="003A43DF">
        <w:rPr>
          <w:sz w:val="22"/>
          <w:szCs w:val="22"/>
        </w:rPr>
        <w:t>contestazione</w:t>
      </w:r>
      <w:r w:rsidRPr="003A43DF">
        <w:rPr>
          <w:spacing w:val="-3"/>
          <w:sz w:val="22"/>
          <w:szCs w:val="22"/>
        </w:rPr>
        <w:t xml:space="preserve"> </w:t>
      </w:r>
      <w:r w:rsidRPr="003A43DF">
        <w:rPr>
          <w:sz w:val="22"/>
          <w:szCs w:val="22"/>
        </w:rPr>
        <w:t>dalla Stazione appaltante.</w:t>
      </w:r>
    </w:p>
    <w:p w:rsidR="00D066A0" w:rsidRPr="003A43DF" w:rsidRDefault="00D066A0" w:rsidP="00D066A0">
      <w:pPr>
        <w:pStyle w:val="Corpotesto"/>
        <w:spacing w:before="1"/>
        <w:ind w:right="291" w:hanging="1"/>
        <w:rPr>
          <w:sz w:val="22"/>
          <w:szCs w:val="22"/>
        </w:rPr>
      </w:pPr>
      <w:r w:rsidRPr="003A43DF">
        <w:rPr>
          <w:sz w:val="22"/>
          <w:szCs w:val="22"/>
        </w:rPr>
        <w:t>Eventuali danni o spese derivanti al Comune per colpa della ditta, sono a carico di quest’ultima. Nel caso di risoluzione,</w:t>
      </w:r>
      <w:r w:rsidRPr="003A43DF">
        <w:rPr>
          <w:spacing w:val="-47"/>
          <w:sz w:val="22"/>
          <w:szCs w:val="22"/>
        </w:rPr>
        <w:t xml:space="preserve"> </w:t>
      </w:r>
      <w:r w:rsidRPr="003A43DF">
        <w:rPr>
          <w:sz w:val="22"/>
          <w:szCs w:val="22"/>
        </w:rPr>
        <w:t>il Comune potrà valersi con uso gratuito di tutto il materiale di pertinenza dell’impresa, per la continuazione provvisoria</w:t>
      </w:r>
      <w:r w:rsidRPr="003A43DF">
        <w:rPr>
          <w:spacing w:val="-47"/>
          <w:sz w:val="22"/>
          <w:szCs w:val="22"/>
        </w:rPr>
        <w:t xml:space="preserve"> </w:t>
      </w:r>
      <w:r w:rsidRPr="003A43DF">
        <w:rPr>
          <w:sz w:val="22"/>
          <w:szCs w:val="22"/>
        </w:rPr>
        <w:t>del servizio. In tal caso il Comune, qualora il materiale sia in buone condizioni, ha facoltà di avvalersi del diritto di</w:t>
      </w:r>
      <w:r w:rsidRPr="003A43DF">
        <w:rPr>
          <w:spacing w:val="1"/>
          <w:sz w:val="22"/>
          <w:szCs w:val="22"/>
        </w:rPr>
        <w:t xml:space="preserve"> </w:t>
      </w:r>
      <w:r w:rsidRPr="003A43DF">
        <w:rPr>
          <w:sz w:val="22"/>
          <w:szCs w:val="22"/>
        </w:rPr>
        <w:t>acquistarlo dall’impresa:</w:t>
      </w:r>
      <w:r w:rsidRPr="003A43DF">
        <w:rPr>
          <w:spacing w:val="1"/>
          <w:sz w:val="22"/>
          <w:szCs w:val="22"/>
        </w:rPr>
        <w:t xml:space="preserve"> </w:t>
      </w:r>
      <w:r w:rsidRPr="003A43DF">
        <w:rPr>
          <w:sz w:val="22"/>
          <w:szCs w:val="22"/>
        </w:rPr>
        <w:t>il prezzo sarà fissato di comune</w:t>
      </w:r>
      <w:r w:rsidRPr="003A43DF">
        <w:rPr>
          <w:spacing w:val="2"/>
          <w:sz w:val="22"/>
          <w:szCs w:val="22"/>
        </w:rPr>
        <w:t xml:space="preserve"> </w:t>
      </w:r>
      <w:r w:rsidRPr="003A43DF">
        <w:rPr>
          <w:sz w:val="22"/>
          <w:szCs w:val="22"/>
        </w:rPr>
        <w:t>accordo</w:t>
      </w:r>
      <w:r w:rsidRPr="003A43DF">
        <w:rPr>
          <w:spacing w:val="1"/>
          <w:sz w:val="22"/>
          <w:szCs w:val="22"/>
        </w:rPr>
        <w:t xml:space="preserve"> </w:t>
      </w:r>
      <w:r w:rsidRPr="003A43DF">
        <w:rPr>
          <w:sz w:val="22"/>
          <w:szCs w:val="22"/>
        </w:rPr>
        <w:t>tra</w:t>
      </w:r>
      <w:r w:rsidRPr="003A43DF">
        <w:rPr>
          <w:spacing w:val="-1"/>
          <w:sz w:val="22"/>
          <w:szCs w:val="22"/>
        </w:rPr>
        <w:t xml:space="preserve"> </w:t>
      </w:r>
      <w:r w:rsidRPr="003A43DF">
        <w:rPr>
          <w:sz w:val="22"/>
          <w:szCs w:val="22"/>
        </w:rPr>
        <w:t>le</w:t>
      </w:r>
      <w:r w:rsidRPr="003A43DF">
        <w:rPr>
          <w:spacing w:val="-2"/>
          <w:sz w:val="22"/>
          <w:szCs w:val="22"/>
        </w:rPr>
        <w:t xml:space="preserve"> </w:t>
      </w:r>
      <w:r w:rsidRPr="003A43DF">
        <w:rPr>
          <w:sz w:val="22"/>
          <w:szCs w:val="22"/>
        </w:rPr>
        <w:t>parti.</w:t>
      </w:r>
    </w:p>
    <w:p w:rsidR="00D066A0" w:rsidRPr="003A43DF" w:rsidRDefault="00D066A0" w:rsidP="00D066A0">
      <w:pPr>
        <w:pStyle w:val="Corpotesto"/>
        <w:spacing w:before="4"/>
        <w:ind w:right="293"/>
        <w:rPr>
          <w:sz w:val="22"/>
          <w:szCs w:val="22"/>
        </w:rPr>
      </w:pPr>
      <w:r w:rsidRPr="003A43DF">
        <w:rPr>
          <w:sz w:val="22"/>
          <w:szCs w:val="22"/>
        </w:rPr>
        <w:t>La rescissione motivata del contratto viene comunicata all’Impresa con lettera, da notificarsi in via amministrativa, e</w:t>
      </w:r>
      <w:r w:rsidRPr="003A43DF">
        <w:rPr>
          <w:spacing w:val="1"/>
          <w:sz w:val="22"/>
          <w:szCs w:val="22"/>
        </w:rPr>
        <w:t xml:space="preserve"> </w:t>
      </w:r>
      <w:r w:rsidRPr="003A43DF">
        <w:rPr>
          <w:sz w:val="22"/>
          <w:szCs w:val="22"/>
        </w:rPr>
        <w:t>senza azione giudiziale. In conseguenza di questo provvedimento è incamerata la cauzione, salva sempre l’azione per i</w:t>
      </w:r>
      <w:r w:rsidRPr="003A43DF">
        <w:rPr>
          <w:spacing w:val="1"/>
          <w:sz w:val="22"/>
          <w:szCs w:val="22"/>
        </w:rPr>
        <w:t xml:space="preserve"> </w:t>
      </w:r>
      <w:r w:rsidRPr="003A43DF">
        <w:rPr>
          <w:sz w:val="22"/>
          <w:szCs w:val="22"/>
        </w:rPr>
        <w:t>danni</w:t>
      </w:r>
      <w:r w:rsidRPr="003A43DF">
        <w:rPr>
          <w:spacing w:val="-1"/>
          <w:sz w:val="22"/>
          <w:szCs w:val="22"/>
        </w:rPr>
        <w:t xml:space="preserve"> </w:t>
      </w:r>
      <w:r w:rsidRPr="003A43DF">
        <w:rPr>
          <w:sz w:val="22"/>
          <w:szCs w:val="22"/>
        </w:rPr>
        <w:t>derivati al</w:t>
      </w:r>
      <w:r w:rsidRPr="003A43DF">
        <w:rPr>
          <w:spacing w:val="1"/>
          <w:sz w:val="22"/>
          <w:szCs w:val="22"/>
        </w:rPr>
        <w:t xml:space="preserve"> </w:t>
      </w:r>
      <w:r w:rsidRPr="003A43DF">
        <w:rPr>
          <w:sz w:val="22"/>
          <w:szCs w:val="22"/>
        </w:rPr>
        <w:t>Comune dall’anticipata risoluzione</w:t>
      </w:r>
      <w:r w:rsidRPr="003A43DF">
        <w:rPr>
          <w:spacing w:val="-1"/>
          <w:sz w:val="22"/>
          <w:szCs w:val="22"/>
        </w:rPr>
        <w:t xml:space="preserve"> </w:t>
      </w:r>
      <w:r w:rsidRPr="003A43DF">
        <w:rPr>
          <w:sz w:val="22"/>
          <w:szCs w:val="22"/>
        </w:rPr>
        <w:t>del contratto.</w:t>
      </w:r>
    </w:p>
    <w:p w:rsidR="00D066A0" w:rsidRPr="003A43DF" w:rsidRDefault="00D066A0" w:rsidP="00D066A0">
      <w:pPr>
        <w:pStyle w:val="Corpotesto"/>
        <w:spacing w:before="1" w:line="242" w:lineRule="auto"/>
        <w:ind w:right="299"/>
        <w:rPr>
          <w:sz w:val="22"/>
          <w:szCs w:val="22"/>
        </w:rPr>
      </w:pPr>
      <w:r w:rsidRPr="003A43DF">
        <w:rPr>
          <w:sz w:val="22"/>
          <w:szCs w:val="22"/>
        </w:rPr>
        <w:t>Nel caso di rescissione anticipata il Comune ha pure la facoltà di requisire temporaneamente, in tutto o parte, le</w:t>
      </w:r>
      <w:r w:rsidRPr="003A43DF">
        <w:rPr>
          <w:spacing w:val="1"/>
          <w:sz w:val="22"/>
          <w:szCs w:val="22"/>
        </w:rPr>
        <w:t xml:space="preserve"> </w:t>
      </w:r>
      <w:r w:rsidRPr="003A43DF">
        <w:rPr>
          <w:sz w:val="22"/>
          <w:szCs w:val="22"/>
        </w:rPr>
        <w:t>attrezzature</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il relativo</w:t>
      </w:r>
      <w:r w:rsidRPr="003A43DF">
        <w:rPr>
          <w:spacing w:val="1"/>
          <w:sz w:val="22"/>
          <w:szCs w:val="22"/>
        </w:rPr>
        <w:t xml:space="preserve"> </w:t>
      </w:r>
      <w:r w:rsidRPr="003A43DF">
        <w:rPr>
          <w:sz w:val="22"/>
          <w:szCs w:val="22"/>
        </w:rPr>
        <w:t>materiale</w:t>
      </w:r>
      <w:r w:rsidRPr="003A43DF">
        <w:rPr>
          <w:spacing w:val="1"/>
          <w:sz w:val="22"/>
          <w:szCs w:val="22"/>
        </w:rPr>
        <w:t xml:space="preserve"> </w:t>
      </w:r>
      <w:r w:rsidRPr="003A43DF">
        <w:rPr>
          <w:sz w:val="22"/>
          <w:szCs w:val="22"/>
        </w:rPr>
        <w:t>utilizzato</w:t>
      </w:r>
      <w:r w:rsidRPr="003A43DF">
        <w:rPr>
          <w:spacing w:val="1"/>
          <w:sz w:val="22"/>
          <w:szCs w:val="22"/>
        </w:rPr>
        <w:t xml:space="preserve"> </w:t>
      </w:r>
      <w:r w:rsidRPr="003A43DF">
        <w:rPr>
          <w:sz w:val="22"/>
          <w:szCs w:val="22"/>
        </w:rPr>
        <w:t>dall’impresa</w:t>
      </w:r>
      <w:r w:rsidRPr="003A43DF">
        <w:rPr>
          <w:spacing w:val="1"/>
          <w:sz w:val="22"/>
          <w:szCs w:val="22"/>
        </w:rPr>
        <w:t xml:space="preserve"> </w:t>
      </w:r>
      <w:r w:rsidRPr="003A43DF">
        <w:rPr>
          <w:sz w:val="22"/>
          <w:szCs w:val="22"/>
        </w:rPr>
        <w:t>per</w:t>
      </w:r>
      <w:r w:rsidRPr="003A43DF">
        <w:rPr>
          <w:spacing w:val="1"/>
          <w:sz w:val="22"/>
          <w:szCs w:val="22"/>
        </w:rPr>
        <w:t xml:space="preserve"> </w:t>
      </w:r>
      <w:r w:rsidRPr="003A43DF">
        <w:rPr>
          <w:sz w:val="22"/>
          <w:szCs w:val="22"/>
        </w:rPr>
        <w:t>l’esplicazione</w:t>
      </w:r>
      <w:r w:rsidRPr="003A43DF">
        <w:rPr>
          <w:spacing w:val="1"/>
          <w:sz w:val="22"/>
          <w:szCs w:val="22"/>
        </w:rPr>
        <w:t xml:space="preserve"> </w:t>
      </w:r>
      <w:r w:rsidRPr="003A43DF">
        <w:rPr>
          <w:sz w:val="22"/>
          <w:szCs w:val="22"/>
        </w:rPr>
        <w:t>del servizio,</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di avvalersene</w:t>
      </w:r>
      <w:r w:rsidRPr="003A43DF">
        <w:rPr>
          <w:spacing w:val="1"/>
          <w:sz w:val="22"/>
          <w:szCs w:val="22"/>
        </w:rPr>
        <w:t xml:space="preserve"> </w:t>
      </w:r>
      <w:r w:rsidRPr="003A43DF">
        <w:rPr>
          <w:sz w:val="22"/>
          <w:szCs w:val="22"/>
        </w:rPr>
        <w:t>per</w:t>
      </w:r>
      <w:r w:rsidRPr="003A43DF">
        <w:rPr>
          <w:spacing w:val="1"/>
          <w:sz w:val="22"/>
          <w:szCs w:val="22"/>
        </w:rPr>
        <w:t xml:space="preserve"> </w:t>
      </w:r>
      <w:r w:rsidRPr="003A43DF">
        <w:rPr>
          <w:sz w:val="22"/>
          <w:szCs w:val="22"/>
        </w:rPr>
        <w:t>la</w:t>
      </w:r>
      <w:r w:rsidRPr="003A43DF">
        <w:rPr>
          <w:spacing w:val="1"/>
          <w:sz w:val="22"/>
          <w:szCs w:val="22"/>
        </w:rPr>
        <w:t xml:space="preserve"> </w:t>
      </w:r>
      <w:r w:rsidRPr="003A43DF">
        <w:rPr>
          <w:sz w:val="22"/>
          <w:szCs w:val="22"/>
        </w:rPr>
        <w:t>continuazione dello stesso, direttamente o per mezzo di persona o ditta, fino alla scadenza del contratto o quanto meno</w:t>
      </w:r>
      <w:r w:rsidRPr="003A43DF">
        <w:rPr>
          <w:spacing w:val="1"/>
          <w:sz w:val="22"/>
          <w:szCs w:val="22"/>
        </w:rPr>
        <w:t xml:space="preserve"> </w:t>
      </w:r>
      <w:r w:rsidRPr="003A43DF">
        <w:rPr>
          <w:sz w:val="22"/>
          <w:szCs w:val="22"/>
        </w:rPr>
        <w:t>fino al nuovo</w:t>
      </w:r>
      <w:r w:rsidRPr="003A43DF">
        <w:rPr>
          <w:spacing w:val="1"/>
          <w:sz w:val="22"/>
          <w:szCs w:val="22"/>
        </w:rPr>
        <w:t xml:space="preserve"> </w:t>
      </w:r>
      <w:r w:rsidRPr="003A43DF">
        <w:rPr>
          <w:sz w:val="22"/>
          <w:szCs w:val="22"/>
        </w:rPr>
        <w:t>conferimento della gestione</w:t>
      </w:r>
      <w:r w:rsidRPr="003A43DF">
        <w:rPr>
          <w:spacing w:val="3"/>
          <w:sz w:val="22"/>
          <w:szCs w:val="22"/>
        </w:rPr>
        <w:t xml:space="preserve"> </w:t>
      </w:r>
      <w:r w:rsidRPr="003A43DF">
        <w:rPr>
          <w:sz w:val="22"/>
          <w:szCs w:val="22"/>
        </w:rPr>
        <w:t>del</w:t>
      </w:r>
      <w:r w:rsidRPr="003A43DF">
        <w:rPr>
          <w:spacing w:val="-1"/>
          <w:sz w:val="22"/>
          <w:szCs w:val="22"/>
        </w:rPr>
        <w:t xml:space="preserve"> </w:t>
      </w:r>
      <w:r w:rsidRPr="003A43DF">
        <w:rPr>
          <w:sz w:val="22"/>
          <w:szCs w:val="22"/>
        </w:rPr>
        <w:t>servizio.</w:t>
      </w:r>
    </w:p>
    <w:p w:rsidR="00D066A0" w:rsidRPr="003A43DF" w:rsidRDefault="00D066A0" w:rsidP="00D066A0">
      <w:pPr>
        <w:pStyle w:val="Corpotesto"/>
        <w:spacing w:line="242" w:lineRule="auto"/>
        <w:ind w:right="296"/>
        <w:rPr>
          <w:sz w:val="22"/>
          <w:szCs w:val="22"/>
        </w:rPr>
      </w:pPr>
      <w:r w:rsidRPr="003A43DF">
        <w:rPr>
          <w:sz w:val="22"/>
          <w:szCs w:val="22"/>
        </w:rPr>
        <w:t>Il corrispettivo dovuto per la requisizione del solo materiale di consumo (e non delle attrezzature e apprestamenti), in difetto di accordo tra le parti, è stabilito da due periti nominati dalle parti</w:t>
      </w:r>
      <w:r w:rsidRPr="003A43DF">
        <w:rPr>
          <w:spacing w:val="1"/>
          <w:sz w:val="22"/>
          <w:szCs w:val="22"/>
        </w:rPr>
        <w:t xml:space="preserve"> </w:t>
      </w:r>
      <w:r w:rsidRPr="003A43DF">
        <w:rPr>
          <w:sz w:val="22"/>
          <w:szCs w:val="22"/>
        </w:rPr>
        <w:t>stesse, con la facoltà di nominare un terzo perito in caso di mancato accordo. La nomina di questo terzo perito è</w:t>
      </w:r>
      <w:r w:rsidRPr="003A43DF">
        <w:rPr>
          <w:spacing w:val="1"/>
          <w:sz w:val="22"/>
          <w:szCs w:val="22"/>
        </w:rPr>
        <w:t xml:space="preserve"> </w:t>
      </w:r>
      <w:r w:rsidRPr="003A43DF">
        <w:rPr>
          <w:sz w:val="22"/>
          <w:szCs w:val="22"/>
        </w:rPr>
        <w:t>riservata alla competenza e all’accordo dei periti nominati dalle parti in causa, con riserva di attribuirla al presidente del</w:t>
      </w:r>
      <w:r w:rsidRPr="003A43DF">
        <w:rPr>
          <w:spacing w:val="-47"/>
          <w:sz w:val="22"/>
          <w:szCs w:val="22"/>
        </w:rPr>
        <w:t xml:space="preserve"> </w:t>
      </w:r>
      <w:r w:rsidRPr="003A43DF">
        <w:rPr>
          <w:sz w:val="22"/>
          <w:szCs w:val="22"/>
        </w:rPr>
        <w:t>Tribunale</w:t>
      </w:r>
      <w:r w:rsidRPr="003A43DF">
        <w:rPr>
          <w:spacing w:val="-1"/>
          <w:sz w:val="22"/>
          <w:szCs w:val="22"/>
        </w:rPr>
        <w:t xml:space="preserve"> </w:t>
      </w:r>
      <w:r w:rsidRPr="003A43DF">
        <w:rPr>
          <w:sz w:val="22"/>
          <w:szCs w:val="22"/>
        </w:rPr>
        <w:t>di Milano nell’ipotesi di non</w:t>
      </w:r>
      <w:r w:rsidRPr="003A43DF">
        <w:rPr>
          <w:spacing w:val="-2"/>
          <w:sz w:val="22"/>
          <w:szCs w:val="22"/>
        </w:rPr>
        <w:t xml:space="preserve"> </w:t>
      </w:r>
      <w:r w:rsidRPr="003A43DF">
        <w:rPr>
          <w:sz w:val="22"/>
          <w:szCs w:val="22"/>
        </w:rPr>
        <w:t>accordo.</w:t>
      </w:r>
    </w:p>
    <w:p w:rsidR="00D066A0" w:rsidRPr="003A43DF" w:rsidRDefault="00D066A0" w:rsidP="00D066A0">
      <w:pPr>
        <w:pStyle w:val="Corpotesto"/>
        <w:spacing w:line="242" w:lineRule="auto"/>
        <w:ind w:right="296"/>
        <w:rPr>
          <w:sz w:val="22"/>
          <w:szCs w:val="22"/>
        </w:rPr>
      </w:pPr>
      <w:r w:rsidRPr="003A43DF">
        <w:rPr>
          <w:sz w:val="22"/>
          <w:szCs w:val="22"/>
        </w:rPr>
        <w:t>In caso di mancata esecuzione, anche parziale, dei servizi indicati in appalto, o di mancato rispetto dei patti contrattuali,</w:t>
      </w:r>
      <w:r w:rsidRPr="003A43DF">
        <w:rPr>
          <w:spacing w:val="-47"/>
          <w:sz w:val="22"/>
          <w:szCs w:val="22"/>
        </w:rPr>
        <w:t xml:space="preserve"> </w:t>
      </w:r>
      <w:r w:rsidRPr="003A43DF">
        <w:rPr>
          <w:sz w:val="22"/>
          <w:szCs w:val="22"/>
        </w:rPr>
        <w:t>l’Amministrazione Comunale avrà il diritto di incamerare la cauzione e di servirsi per l’eliminazione delle carenze</w:t>
      </w:r>
      <w:r w:rsidRPr="003A43DF">
        <w:rPr>
          <w:spacing w:val="1"/>
          <w:sz w:val="22"/>
          <w:szCs w:val="22"/>
        </w:rPr>
        <w:t xml:space="preserve"> </w:t>
      </w:r>
      <w:r w:rsidRPr="003A43DF">
        <w:rPr>
          <w:sz w:val="22"/>
          <w:szCs w:val="22"/>
        </w:rPr>
        <w:t>rilevate, a suo giudizio, di altre ditte operanti nel settore, ponendo a carico della ditta aggiudicataria tutte le spese e i</w:t>
      </w:r>
      <w:r w:rsidRPr="003A43DF">
        <w:rPr>
          <w:spacing w:val="1"/>
          <w:sz w:val="22"/>
          <w:szCs w:val="22"/>
        </w:rPr>
        <w:t xml:space="preserve"> </w:t>
      </w:r>
      <w:r w:rsidRPr="003A43DF">
        <w:rPr>
          <w:sz w:val="22"/>
          <w:szCs w:val="22"/>
        </w:rPr>
        <w:t>danni</w:t>
      </w:r>
      <w:r w:rsidRPr="003A43DF">
        <w:rPr>
          <w:spacing w:val="-1"/>
          <w:sz w:val="22"/>
          <w:szCs w:val="22"/>
        </w:rPr>
        <w:t xml:space="preserve"> </w:t>
      </w:r>
      <w:r w:rsidRPr="003A43DF">
        <w:rPr>
          <w:sz w:val="22"/>
          <w:szCs w:val="22"/>
        </w:rPr>
        <w:t>conseguenti.</w:t>
      </w:r>
    </w:p>
    <w:p w:rsidR="00D066A0" w:rsidRPr="003A43DF" w:rsidRDefault="001F3F58" w:rsidP="00D066A0">
      <w:pPr>
        <w:ind w:left="275" w:right="116"/>
        <w:jc w:val="both"/>
      </w:pPr>
      <w:r w:rsidRPr="00B9146F">
        <w:rPr>
          <w:b/>
        </w:rPr>
        <w:t>In caso di rescissione</w:t>
      </w:r>
      <w:r>
        <w:rPr>
          <w:b/>
          <w:spacing w:val="50"/>
        </w:rPr>
        <w:t xml:space="preserve"> </w:t>
      </w:r>
      <w:r w:rsidR="00D066A0" w:rsidRPr="003A43DF">
        <w:rPr>
          <w:b/>
        </w:rPr>
        <w:t>del</w:t>
      </w:r>
      <w:r w:rsidR="00D066A0" w:rsidRPr="003A43DF">
        <w:rPr>
          <w:b/>
          <w:spacing w:val="1"/>
        </w:rPr>
        <w:t xml:space="preserve"> </w:t>
      </w:r>
      <w:r w:rsidR="00D066A0" w:rsidRPr="003A43DF">
        <w:rPr>
          <w:b/>
        </w:rPr>
        <w:t xml:space="preserve">contratto e la ditta appaltatrice sarà vincolata, per la durata di tre mesi e </w:t>
      </w:r>
      <w:r w:rsidR="00D066A0" w:rsidRPr="003A43DF">
        <w:rPr>
          <w:b/>
        </w:rPr>
        <w:lastRenderedPageBreak/>
        <w:t>comunque fino alla fine dell’appalto, al</w:t>
      </w:r>
      <w:r w:rsidR="00D066A0" w:rsidRPr="003A43DF">
        <w:rPr>
          <w:b/>
          <w:spacing w:val="1"/>
        </w:rPr>
        <w:t xml:space="preserve"> </w:t>
      </w:r>
      <w:r w:rsidR="00D066A0" w:rsidRPr="003A43DF">
        <w:rPr>
          <w:b/>
        </w:rPr>
        <w:t>pagamento dell’eventuale</w:t>
      </w:r>
      <w:r w:rsidR="00D066A0" w:rsidRPr="003A43DF">
        <w:rPr>
          <w:b/>
          <w:spacing w:val="1"/>
        </w:rPr>
        <w:t xml:space="preserve"> </w:t>
      </w:r>
      <w:r w:rsidR="00D066A0" w:rsidRPr="003A43DF">
        <w:rPr>
          <w:b/>
        </w:rPr>
        <w:t>maggiore</w:t>
      </w:r>
      <w:r w:rsidR="00D066A0" w:rsidRPr="003A43DF">
        <w:rPr>
          <w:b/>
          <w:spacing w:val="1"/>
        </w:rPr>
        <w:t xml:space="preserve"> </w:t>
      </w:r>
      <w:r w:rsidR="00D066A0" w:rsidRPr="003A43DF">
        <w:rPr>
          <w:b/>
        </w:rPr>
        <w:t>prezzo</w:t>
      </w:r>
      <w:r w:rsidR="00D066A0" w:rsidRPr="003A43DF">
        <w:rPr>
          <w:b/>
          <w:spacing w:val="1"/>
        </w:rPr>
        <w:t xml:space="preserve"> </w:t>
      </w:r>
      <w:r w:rsidR="00D066A0" w:rsidRPr="003A43DF">
        <w:rPr>
          <w:b/>
        </w:rPr>
        <w:t>od onere</w:t>
      </w:r>
      <w:r w:rsidR="00D066A0" w:rsidRPr="003A43DF">
        <w:rPr>
          <w:b/>
          <w:spacing w:val="1"/>
        </w:rPr>
        <w:t xml:space="preserve"> </w:t>
      </w:r>
      <w:r w:rsidR="00D066A0" w:rsidRPr="003A43DF">
        <w:rPr>
          <w:b/>
        </w:rPr>
        <w:t>gravato</w:t>
      </w:r>
      <w:r w:rsidR="00D066A0" w:rsidRPr="003A43DF">
        <w:rPr>
          <w:b/>
          <w:spacing w:val="1"/>
        </w:rPr>
        <w:t xml:space="preserve"> </w:t>
      </w:r>
      <w:r w:rsidR="00D066A0" w:rsidRPr="003A43DF">
        <w:rPr>
          <w:b/>
        </w:rPr>
        <w:t>o</w:t>
      </w:r>
      <w:r w:rsidR="00D066A0" w:rsidRPr="003A43DF">
        <w:rPr>
          <w:b/>
          <w:spacing w:val="1"/>
        </w:rPr>
        <w:t xml:space="preserve"> </w:t>
      </w:r>
      <w:r w:rsidR="00D066A0" w:rsidRPr="003A43DF">
        <w:rPr>
          <w:b/>
        </w:rPr>
        <w:t>sopportato</w:t>
      </w:r>
      <w:r w:rsidR="00D066A0" w:rsidRPr="003A43DF">
        <w:rPr>
          <w:b/>
          <w:spacing w:val="1"/>
        </w:rPr>
        <w:t xml:space="preserve"> </w:t>
      </w:r>
      <w:r w:rsidR="00D066A0" w:rsidRPr="003A43DF">
        <w:rPr>
          <w:b/>
        </w:rPr>
        <w:t>dall’Amministrazione</w:t>
      </w:r>
      <w:r w:rsidR="00D066A0" w:rsidRPr="003A43DF">
        <w:rPr>
          <w:b/>
          <w:spacing w:val="1"/>
        </w:rPr>
        <w:t xml:space="preserve"> </w:t>
      </w:r>
      <w:r w:rsidR="00D066A0" w:rsidRPr="003A43DF">
        <w:rPr>
          <w:b/>
        </w:rPr>
        <w:t>per</w:t>
      </w:r>
      <w:r w:rsidR="00D066A0" w:rsidRPr="003A43DF">
        <w:rPr>
          <w:b/>
          <w:spacing w:val="1"/>
        </w:rPr>
        <w:t xml:space="preserve"> </w:t>
      </w:r>
      <w:r w:rsidR="00D066A0" w:rsidRPr="003A43DF">
        <w:rPr>
          <w:b/>
        </w:rPr>
        <w:t>i</w:t>
      </w:r>
      <w:r w:rsidR="00D066A0" w:rsidRPr="003A43DF">
        <w:rPr>
          <w:b/>
          <w:spacing w:val="1"/>
        </w:rPr>
        <w:t xml:space="preserve"> </w:t>
      </w:r>
      <w:r w:rsidR="00D066A0" w:rsidRPr="003A43DF">
        <w:rPr>
          <w:b/>
        </w:rPr>
        <w:t>servizi</w:t>
      </w:r>
      <w:r w:rsidR="00D066A0" w:rsidRPr="003A43DF">
        <w:rPr>
          <w:b/>
          <w:spacing w:val="1"/>
        </w:rPr>
        <w:t xml:space="preserve"> </w:t>
      </w:r>
      <w:r w:rsidR="00D066A0" w:rsidRPr="003A43DF">
        <w:rPr>
          <w:b/>
        </w:rPr>
        <w:t xml:space="preserve">affidati ad altra ditta. </w:t>
      </w:r>
      <w:r w:rsidR="00D066A0" w:rsidRPr="003A43DF">
        <w:t>Qualora l’Appaltatore dovesse dare disdetta al contratto prima della scadenza convenuta, senza</w:t>
      </w:r>
      <w:r w:rsidR="00D066A0" w:rsidRPr="003A43DF">
        <w:rPr>
          <w:spacing w:val="1"/>
        </w:rPr>
        <w:t xml:space="preserve"> </w:t>
      </w:r>
      <w:r w:rsidR="00D066A0" w:rsidRPr="003A43DF">
        <w:t>giustificato</w:t>
      </w:r>
      <w:r w:rsidR="00D066A0" w:rsidRPr="003A43DF">
        <w:rPr>
          <w:spacing w:val="1"/>
        </w:rPr>
        <w:t xml:space="preserve"> </w:t>
      </w:r>
      <w:r w:rsidR="00D066A0" w:rsidRPr="003A43DF">
        <w:t>motivo</w:t>
      </w:r>
      <w:r w:rsidR="00D066A0" w:rsidRPr="003A43DF">
        <w:rPr>
          <w:spacing w:val="1"/>
        </w:rPr>
        <w:t xml:space="preserve"> </w:t>
      </w:r>
      <w:r w:rsidR="00D066A0" w:rsidRPr="003A43DF">
        <w:t>e</w:t>
      </w:r>
      <w:r w:rsidR="00D066A0" w:rsidRPr="003A43DF">
        <w:rPr>
          <w:spacing w:val="1"/>
        </w:rPr>
        <w:t xml:space="preserve"> </w:t>
      </w:r>
      <w:r w:rsidR="00D066A0" w:rsidRPr="003A43DF">
        <w:t>o giusta</w:t>
      </w:r>
      <w:r w:rsidR="00D066A0" w:rsidRPr="003A43DF">
        <w:rPr>
          <w:spacing w:val="1"/>
        </w:rPr>
        <w:t xml:space="preserve"> </w:t>
      </w:r>
      <w:r w:rsidR="00D066A0" w:rsidRPr="003A43DF">
        <w:t>causa,</w:t>
      </w:r>
      <w:r w:rsidR="00D066A0" w:rsidRPr="003A43DF">
        <w:rPr>
          <w:spacing w:val="1"/>
        </w:rPr>
        <w:t xml:space="preserve"> </w:t>
      </w:r>
      <w:r w:rsidR="00D066A0" w:rsidRPr="003A43DF">
        <w:t>l’Amministrazione</w:t>
      </w:r>
      <w:r w:rsidR="00D066A0" w:rsidRPr="003A43DF">
        <w:rPr>
          <w:spacing w:val="1"/>
        </w:rPr>
        <w:t xml:space="preserve"> </w:t>
      </w:r>
      <w:r w:rsidR="00D066A0" w:rsidRPr="003A43DF">
        <w:t>Comunale</w:t>
      </w:r>
      <w:r w:rsidR="00D066A0" w:rsidRPr="003A43DF">
        <w:rPr>
          <w:spacing w:val="1"/>
        </w:rPr>
        <w:t xml:space="preserve"> </w:t>
      </w:r>
      <w:r w:rsidR="00D066A0" w:rsidRPr="003A43DF">
        <w:t>potrà</w:t>
      </w:r>
      <w:r w:rsidR="00D066A0" w:rsidRPr="003A43DF">
        <w:rPr>
          <w:spacing w:val="1"/>
        </w:rPr>
        <w:t xml:space="preserve"> </w:t>
      </w:r>
      <w:r w:rsidR="00D066A0" w:rsidRPr="003A43DF">
        <w:t>rivalersi</w:t>
      </w:r>
      <w:r w:rsidR="00D066A0" w:rsidRPr="003A43DF">
        <w:rPr>
          <w:spacing w:val="1"/>
        </w:rPr>
        <w:t xml:space="preserve"> </w:t>
      </w:r>
      <w:r w:rsidR="00D066A0" w:rsidRPr="003A43DF">
        <w:t>sulla</w:t>
      </w:r>
      <w:r w:rsidR="00D066A0" w:rsidRPr="003A43DF">
        <w:rPr>
          <w:spacing w:val="1"/>
        </w:rPr>
        <w:t xml:space="preserve"> </w:t>
      </w:r>
      <w:r w:rsidR="00D066A0" w:rsidRPr="003A43DF">
        <w:t>cauzione,</w:t>
      </w:r>
      <w:r w:rsidR="00D066A0" w:rsidRPr="003A43DF">
        <w:rPr>
          <w:spacing w:val="1"/>
        </w:rPr>
        <w:t xml:space="preserve"> </w:t>
      </w:r>
      <w:r w:rsidR="00D066A0" w:rsidRPr="003A43DF">
        <w:t>addebitando</w:t>
      </w:r>
      <w:r w:rsidR="00D066A0" w:rsidRPr="003A43DF">
        <w:rPr>
          <w:spacing w:val="1"/>
        </w:rPr>
        <w:t xml:space="preserve"> </w:t>
      </w:r>
      <w:r w:rsidR="00D066A0" w:rsidRPr="003A43DF">
        <w:t>all’inadempiente,</w:t>
      </w:r>
      <w:r w:rsidR="00D066A0" w:rsidRPr="003A43DF">
        <w:rPr>
          <w:spacing w:val="1"/>
        </w:rPr>
        <w:t xml:space="preserve"> </w:t>
      </w:r>
      <w:r w:rsidR="00D066A0" w:rsidRPr="003A43DF">
        <w:t>a</w:t>
      </w:r>
      <w:r w:rsidR="00D066A0" w:rsidRPr="003A43DF">
        <w:rPr>
          <w:spacing w:val="1"/>
        </w:rPr>
        <w:t xml:space="preserve"> </w:t>
      </w:r>
      <w:r w:rsidR="00D066A0" w:rsidRPr="003A43DF">
        <w:t>titolo</w:t>
      </w:r>
      <w:r w:rsidR="00D066A0" w:rsidRPr="003A43DF">
        <w:rPr>
          <w:spacing w:val="50"/>
        </w:rPr>
        <w:t xml:space="preserve"> </w:t>
      </w:r>
      <w:r w:rsidR="00D066A0" w:rsidRPr="003A43DF">
        <w:t>di penale, a maggiore spesa derivante dall’assegnazione provvisoria dei servizi ad altra ditta,</w:t>
      </w:r>
      <w:r w:rsidR="00D066A0" w:rsidRPr="003A43DF">
        <w:rPr>
          <w:spacing w:val="1"/>
        </w:rPr>
        <w:t xml:space="preserve"> </w:t>
      </w:r>
      <w:r w:rsidR="00D066A0" w:rsidRPr="003A43DF">
        <w:t>fino</w:t>
      </w:r>
      <w:r w:rsidR="00D066A0" w:rsidRPr="003A43DF">
        <w:rPr>
          <w:spacing w:val="12"/>
        </w:rPr>
        <w:t xml:space="preserve"> </w:t>
      </w:r>
      <w:r w:rsidR="00D066A0" w:rsidRPr="003A43DF">
        <w:t>alla</w:t>
      </w:r>
      <w:r w:rsidR="00D066A0" w:rsidRPr="003A43DF">
        <w:rPr>
          <w:spacing w:val="15"/>
        </w:rPr>
        <w:t xml:space="preserve"> </w:t>
      </w:r>
      <w:r w:rsidR="00D066A0" w:rsidRPr="003A43DF">
        <w:t>scadenza</w:t>
      </w:r>
      <w:r w:rsidR="00D066A0" w:rsidRPr="003A43DF">
        <w:rPr>
          <w:spacing w:val="15"/>
        </w:rPr>
        <w:t xml:space="preserve"> </w:t>
      </w:r>
      <w:r w:rsidR="00D066A0" w:rsidRPr="003A43DF">
        <w:t>naturale del contratto.</w:t>
      </w:r>
    </w:p>
    <w:p w:rsidR="00D066A0" w:rsidRDefault="00D066A0" w:rsidP="00D066A0">
      <w:pPr>
        <w:pStyle w:val="Corpotesto"/>
        <w:ind w:left="0"/>
        <w:jc w:val="left"/>
        <w:rPr>
          <w:sz w:val="22"/>
          <w:szCs w:val="22"/>
        </w:rPr>
      </w:pPr>
    </w:p>
    <w:p w:rsidR="00F21ED3" w:rsidRPr="003A43DF" w:rsidRDefault="00F21ED3" w:rsidP="00D066A0">
      <w:pPr>
        <w:pStyle w:val="Corpotesto"/>
        <w:ind w:left="0"/>
        <w:jc w:val="left"/>
        <w:rPr>
          <w:sz w:val="22"/>
          <w:szCs w:val="22"/>
        </w:rPr>
      </w:pPr>
    </w:p>
    <w:p w:rsidR="00BE4311" w:rsidRDefault="00D066A0" w:rsidP="00D066A0">
      <w:pPr>
        <w:pStyle w:val="Titolo1"/>
        <w:ind w:left="493" w:right="508"/>
        <w:rPr>
          <w:sz w:val="22"/>
          <w:szCs w:val="22"/>
        </w:rPr>
      </w:pPr>
      <w:r w:rsidRPr="003A43DF">
        <w:rPr>
          <w:sz w:val="22"/>
          <w:szCs w:val="22"/>
        </w:rPr>
        <w:t>ARTICOLO</w:t>
      </w:r>
      <w:r w:rsidRPr="003A43DF">
        <w:rPr>
          <w:spacing w:val="-7"/>
          <w:sz w:val="22"/>
          <w:szCs w:val="22"/>
        </w:rPr>
        <w:t xml:space="preserve"> </w:t>
      </w:r>
      <w:r w:rsidR="00923F31">
        <w:rPr>
          <w:sz w:val="22"/>
          <w:szCs w:val="22"/>
        </w:rPr>
        <w:t>11</w:t>
      </w:r>
      <w:r w:rsidRPr="003A43DF">
        <w:rPr>
          <w:spacing w:val="-7"/>
          <w:sz w:val="22"/>
          <w:szCs w:val="22"/>
        </w:rPr>
        <w:t xml:space="preserve"> </w:t>
      </w:r>
      <w:r w:rsidR="00B95691" w:rsidRPr="003A43DF">
        <w:rPr>
          <w:sz w:val="22"/>
          <w:szCs w:val="22"/>
        </w:rPr>
        <w:t>–</w:t>
      </w:r>
      <w:r w:rsidRPr="003A43DF">
        <w:rPr>
          <w:spacing w:val="-5"/>
          <w:sz w:val="22"/>
          <w:szCs w:val="22"/>
        </w:rPr>
        <w:t xml:space="preserve"> </w:t>
      </w:r>
      <w:r w:rsidR="00B95691" w:rsidRPr="003A43DF">
        <w:rPr>
          <w:spacing w:val="-5"/>
          <w:sz w:val="22"/>
          <w:szCs w:val="22"/>
        </w:rPr>
        <w:t xml:space="preserve">RISERVE – ACCORDO BONARIO E </w:t>
      </w:r>
      <w:r w:rsidRPr="003A43DF">
        <w:rPr>
          <w:sz w:val="22"/>
          <w:szCs w:val="22"/>
        </w:rPr>
        <w:t>DEFINIZIONE</w:t>
      </w:r>
      <w:r w:rsidRPr="003A43DF">
        <w:rPr>
          <w:spacing w:val="-5"/>
          <w:sz w:val="22"/>
          <w:szCs w:val="22"/>
        </w:rPr>
        <w:t xml:space="preserve"> </w:t>
      </w:r>
      <w:r w:rsidRPr="003A43DF">
        <w:rPr>
          <w:sz w:val="22"/>
          <w:szCs w:val="22"/>
        </w:rPr>
        <w:t>DELLE</w:t>
      </w:r>
      <w:r w:rsidRPr="003A43DF">
        <w:rPr>
          <w:spacing w:val="-9"/>
          <w:sz w:val="22"/>
          <w:szCs w:val="22"/>
        </w:rPr>
        <w:t xml:space="preserve"> </w:t>
      </w:r>
      <w:r w:rsidRPr="003A43DF">
        <w:rPr>
          <w:sz w:val="22"/>
          <w:szCs w:val="22"/>
        </w:rPr>
        <w:t xml:space="preserve">CONTROVERSIE </w:t>
      </w:r>
      <w:r w:rsidR="00BE4311">
        <w:rPr>
          <w:sz w:val="22"/>
          <w:szCs w:val="22"/>
        </w:rPr>
        <w:t>–</w:t>
      </w:r>
    </w:p>
    <w:p w:rsidR="00BE4311" w:rsidRDefault="00BE4311" w:rsidP="00D066A0">
      <w:pPr>
        <w:pStyle w:val="Titolo1"/>
        <w:ind w:left="493" w:right="508"/>
        <w:rPr>
          <w:sz w:val="22"/>
          <w:szCs w:val="22"/>
        </w:rPr>
      </w:pPr>
    </w:p>
    <w:p w:rsidR="00BE4311" w:rsidRPr="00F21ED3" w:rsidRDefault="00BE4311" w:rsidP="00BE4311">
      <w:pPr>
        <w:pStyle w:val="Standard"/>
        <w:jc w:val="both"/>
        <w:rPr>
          <w:rFonts w:cs="Times New Roman"/>
          <w:sz w:val="22"/>
          <w:szCs w:val="22"/>
        </w:rPr>
      </w:pPr>
      <w:r w:rsidRPr="00F21ED3">
        <w:rPr>
          <w:rFonts w:cs="Times New Roman"/>
          <w:sz w:val="22"/>
          <w:szCs w:val="22"/>
        </w:rPr>
        <w:t xml:space="preserve">Contestazioni </w:t>
      </w:r>
    </w:p>
    <w:p w:rsidR="00BE4311" w:rsidRPr="00F21ED3" w:rsidRDefault="00BE4311" w:rsidP="00BE4311">
      <w:pPr>
        <w:pStyle w:val="Standard"/>
        <w:jc w:val="both"/>
        <w:rPr>
          <w:rFonts w:cs="Times New Roman"/>
          <w:sz w:val="22"/>
          <w:szCs w:val="22"/>
        </w:rPr>
      </w:pPr>
      <w:r w:rsidRPr="00F21ED3">
        <w:rPr>
          <w:rFonts w:cs="Times New Roman"/>
          <w:sz w:val="22"/>
          <w:szCs w:val="22"/>
        </w:rPr>
        <w:t>Tutte le eccezioni che l’Appaltatore intenda formulare, a qualsiasi titolo, devono essere avanzate mediante comunicazione scritta al Responsabile del Procedimento e debitamente documentate.</w:t>
      </w:r>
    </w:p>
    <w:p w:rsidR="00BE4311" w:rsidRPr="00F21ED3" w:rsidRDefault="00BE4311" w:rsidP="00BE4311">
      <w:pPr>
        <w:pStyle w:val="Standard"/>
        <w:jc w:val="both"/>
        <w:rPr>
          <w:rFonts w:cs="Times New Roman"/>
          <w:sz w:val="22"/>
          <w:szCs w:val="22"/>
        </w:rPr>
      </w:pPr>
      <w:r w:rsidRPr="00F21ED3">
        <w:rPr>
          <w:rFonts w:cs="Times New Roman"/>
          <w:sz w:val="22"/>
          <w:szCs w:val="22"/>
        </w:rPr>
        <w:t>Detta comunicazione deve essere fatta entro tre giorni lavorativi dalla data in cui l’Appaltatore ha avuto notizia del fatto che dà luogo alla contestazione, oppure dal ricevimento del documento dell’Amministrazione Comunale che si intende contestare. La contestazione, ove ciò non sia stato svolto immediatamente, deve essere illustrata e documentata nei dieci giorni successivi. Qualora l’Appaltatore non esplichi le sue doglianze nel modo e nei termini sopra indicati esso decade dal diritto di farle valere.</w:t>
      </w:r>
    </w:p>
    <w:p w:rsidR="00BE4311" w:rsidRPr="00F21ED3" w:rsidRDefault="00BE4311" w:rsidP="00BE4311">
      <w:pPr>
        <w:pStyle w:val="Standard"/>
        <w:jc w:val="both"/>
        <w:rPr>
          <w:rFonts w:cs="Times New Roman"/>
          <w:sz w:val="22"/>
          <w:szCs w:val="22"/>
        </w:rPr>
      </w:pPr>
    </w:p>
    <w:p w:rsidR="00BE4311" w:rsidRPr="00F21ED3" w:rsidRDefault="00BE4311" w:rsidP="00BE4311">
      <w:pPr>
        <w:pStyle w:val="Standard"/>
        <w:jc w:val="both"/>
        <w:rPr>
          <w:rFonts w:cs="Times New Roman"/>
          <w:sz w:val="22"/>
          <w:szCs w:val="22"/>
        </w:rPr>
      </w:pPr>
      <w:r w:rsidRPr="00F21ED3">
        <w:rPr>
          <w:rFonts w:cs="Times New Roman"/>
          <w:sz w:val="22"/>
          <w:szCs w:val="22"/>
        </w:rPr>
        <w:t>Contraddittorio</w:t>
      </w:r>
    </w:p>
    <w:p w:rsidR="00BE4311" w:rsidRPr="00F21ED3" w:rsidRDefault="00BE4311" w:rsidP="00BE4311">
      <w:pPr>
        <w:pStyle w:val="Standard"/>
        <w:jc w:val="both"/>
        <w:rPr>
          <w:rFonts w:cs="Times New Roman"/>
          <w:sz w:val="22"/>
          <w:szCs w:val="22"/>
        </w:rPr>
      </w:pPr>
      <w:r w:rsidRPr="00F21ED3">
        <w:rPr>
          <w:rFonts w:cs="Times New Roman"/>
          <w:sz w:val="22"/>
          <w:szCs w:val="22"/>
        </w:rPr>
        <w:t>Ciascuno dei contraenti può aderire alla richiesta dell’altro di constatare e verbalizzare in contraddittorio qualsiasi situazione o fatto impeditivo verificatosi durante l’esecuzione del Contratto; la richiesta fatta dall’Amministrazione è vincolante per l’Appaltatore.</w:t>
      </w:r>
    </w:p>
    <w:p w:rsidR="00BE4311" w:rsidRPr="00F21ED3" w:rsidRDefault="00BE4311" w:rsidP="00BE4311">
      <w:pPr>
        <w:pStyle w:val="Standard"/>
        <w:jc w:val="both"/>
        <w:rPr>
          <w:rFonts w:cs="Times New Roman"/>
          <w:sz w:val="22"/>
          <w:szCs w:val="22"/>
        </w:rPr>
      </w:pPr>
      <w:r w:rsidRPr="00F21ED3">
        <w:rPr>
          <w:rFonts w:cs="Times New Roman"/>
          <w:sz w:val="22"/>
          <w:szCs w:val="22"/>
        </w:rPr>
        <w:t>In ogni caso la richiesta deve essere avanzata quando la situazione o fatto verificatosi sia in effetti ancora constatabile.</w:t>
      </w:r>
    </w:p>
    <w:p w:rsidR="00BE4311" w:rsidRPr="00F21ED3" w:rsidRDefault="00BE4311" w:rsidP="00BE4311">
      <w:pPr>
        <w:pStyle w:val="Standard"/>
        <w:jc w:val="both"/>
        <w:rPr>
          <w:rFonts w:cs="Times New Roman"/>
          <w:sz w:val="22"/>
          <w:szCs w:val="22"/>
        </w:rPr>
      </w:pPr>
      <w:r w:rsidRPr="00F21ED3">
        <w:rPr>
          <w:rFonts w:cs="Times New Roman"/>
          <w:sz w:val="22"/>
          <w:szCs w:val="22"/>
        </w:rPr>
        <w:t>In caso di mancata richiesta o di richiesta intempestiva da parte dell’Appaltatore le conseguenze derivanti dell’omissione graveranno su quest’ultimo.</w:t>
      </w:r>
    </w:p>
    <w:p w:rsidR="00BE4311" w:rsidRPr="00F21ED3" w:rsidRDefault="00BE4311" w:rsidP="00BE4311">
      <w:pPr>
        <w:pStyle w:val="Standard"/>
        <w:jc w:val="both"/>
        <w:rPr>
          <w:rFonts w:cs="Times New Roman"/>
          <w:sz w:val="22"/>
          <w:szCs w:val="22"/>
        </w:rPr>
      </w:pPr>
      <w:r w:rsidRPr="00F21ED3">
        <w:rPr>
          <w:rFonts w:cs="Times New Roman"/>
          <w:sz w:val="22"/>
          <w:szCs w:val="22"/>
        </w:rPr>
        <w:t>L’Appaltatore deve segnalare, in particolare e tempestivamente, ogni irregolarità riscontrata nell’esecuzione di altre attività che non sono di sua competenza, ma che possono interferire con la sua attività o condizionarla.</w:t>
      </w:r>
    </w:p>
    <w:p w:rsidR="00BE4311" w:rsidRPr="00F21ED3" w:rsidRDefault="00BE4311" w:rsidP="00BE4311">
      <w:pPr>
        <w:pStyle w:val="Standard"/>
        <w:widowControl/>
        <w:suppressAutoHyphens w:val="0"/>
        <w:spacing w:after="160"/>
        <w:jc w:val="both"/>
        <w:rPr>
          <w:rFonts w:cs="Times New Roman"/>
          <w:sz w:val="22"/>
          <w:szCs w:val="22"/>
          <w:shd w:val="clear" w:color="auto" w:fill="FFFF66"/>
        </w:rPr>
      </w:pPr>
    </w:p>
    <w:p w:rsidR="00BE4311" w:rsidRPr="00F21ED3" w:rsidRDefault="00BE4311" w:rsidP="00BE4311">
      <w:pPr>
        <w:pStyle w:val="Standard"/>
        <w:widowControl/>
        <w:suppressAutoHyphens w:val="0"/>
        <w:spacing w:after="160"/>
        <w:jc w:val="both"/>
        <w:rPr>
          <w:rFonts w:cs="Times New Roman"/>
          <w:color w:val="000000"/>
          <w:sz w:val="22"/>
          <w:szCs w:val="22"/>
          <w:shd w:val="clear" w:color="auto" w:fill="F5FDFE"/>
        </w:rPr>
      </w:pPr>
      <w:r w:rsidRPr="00F21ED3">
        <w:rPr>
          <w:rFonts w:cs="Times New Roman"/>
          <w:color w:val="000000"/>
          <w:sz w:val="22"/>
          <w:szCs w:val="22"/>
          <w:shd w:val="clear" w:color="auto" w:fill="F5FDFE"/>
        </w:rPr>
        <w:t>Accordo bonario</w:t>
      </w:r>
    </w:p>
    <w:p w:rsidR="00BE4311" w:rsidRPr="00F21ED3" w:rsidRDefault="00BE4311" w:rsidP="00BE4311">
      <w:pPr>
        <w:pStyle w:val="Standard"/>
        <w:widowControl/>
        <w:suppressAutoHyphens w:val="0"/>
        <w:spacing w:after="160"/>
        <w:jc w:val="both"/>
        <w:rPr>
          <w:rFonts w:cs="Times New Roman"/>
        </w:rPr>
      </w:pPr>
      <w:r w:rsidRPr="00F21ED3">
        <w:rPr>
          <w:rFonts w:cs="Times New Roman"/>
          <w:color w:val="000000"/>
          <w:sz w:val="22"/>
          <w:szCs w:val="22"/>
          <w:shd w:val="clear" w:color="auto" w:fill="F5FDFE"/>
        </w:rPr>
        <w:t xml:space="preserve">Ai sensi dell’art 210 del </w:t>
      </w:r>
      <w:proofErr w:type="spellStart"/>
      <w:r w:rsidRPr="00F21ED3">
        <w:rPr>
          <w:rFonts w:cs="Times New Roman"/>
          <w:color w:val="000000"/>
          <w:sz w:val="22"/>
          <w:szCs w:val="22"/>
          <w:shd w:val="clear" w:color="auto" w:fill="F5FDFE"/>
        </w:rPr>
        <w:t>D.lgs.vo</w:t>
      </w:r>
      <w:proofErr w:type="spellEnd"/>
      <w:r w:rsidRPr="00F21ED3">
        <w:rPr>
          <w:rFonts w:cs="Times New Roman"/>
          <w:color w:val="000000"/>
          <w:sz w:val="22"/>
          <w:szCs w:val="22"/>
          <w:shd w:val="clear" w:color="auto" w:fill="F5FDFE"/>
        </w:rPr>
        <w:t xml:space="preserve"> 36/2023, qualora in seguito all’iscrizione di contestazioni, l’importo economico dei servizi/forniture comporta variazioni rispetto all’importo contrattuale in misura compresa fra il 5% (cinque per cento) e il 15 % (quindici per cento) di quest’ultimo, si applicano le disposizioni di cui ai commi da 2 a 6 del medesimo articolo del Codice.</w:t>
      </w:r>
    </w:p>
    <w:p w:rsidR="00BE4311" w:rsidRPr="00F21ED3" w:rsidRDefault="00BE4311" w:rsidP="00BE4311">
      <w:pPr>
        <w:pStyle w:val="Standard"/>
        <w:widowControl/>
        <w:suppressAutoHyphens w:val="0"/>
        <w:spacing w:after="160"/>
        <w:jc w:val="both"/>
        <w:rPr>
          <w:rFonts w:cs="Times New Roman"/>
        </w:rPr>
      </w:pPr>
      <w:r w:rsidRPr="00F21ED3">
        <w:rPr>
          <w:rFonts w:cs="Times New Roman"/>
          <w:color w:val="000000"/>
          <w:sz w:val="22"/>
          <w:szCs w:val="22"/>
          <w:shd w:val="clear" w:color="auto" w:fill="F5FDFE"/>
        </w:rPr>
        <w:t>Il R.U.P. deve valutare immediatamente l’ammissibilità di massima delle contestazioni, la loro non manifesta infondatezza e la non imputabilità a maggiori servizi/forniture per i quali sia necessaria una variante in corso d’opera ai sensi dell’articolo 1</w:t>
      </w:r>
      <w:r w:rsidR="00D63FD2">
        <w:rPr>
          <w:rFonts w:cs="Times New Roman"/>
          <w:color w:val="000000"/>
          <w:sz w:val="22"/>
          <w:szCs w:val="22"/>
          <w:shd w:val="clear" w:color="auto" w:fill="F5FDFE"/>
        </w:rPr>
        <w:t xml:space="preserve">20 del </w:t>
      </w:r>
      <w:proofErr w:type="spellStart"/>
      <w:r w:rsidR="00D63FD2">
        <w:rPr>
          <w:rFonts w:cs="Times New Roman"/>
          <w:color w:val="000000"/>
          <w:sz w:val="22"/>
          <w:szCs w:val="22"/>
          <w:shd w:val="clear" w:color="auto" w:fill="F5FDFE"/>
        </w:rPr>
        <w:t>D.</w:t>
      </w:r>
      <w:r w:rsidR="00D63FD2" w:rsidRPr="003B7FAD">
        <w:rPr>
          <w:rFonts w:cs="Times New Roman"/>
          <w:color w:val="000000"/>
          <w:sz w:val="22"/>
          <w:szCs w:val="22"/>
          <w:shd w:val="clear" w:color="auto" w:fill="F5FDFE"/>
        </w:rPr>
        <w:t>L</w:t>
      </w:r>
      <w:r w:rsidR="00D63FD2" w:rsidRPr="00BE3469">
        <w:rPr>
          <w:rFonts w:cs="Times New Roman"/>
          <w:color w:val="000000"/>
          <w:sz w:val="22"/>
          <w:szCs w:val="22"/>
          <w:shd w:val="clear" w:color="auto" w:fill="F5FDFE"/>
        </w:rPr>
        <w:t>gs</w:t>
      </w:r>
      <w:proofErr w:type="spellEnd"/>
      <w:r w:rsidR="00D63FD2" w:rsidRPr="00BE3469">
        <w:rPr>
          <w:rFonts w:cs="Times New Roman"/>
          <w:color w:val="000000"/>
          <w:sz w:val="22"/>
          <w:szCs w:val="22"/>
          <w:shd w:val="clear" w:color="auto" w:fill="F5FDFE"/>
        </w:rPr>
        <w:t xml:space="preserve"> 36/2023</w:t>
      </w:r>
      <w:r w:rsidRPr="00BE3469">
        <w:rPr>
          <w:rFonts w:cs="Times New Roman"/>
          <w:color w:val="000000"/>
          <w:sz w:val="22"/>
          <w:szCs w:val="22"/>
          <w:shd w:val="clear" w:color="auto" w:fill="F5FDFE"/>
        </w:rPr>
        <w:t>,</w:t>
      </w:r>
      <w:r w:rsidRPr="003B7FAD">
        <w:rPr>
          <w:rFonts w:cs="Times New Roman"/>
          <w:color w:val="000000"/>
          <w:sz w:val="22"/>
          <w:szCs w:val="22"/>
          <w:shd w:val="clear" w:color="auto" w:fill="F5FDFE"/>
        </w:rPr>
        <w:t xml:space="preserve"> il tutto</w:t>
      </w:r>
      <w:r w:rsidRPr="00F21ED3">
        <w:rPr>
          <w:rFonts w:cs="Times New Roman"/>
          <w:color w:val="000000"/>
          <w:sz w:val="22"/>
          <w:szCs w:val="22"/>
          <w:shd w:val="clear" w:color="auto" w:fill="F5FDFE"/>
        </w:rPr>
        <w:t xml:space="preserve"> anche ai fini dell’effettivo raggiungimento della predetta misura percentuale.</w:t>
      </w:r>
    </w:p>
    <w:p w:rsidR="00BE4311" w:rsidRPr="00F21ED3" w:rsidRDefault="00BE4311" w:rsidP="00BE4311">
      <w:pPr>
        <w:pStyle w:val="Standard"/>
        <w:widowControl/>
        <w:suppressAutoHyphens w:val="0"/>
        <w:spacing w:after="160"/>
        <w:jc w:val="both"/>
        <w:rPr>
          <w:rFonts w:cs="Times New Roman"/>
        </w:rPr>
      </w:pPr>
      <w:r w:rsidRPr="00F21ED3">
        <w:rPr>
          <w:rFonts w:cs="Times New Roman"/>
          <w:color w:val="000000"/>
          <w:sz w:val="22"/>
          <w:szCs w:val="22"/>
          <w:shd w:val="clear" w:color="auto" w:fill="F5FDFE"/>
        </w:rPr>
        <w:t>Il DEC dà immediata comunicazione al responsabile unico del procedimento delle contestazioni ricevute, trasmettendo nel più breve tempo possibile una propria relazione riservata.</w:t>
      </w:r>
    </w:p>
    <w:p w:rsidR="00BE4311" w:rsidRPr="00F21ED3" w:rsidRDefault="00BE4311" w:rsidP="00BE4311">
      <w:pPr>
        <w:pStyle w:val="Standard"/>
        <w:widowControl/>
        <w:suppressAutoHyphens w:val="0"/>
        <w:spacing w:after="160"/>
        <w:jc w:val="both"/>
        <w:rPr>
          <w:rFonts w:cs="Times New Roman"/>
        </w:rPr>
      </w:pPr>
      <w:r w:rsidRPr="00F21ED3">
        <w:rPr>
          <w:rFonts w:cs="Times New Roman"/>
          <w:color w:val="000000"/>
          <w:sz w:val="22"/>
          <w:szCs w:val="22"/>
          <w:shd w:val="clear" w:color="auto" w:fill="F5FDFE"/>
        </w:rPr>
        <w:t>Il R.U.P., entro 15 giorni dalla comunicazione di cui al comma 3 dell’art 210  del Codice, acquisita la relazione riservata del DEC e, ove costituito, dell’organo di collaudo, può richiedere alla Camera arbitrale l’indicazione di una lista di cinque esperti aventi competenza specifica in relazione all’oggetto del contratto. Il R.U.P. e l’appaltatore scelgono d’</w:t>
      </w:r>
      <w:proofErr w:type="spellStart"/>
      <w:r w:rsidRPr="00F21ED3">
        <w:rPr>
          <w:rFonts w:cs="Times New Roman"/>
          <w:color w:val="000000"/>
          <w:sz w:val="22"/>
          <w:szCs w:val="22"/>
          <w:shd w:val="clear" w:color="auto" w:fill="F5FDFE"/>
        </w:rPr>
        <w:t>intesa,nell’ambito</w:t>
      </w:r>
      <w:proofErr w:type="spellEnd"/>
      <w:r w:rsidRPr="00F21ED3">
        <w:rPr>
          <w:rFonts w:cs="Times New Roman"/>
          <w:color w:val="000000"/>
          <w:sz w:val="22"/>
          <w:szCs w:val="22"/>
          <w:shd w:val="clear" w:color="auto" w:fill="F5FDFE"/>
        </w:rPr>
        <w:t xml:space="preserve"> della lista, l’esperto incaricato della formulazione della proposta motivata di accordo bonario. In caso di mancata intesa, entro 15(quindici) giorni dalla trasmissione della lista l’esperto è nominato dalla Camera arbitrale che ne fissa anche il compenso. La proposta è formulata dall’esperto entro 90 (novanta) giorni dalla nomina. Qualora il RESPONSABILE DI PROGETTO non richieda la nomina </w:t>
      </w:r>
      <w:r w:rsidRPr="00F21ED3">
        <w:rPr>
          <w:rFonts w:cs="Times New Roman"/>
          <w:color w:val="000000"/>
          <w:sz w:val="22"/>
          <w:szCs w:val="22"/>
          <w:shd w:val="clear" w:color="auto" w:fill="F5FDFE"/>
        </w:rPr>
        <w:lastRenderedPageBreak/>
        <w:t>dell’esperto, la proposta è formulata dal RESPONSABILE DI PROGETTO,  verificata la disponibilità di idonee risorse economiche ,entro 90(novanta) giorni dalla comunicazione di cui all’art 210  comma 3 del Codice.</w:t>
      </w:r>
    </w:p>
    <w:p w:rsidR="00BE4311" w:rsidRPr="00F21ED3" w:rsidRDefault="00BE4311" w:rsidP="00BE4311">
      <w:pPr>
        <w:pStyle w:val="Standard"/>
        <w:widowControl/>
        <w:suppressAutoHyphens w:val="0"/>
        <w:spacing w:after="160"/>
        <w:jc w:val="both"/>
        <w:rPr>
          <w:rFonts w:cs="Times New Roman"/>
        </w:rPr>
      </w:pPr>
      <w:r w:rsidRPr="00F21ED3">
        <w:rPr>
          <w:rFonts w:cs="Times New Roman"/>
          <w:color w:val="000000"/>
          <w:sz w:val="22"/>
          <w:szCs w:val="22"/>
          <w:shd w:val="clear" w:color="auto" w:fill="F5FDFE"/>
        </w:rPr>
        <w:t>La proposta che è trasmessa al dirigente competente della stazione appaltante e al soggetto che ha formulato le riserve. Se la proposta è accettata dalle parti entro quarantacinque giorni dal suo ricevimento, l'accordo bonario è concluso ed è redatto verbale sottoscritto dalle parti. L'accordo ha natura di transazione. Sulla somma riconosciuta in sede di accordo bonario sono dovuti gli interessi al tasso legale a decorrere dal sessantesimo giorno successivo alla data di accettazione dell'accordo bonario da parte della stazione appaltante. In caso di rifiuto della proposta da parte del soggetto che ha formulato le riserve ovvero di inutile decorso del termine di cui al secondo periodo, può essere adito il giudice ordinario.</w:t>
      </w:r>
    </w:p>
    <w:p w:rsidR="00D066A0" w:rsidRPr="003A43DF" w:rsidRDefault="00D066A0" w:rsidP="00D066A0">
      <w:pPr>
        <w:pStyle w:val="Titolo1"/>
        <w:ind w:left="493" w:right="508"/>
        <w:rPr>
          <w:sz w:val="22"/>
          <w:szCs w:val="22"/>
        </w:rPr>
      </w:pPr>
      <w:r w:rsidRPr="003A43DF">
        <w:rPr>
          <w:sz w:val="22"/>
          <w:szCs w:val="22"/>
        </w:rPr>
        <w:t xml:space="preserve"> </w:t>
      </w:r>
    </w:p>
    <w:p w:rsidR="00D066A0" w:rsidRPr="003A43DF" w:rsidRDefault="00D066A0" w:rsidP="00D066A0">
      <w:pPr>
        <w:pStyle w:val="Corpotesto"/>
        <w:spacing w:before="8"/>
        <w:ind w:left="0"/>
        <w:jc w:val="left"/>
        <w:rPr>
          <w:b/>
          <w:sz w:val="22"/>
          <w:szCs w:val="22"/>
        </w:rPr>
      </w:pPr>
    </w:p>
    <w:p w:rsidR="00D066A0" w:rsidRPr="003A43DF" w:rsidRDefault="00D066A0" w:rsidP="00F21ED3">
      <w:pPr>
        <w:pStyle w:val="Standard"/>
        <w:spacing w:line="360" w:lineRule="auto"/>
        <w:jc w:val="both"/>
        <w:rPr>
          <w:rFonts w:cs="Times New Roman"/>
          <w:sz w:val="22"/>
          <w:szCs w:val="22"/>
          <w:shd w:val="clear" w:color="auto" w:fill="FFFFFF"/>
        </w:rPr>
      </w:pPr>
      <w:r w:rsidRPr="003A43DF">
        <w:rPr>
          <w:rFonts w:cs="Times New Roman"/>
          <w:sz w:val="22"/>
          <w:szCs w:val="22"/>
          <w:shd w:val="clear" w:color="auto" w:fill="FFFFFF"/>
        </w:rPr>
        <w:t xml:space="preserve">Ai sensi dell’articolo </w:t>
      </w:r>
      <w:r w:rsidR="00BE4311" w:rsidRPr="003A43DF">
        <w:rPr>
          <w:rFonts w:cs="Times New Roman"/>
          <w:sz w:val="22"/>
          <w:szCs w:val="22"/>
          <w:shd w:val="clear" w:color="auto" w:fill="FFFFFF"/>
        </w:rPr>
        <w:t>2</w:t>
      </w:r>
      <w:r w:rsidR="00BE4311">
        <w:rPr>
          <w:rFonts w:cs="Times New Roman"/>
          <w:sz w:val="22"/>
          <w:szCs w:val="22"/>
          <w:shd w:val="clear" w:color="auto" w:fill="FFFFFF"/>
        </w:rPr>
        <w:t xml:space="preserve">11 </w:t>
      </w:r>
      <w:r w:rsidRPr="003A43DF">
        <w:rPr>
          <w:rFonts w:cs="Times New Roman"/>
          <w:sz w:val="22"/>
          <w:szCs w:val="22"/>
          <w:shd w:val="clear" w:color="auto" w:fill="FFFFFF"/>
        </w:rPr>
        <w:t xml:space="preserve">del </w:t>
      </w:r>
      <w:r w:rsidR="00BE4311">
        <w:rPr>
          <w:rFonts w:cs="Times New Roman"/>
          <w:sz w:val="22"/>
          <w:szCs w:val="22"/>
          <w:shd w:val="clear" w:color="auto" w:fill="FFFFFF"/>
        </w:rPr>
        <w:t>CODICE</w:t>
      </w:r>
      <w:r w:rsidRPr="003A43DF">
        <w:rPr>
          <w:rFonts w:cs="Times New Roman"/>
          <w:sz w:val="22"/>
          <w:szCs w:val="22"/>
          <w:shd w:val="clear" w:color="auto" w:fill="FFFFFF"/>
        </w:rPr>
        <w:t>, anche al di fuori dei casi in cui è previsto il ricorso all’accordo bonario ai sensi dei commi precedenti, le controversie relative a diritti soggettivi derivanti dall'esecuzione del contratto possono sempre essere risolte mediante atto di transazione, in forma scritta a pena di nullità, nel rispetto del codice civile, solo ed esclusivamente nell’ipotesi in cui non risulti possibile esperire altri rimedi alternativi.</w:t>
      </w:r>
    </w:p>
    <w:p w:rsidR="00D066A0" w:rsidRPr="003A43DF" w:rsidRDefault="00D066A0" w:rsidP="00D066A0">
      <w:pPr>
        <w:pStyle w:val="Standard"/>
        <w:spacing w:line="360" w:lineRule="auto"/>
        <w:jc w:val="both"/>
        <w:rPr>
          <w:rFonts w:cs="Times New Roman"/>
          <w:sz w:val="22"/>
          <w:szCs w:val="22"/>
          <w:shd w:val="clear" w:color="auto" w:fill="FFFFFF"/>
        </w:rPr>
      </w:pPr>
      <w:r w:rsidRPr="003A43DF">
        <w:rPr>
          <w:rFonts w:cs="Times New Roman"/>
          <w:sz w:val="22"/>
          <w:szCs w:val="22"/>
          <w:shd w:val="clear" w:color="auto" w:fill="FFFFFF"/>
        </w:rPr>
        <w:t>6.Nelle more della risoluzione delle controversi e l’appaltatore non può comunque rallentare o sospendere i servizi/forniture, né rifiutarsi di eseguire gli ordini impartiti dall’amministrazione committente.</w:t>
      </w:r>
    </w:p>
    <w:p w:rsidR="00D066A0" w:rsidRPr="003A43DF" w:rsidRDefault="00D066A0" w:rsidP="00F21ED3">
      <w:pPr>
        <w:pStyle w:val="Standard"/>
        <w:spacing w:line="360" w:lineRule="auto"/>
        <w:jc w:val="both"/>
        <w:rPr>
          <w:rFonts w:cs="Times New Roman"/>
          <w:sz w:val="22"/>
          <w:szCs w:val="22"/>
          <w:shd w:val="clear" w:color="auto" w:fill="FFFFFF"/>
        </w:rPr>
      </w:pPr>
      <w:r w:rsidRPr="003A43DF">
        <w:rPr>
          <w:rFonts w:cs="Times New Roman"/>
          <w:sz w:val="22"/>
          <w:szCs w:val="22"/>
          <w:shd w:val="clear" w:color="auto" w:fill="FFFFFF"/>
        </w:rPr>
        <w:t xml:space="preserve">Ove non si proceda all’accordo bonario e l’appaltatore confermi le riserve, la definizione di tutte le controversie derivanti dall'esecuzione del contratto è devoluta al Tribunale ordinario competente presso il Foro di </w:t>
      </w:r>
      <w:r w:rsidR="001D0A99" w:rsidRPr="003A43DF">
        <w:rPr>
          <w:rFonts w:cs="Times New Roman"/>
          <w:sz w:val="22"/>
          <w:szCs w:val="22"/>
          <w:shd w:val="clear" w:color="auto" w:fill="FFFFFF"/>
        </w:rPr>
        <w:t xml:space="preserve">Milano </w:t>
      </w:r>
      <w:r w:rsidRPr="003A43DF">
        <w:rPr>
          <w:rFonts w:cs="Times New Roman"/>
          <w:sz w:val="22"/>
          <w:szCs w:val="22"/>
          <w:shd w:val="clear" w:color="auto" w:fill="FFFFFF"/>
        </w:rPr>
        <w:t>ed è esclusa la competenza arbitrale.</w:t>
      </w:r>
    </w:p>
    <w:p w:rsidR="00D066A0" w:rsidRPr="003A43DF" w:rsidRDefault="00D066A0" w:rsidP="00F21ED3">
      <w:pPr>
        <w:pStyle w:val="Standard"/>
        <w:widowControl/>
        <w:autoSpaceDE w:val="0"/>
        <w:spacing w:line="360" w:lineRule="auto"/>
        <w:jc w:val="both"/>
        <w:rPr>
          <w:rFonts w:eastAsia="Times New Roman" w:cs="Times New Roman"/>
          <w:sz w:val="22"/>
          <w:szCs w:val="22"/>
          <w:shd w:val="clear" w:color="auto" w:fill="FFFFFF"/>
          <w:lang w:bidi="ar-SA"/>
        </w:rPr>
      </w:pPr>
      <w:r w:rsidRPr="003A43DF">
        <w:rPr>
          <w:rFonts w:eastAsia="Times New Roman" w:cs="Times New Roman"/>
          <w:sz w:val="22"/>
          <w:szCs w:val="22"/>
          <w:shd w:val="clear" w:color="auto" w:fill="FFFFFF"/>
          <w:lang w:bidi="ar-SA"/>
        </w:rPr>
        <w:t>La decisione sulla controversia dispone anche in ordine all’entità delle spese di giudizio e alla loro imputazione alle parti, in relazione agli importi accertati, al numero e alla complessità delle questioni</w:t>
      </w:r>
    </w:p>
    <w:p w:rsidR="00D066A0" w:rsidRPr="003A43DF" w:rsidRDefault="00D066A0" w:rsidP="00004A37">
      <w:pPr>
        <w:pStyle w:val="Textbody"/>
        <w:spacing w:line="360" w:lineRule="auto"/>
        <w:jc w:val="both"/>
        <w:rPr>
          <w:rFonts w:eastAsia="Arial" w:cs="Times New Roman"/>
          <w:sz w:val="22"/>
          <w:szCs w:val="22"/>
          <w:shd w:val="clear" w:color="auto" w:fill="FFFFFF"/>
        </w:rPr>
      </w:pPr>
    </w:p>
    <w:p w:rsidR="00D066A0" w:rsidRPr="003A43DF" w:rsidRDefault="00D066A0" w:rsidP="00D066A0">
      <w:pPr>
        <w:pStyle w:val="Titolo1"/>
        <w:ind w:left="493" w:right="503"/>
        <w:rPr>
          <w:sz w:val="22"/>
          <w:szCs w:val="22"/>
        </w:rPr>
      </w:pPr>
      <w:r w:rsidRPr="003A43DF">
        <w:rPr>
          <w:sz w:val="22"/>
          <w:szCs w:val="22"/>
        </w:rPr>
        <w:t>ARTICOLO</w:t>
      </w:r>
      <w:r w:rsidRPr="003A43DF">
        <w:rPr>
          <w:spacing w:val="-8"/>
          <w:sz w:val="22"/>
          <w:szCs w:val="22"/>
        </w:rPr>
        <w:t xml:space="preserve"> </w:t>
      </w:r>
      <w:r w:rsidR="00B63F6C">
        <w:rPr>
          <w:sz w:val="22"/>
          <w:szCs w:val="22"/>
        </w:rPr>
        <w:t>12</w:t>
      </w:r>
      <w:r w:rsidRPr="003A43DF">
        <w:rPr>
          <w:spacing w:val="-4"/>
          <w:sz w:val="22"/>
          <w:szCs w:val="22"/>
        </w:rPr>
        <w:t xml:space="preserve"> </w:t>
      </w:r>
      <w:r w:rsidRPr="003A43DF">
        <w:rPr>
          <w:sz w:val="22"/>
          <w:szCs w:val="22"/>
        </w:rPr>
        <w:t>-</w:t>
      </w:r>
      <w:r w:rsidRPr="003A43DF">
        <w:rPr>
          <w:spacing w:val="-5"/>
          <w:sz w:val="22"/>
          <w:szCs w:val="22"/>
        </w:rPr>
        <w:t xml:space="preserve"> </w:t>
      </w:r>
      <w:r w:rsidRPr="003A43DF">
        <w:rPr>
          <w:sz w:val="22"/>
          <w:szCs w:val="22"/>
        </w:rPr>
        <w:t>CORRISPETTIVI</w:t>
      </w:r>
    </w:p>
    <w:p w:rsidR="00D066A0" w:rsidRPr="003A43DF" w:rsidRDefault="00D066A0" w:rsidP="00D066A0">
      <w:pPr>
        <w:pStyle w:val="Corpotesto"/>
        <w:spacing w:before="10"/>
        <w:ind w:left="0"/>
        <w:jc w:val="left"/>
        <w:rPr>
          <w:b/>
          <w:sz w:val="22"/>
          <w:szCs w:val="22"/>
        </w:rPr>
      </w:pPr>
    </w:p>
    <w:p w:rsidR="00D066A0" w:rsidRPr="003A43DF" w:rsidRDefault="00D066A0" w:rsidP="00D066A0">
      <w:pPr>
        <w:pStyle w:val="Corpotesto"/>
        <w:ind w:right="296"/>
        <w:rPr>
          <w:sz w:val="22"/>
          <w:szCs w:val="22"/>
        </w:rPr>
      </w:pPr>
      <w:r w:rsidRPr="003A43DF">
        <w:rPr>
          <w:sz w:val="22"/>
          <w:szCs w:val="22"/>
        </w:rPr>
        <w:t>La somma versata dall’Amministrazione all’aggiudicatario, che si intende accettata dall’impresa appaltatrice in base a</w:t>
      </w:r>
      <w:r w:rsidRPr="003A43DF">
        <w:rPr>
          <w:spacing w:val="1"/>
          <w:sz w:val="22"/>
          <w:szCs w:val="22"/>
        </w:rPr>
        <w:t xml:space="preserve"> </w:t>
      </w:r>
      <w:r w:rsidRPr="003A43DF">
        <w:rPr>
          <w:sz w:val="22"/>
          <w:szCs w:val="22"/>
        </w:rPr>
        <w:t>calcoli di sua convenienza e a suo rischio, è fissa e stabilita dal presente appalto e non è oggetto di revisione per tutta la</w:t>
      </w:r>
      <w:r w:rsidRPr="003A43DF">
        <w:rPr>
          <w:spacing w:val="1"/>
          <w:sz w:val="22"/>
          <w:szCs w:val="22"/>
        </w:rPr>
        <w:t xml:space="preserve"> </w:t>
      </w:r>
      <w:r w:rsidRPr="003A43DF">
        <w:rPr>
          <w:sz w:val="22"/>
          <w:szCs w:val="22"/>
        </w:rPr>
        <w:t>durata</w:t>
      </w:r>
      <w:r w:rsidRPr="003A43DF">
        <w:rPr>
          <w:spacing w:val="-1"/>
          <w:sz w:val="22"/>
          <w:szCs w:val="22"/>
        </w:rPr>
        <w:t xml:space="preserve"> </w:t>
      </w:r>
      <w:r w:rsidRPr="003A43DF">
        <w:rPr>
          <w:sz w:val="22"/>
          <w:szCs w:val="22"/>
        </w:rPr>
        <w:t>dell’appalto</w:t>
      </w:r>
      <w:r w:rsidRPr="003A43DF">
        <w:rPr>
          <w:spacing w:val="1"/>
          <w:sz w:val="22"/>
          <w:szCs w:val="22"/>
        </w:rPr>
        <w:t xml:space="preserve"> salvo quanto </w:t>
      </w:r>
      <w:r w:rsidRPr="00B9146F">
        <w:rPr>
          <w:spacing w:val="1"/>
          <w:sz w:val="22"/>
          <w:szCs w:val="22"/>
        </w:rPr>
        <w:t xml:space="preserve">indicato all’art </w:t>
      </w:r>
      <w:r w:rsidR="00B9146F" w:rsidRPr="00B9146F">
        <w:rPr>
          <w:spacing w:val="1"/>
          <w:sz w:val="22"/>
          <w:szCs w:val="22"/>
        </w:rPr>
        <w:t>5</w:t>
      </w:r>
      <w:r w:rsidRPr="00B9146F">
        <w:rPr>
          <w:sz w:val="22"/>
          <w:szCs w:val="22"/>
        </w:rPr>
        <w:t>.</w:t>
      </w:r>
    </w:p>
    <w:p w:rsidR="00FB143C" w:rsidRDefault="00FB143C" w:rsidP="00D066A0">
      <w:pPr>
        <w:pStyle w:val="Titolo1"/>
        <w:ind w:left="493" w:right="505"/>
        <w:rPr>
          <w:sz w:val="22"/>
          <w:szCs w:val="22"/>
        </w:rPr>
      </w:pPr>
    </w:p>
    <w:p w:rsidR="00F21ED3" w:rsidRPr="003A43DF" w:rsidRDefault="00F21ED3" w:rsidP="00D066A0">
      <w:pPr>
        <w:pStyle w:val="Titolo1"/>
        <w:ind w:left="493" w:right="505"/>
        <w:rPr>
          <w:sz w:val="22"/>
          <w:szCs w:val="22"/>
        </w:rPr>
      </w:pPr>
    </w:p>
    <w:p w:rsidR="00D066A0" w:rsidRPr="003A43DF" w:rsidRDefault="00D066A0" w:rsidP="00D066A0">
      <w:pPr>
        <w:pStyle w:val="Titolo1"/>
        <w:ind w:left="493" w:right="505"/>
        <w:rPr>
          <w:sz w:val="22"/>
          <w:szCs w:val="22"/>
        </w:rPr>
      </w:pPr>
      <w:r w:rsidRPr="003A43DF">
        <w:rPr>
          <w:sz w:val="22"/>
          <w:szCs w:val="22"/>
        </w:rPr>
        <w:t>ARTICOLO</w:t>
      </w:r>
      <w:r w:rsidRPr="003A43DF">
        <w:rPr>
          <w:spacing w:val="-4"/>
          <w:sz w:val="22"/>
          <w:szCs w:val="22"/>
        </w:rPr>
        <w:t xml:space="preserve"> </w:t>
      </w:r>
      <w:r w:rsidR="00FB143C" w:rsidRPr="003A43DF">
        <w:rPr>
          <w:sz w:val="22"/>
          <w:szCs w:val="22"/>
        </w:rPr>
        <w:t>1</w:t>
      </w:r>
      <w:r w:rsidR="00B63F6C">
        <w:rPr>
          <w:sz w:val="22"/>
          <w:szCs w:val="22"/>
        </w:rPr>
        <w:t xml:space="preserve">3 </w:t>
      </w:r>
      <w:r w:rsidRPr="003A43DF">
        <w:rPr>
          <w:sz w:val="22"/>
          <w:szCs w:val="22"/>
        </w:rPr>
        <w:t>-</w:t>
      </w:r>
      <w:r w:rsidRPr="003A43DF">
        <w:rPr>
          <w:spacing w:val="-4"/>
          <w:sz w:val="22"/>
          <w:szCs w:val="22"/>
        </w:rPr>
        <w:t xml:space="preserve"> </w:t>
      </w:r>
      <w:r w:rsidRPr="003A43DF">
        <w:rPr>
          <w:sz w:val="22"/>
          <w:szCs w:val="22"/>
        </w:rPr>
        <w:t>PAGAMENTI</w:t>
      </w:r>
      <w:r w:rsidRPr="003A43DF">
        <w:rPr>
          <w:spacing w:val="-5"/>
          <w:sz w:val="22"/>
          <w:szCs w:val="22"/>
        </w:rPr>
        <w:t xml:space="preserve"> </w:t>
      </w:r>
      <w:r w:rsidRPr="003A43DF">
        <w:rPr>
          <w:sz w:val="22"/>
          <w:szCs w:val="22"/>
        </w:rPr>
        <w:t>-</w:t>
      </w:r>
      <w:r w:rsidRPr="003A43DF">
        <w:rPr>
          <w:spacing w:val="-6"/>
          <w:sz w:val="22"/>
          <w:szCs w:val="22"/>
        </w:rPr>
        <w:t xml:space="preserve"> </w:t>
      </w:r>
      <w:r w:rsidRPr="003A43DF">
        <w:rPr>
          <w:sz w:val="22"/>
          <w:szCs w:val="22"/>
        </w:rPr>
        <w:t>MODALITA’</w:t>
      </w:r>
    </w:p>
    <w:p w:rsidR="00D066A0" w:rsidRPr="003A43DF" w:rsidRDefault="00D066A0" w:rsidP="00D066A0">
      <w:pPr>
        <w:pStyle w:val="Corpotesto"/>
        <w:spacing w:before="6"/>
        <w:ind w:left="0"/>
        <w:jc w:val="left"/>
        <w:rPr>
          <w:b/>
          <w:sz w:val="22"/>
          <w:szCs w:val="22"/>
        </w:rPr>
      </w:pPr>
    </w:p>
    <w:p w:rsidR="00D066A0" w:rsidRPr="003A43DF" w:rsidRDefault="00D066A0" w:rsidP="00D066A0">
      <w:pPr>
        <w:pStyle w:val="Corpotesto"/>
        <w:ind w:right="289"/>
        <w:rPr>
          <w:sz w:val="22"/>
          <w:szCs w:val="22"/>
        </w:rPr>
      </w:pPr>
      <w:r w:rsidRPr="003A43DF">
        <w:rPr>
          <w:sz w:val="22"/>
          <w:szCs w:val="22"/>
        </w:rPr>
        <w:t xml:space="preserve">I pagamenti saranno effettuati in </w:t>
      </w:r>
      <w:r w:rsidRPr="00936FD6">
        <w:rPr>
          <w:b/>
          <w:color w:val="0070C0"/>
          <w:sz w:val="22"/>
          <w:szCs w:val="22"/>
        </w:rPr>
        <w:t xml:space="preserve">RATE BIMESTRALI POSTICIPATE </w:t>
      </w:r>
      <w:r w:rsidRPr="003A43DF">
        <w:rPr>
          <w:sz w:val="22"/>
          <w:szCs w:val="22"/>
        </w:rPr>
        <w:t>entro 30 giorni dalla data di fatturazione,</w:t>
      </w:r>
      <w:r w:rsidRPr="003A43DF">
        <w:rPr>
          <w:spacing w:val="1"/>
          <w:sz w:val="22"/>
          <w:szCs w:val="22"/>
        </w:rPr>
        <w:t xml:space="preserve"> </w:t>
      </w:r>
      <w:r w:rsidRPr="003A43DF">
        <w:rPr>
          <w:sz w:val="22"/>
          <w:szCs w:val="22"/>
        </w:rPr>
        <w:t>previa</w:t>
      </w:r>
      <w:r w:rsidRPr="003A43DF">
        <w:rPr>
          <w:spacing w:val="1"/>
          <w:sz w:val="22"/>
          <w:szCs w:val="22"/>
        </w:rPr>
        <w:t xml:space="preserve"> </w:t>
      </w:r>
      <w:r w:rsidRPr="003A43DF">
        <w:rPr>
          <w:sz w:val="22"/>
          <w:szCs w:val="22"/>
        </w:rPr>
        <w:t>presentazione</w:t>
      </w:r>
      <w:r w:rsidRPr="003A43DF">
        <w:rPr>
          <w:spacing w:val="1"/>
          <w:sz w:val="22"/>
          <w:szCs w:val="22"/>
        </w:rPr>
        <w:t xml:space="preserve"> </w:t>
      </w:r>
      <w:r w:rsidRPr="003A43DF">
        <w:rPr>
          <w:sz w:val="22"/>
          <w:szCs w:val="22"/>
        </w:rPr>
        <w:t>di regolari fatture,</w:t>
      </w:r>
      <w:r w:rsidRPr="003A43DF">
        <w:rPr>
          <w:spacing w:val="1"/>
          <w:sz w:val="22"/>
          <w:szCs w:val="22"/>
        </w:rPr>
        <w:t xml:space="preserve"> </w:t>
      </w:r>
      <w:r w:rsidRPr="003A43DF">
        <w:rPr>
          <w:sz w:val="22"/>
          <w:szCs w:val="22"/>
        </w:rPr>
        <w:t>dopo</w:t>
      </w:r>
      <w:r w:rsidRPr="003A43DF">
        <w:rPr>
          <w:spacing w:val="1"/>
          <w:sz w:val="22"/>
          <w:szCs w:val="22"/>
        </w:rPr>
        <w:t xml:space="preserve"> </w:t>
      </w:r>
      <w:r w:rsidRPr="003A43DF">
        <w:rPr>
          <w:sz w:val="22"/>
          <w:szCs w:val="22"/>
        </w:rPr>
        <w:t>che</w:t>
      </w:r>
      <w:r w:rsidRPr="003A43DF">
        <w:rPr>
          <w:spacing w:val="1"/>
          <w:sz w:val="22"/>
          <w:szCs w:val="22"/>
        </w:rPr>
        <w:t xml:space="preserve"> </w:t>
      </w:r>
      <w:r w:rsidRPr="003A43DF">
        <w:rPr>
          <w:sz w:val="22"/>
          <w:szCs w:val="22"/>
        </w:rPr>
        <w:t>il</w:t>
      </w:r>
      <w:r w:rsidR="00357744" w:rsidRPr="003A43DF">
        <w:rPr>
          <w:sz w:val="22"/>
          <w:szCs w:val="22"/>
        </w:rPr>
        <w:t xml:space="preserve"> </w:t>
      </w:r>
      <w:r w:rsidRPr="003A43DF">
        <w:rPr>
          <w:sz w:val="22"/>
          <w:szCs w:val="22"/>
        </w:rPr>
        <w:t>RUP/DEC</w:t>
      </w:r>
      <w:r w:rsidRPr="003A43DF">
        <w:rPr>
          <w:spacing w:val="1"/>
          <w:sz w:val="22"/>
          <w:szCs w:val="22"/>
        </w:rPr>
        <w:t xml:space="preserve"> </w:t>
      </w:r>
      <w:r w:rsidRPr="003A43DF">
        <w:rPr>
          <w:sz w:val="22"/>
          <w:szCs w:val="22"/>
        </w:rPr>
        <w:t>avrà</w:t>
      </w:r>
      <w:r w:rsidRPr="003A43DF">
        <w:rPr>
          <w:spacing w:val="1"/>
          <w:sz w:val="22"/>
          <w:szCs w:val="22"/>
        </w:rPr>
        <w:t xml:space="preserve"> </w:t>
      </w:r>
      <w:r w:rsidRPr="003A43DF">
        <w:rPr>
          <w:sz w:val="22"/>
          <w:szCs w:val="22"/>
        </w:rPr>
        <w:t>effettuato</w:t>
      </w:r>
      <w:r w:rsidRPr="003A43DF">
        <w:rPr>
          <w:spacing w:val="1"/>
          <w:sz w:val="22"/>
          <w:szCs w:val="22"/>
        </w:rPr>
        <w:t xml:space="preserve"> </w:t>
      </w:r>
      <w:r w:rsidRPr="003A43DF">
        <w:rPr>
          <w:sz w:val="22"/>
          <w:szCs w:val="22"/>
        </w:rPr>
        <w:t>i controlli di cui al presente</w:t>
      </w:r>
      <w:r w:rsidRPr="003A43DF">
        <w:rPr>
          <w:spacing w:val="1"/>
          <w:sz w:val="22"/>
          <w:szCs w:val="22"/>
        </w:rPr>
        <w:t xml:space="preserve"> </w:t>
      </w:r>
      <w:r w:rsidRPr="003A43DF">
        <w:rPr>
          <w:sz w:val="22"/>
          <w:szCs w:val="22"/>
        </w:rPr>
        <w:t>Capitolato.</w:t>
      </w:r>
    </w:p>
    <w:p w:rsidR="00D066A0" w:rsidRPr="003A43DF" w:rsidRDefault="00D066A0" w:rsidP="00D066A0">
      <w:pPr>
        <w:pStyle w:val="Corpotesto"/>
        <w:spacing w:before="1" w:line="242" w:lineRule="auto"/>
        <w:ind w:right="286"/>
        <w:rPr>
          <w:sz w:val="22"/>
          <w:szCs w:val="22"/>
        </w:rPr>
      </w:pPr>
      <w:r w:rsidRPr="003A43DF">
        <w:rPr>
          <w:sz w:val="22"/>
          <w:szCs w:val="22"/>
        </w:rPr>
        <w:t>Per il corrispettivo dell’appalto liquidato “a corpo”, sulla base dell’importo offerto in sede di gara, il pagamento del</w:t>
      </w:r>
      <w:r w:rsidRPr="003A43DF">
        <w:rPr>
          <w:spacing w:val="1"/>
          <w:sz w:val="22"/>
          <w:szCs w:val="22"/>
        </w:rPr>
        <w:t xml:space="preserve"> </w:t>
      </w:r>
      <w:r w:rsidRPr="003A43DF">
        <w:rPr>
          <w:sz w:val="22"/>
          <w:szCs w:val="22"/>
        </w:rPr>
        <w:t>corrispettivo sarà effettuato in quote bimestrali posticipate nella misura fissa pari ad 1/6 dell’importo annuale del costo</w:t>
      </w:r>
      <w:r w:rsidRPr="003A43DF">
        <w:rPr>
          <w:spacing w:val="1"/>
          <w:sz w:val="22"/>
          <w:szCs w:val="22"/>
        </w:rPr>
        <w:t xml:space="preserve"> </w:t>
      </w:r>
      <w:r w:rsidRPr="003A43DF">
        <w:rPr>
          <w:sz w:val="22"/>
          <w:szCs w:val="22"/>
        </w:rPr>
        <w:t>del servizio richiesto in sede di offerta; per il corrispettivo dell’appalto liquidato “a misura”, sulla base delle operazioni</w:t>
      </w:r>
      <w:r w:rsidRPr="003A43DF">
        <w:rPr>
          <w:spacing w:val="1"/>
          <w:sz w:val="22"/>
          <w:szCs w:val="22"/>
        </w:rPr>
        <w:t xml:space="preserve"> </w:t>
      </w:r>
      <w:r w:rsidRPr="003A43DF">
        <w:rPr>
          <w:sz w:val="22"/>
          <w:szCs w:val="22"/>
        </w:rPr>
        <w:t>cimiteriali</w:t>
      </w:r>
      <w:r w:rsidRPr="003A43DF">
        <w:rPr>
          <w:spacing w:val="1"/>
          <w:sz w:val="22"/>
          <w:szCs w:val="22"/>
        </w:rPr>
        <w:t xml:space="preserve"> </w:t>
      </w:r>
      <w:r w:rsidRPr="003A43DF">
        <w:rPr>
          <w:sz w:val="22"/>
          <w:szCs w:val="22"/>
        </w:rPr>
        <w:t>realmente effettuate nel</w:t>
      </w:r>
      <w:r w:rsidRPr="003A43DF">
        <w:rPr>
          <w:spacing w:val="1"/>
          <w:sz w:val="22"/>
          <w:szCs w:val="22"/>
        </w:rPr>
        <w:t xml:space="preserve"> </w:t>
      </w:r>
      <w:r w:rsidR="00C11810" w:rsidRPr="003A43DF">
        <w:rPr>
          <w:sz w:val="22"/>
          <w:szCs w:val="22"/>
        </w:rPr>
        <w:t>bi</w:t>
      </w:r>
      <w:r w:rsidRPr="003A43DF">
        <w:rPr>
          <w:sz w:val="22"/>
          <w:szCs w:val="22"/>
        </w:rPr>
        <w:t>mestre in</w:t>
      </w:r>
      <w:r w:rsidRPr="003A43DF">
        <w:rPr>
          <w:spacing w:val="-1"/>
          <w:sz w:val="22"/>
          <w:szCs w:val="22"/>
        </w:rPr>
        <w:t xml:space="preserve"> </w:t>
      </w:r>
      <w:r w:rsidRPr="003A43DF">
        <w:rPr>
          <w:sz w:val="22"/>
          <w:szCs w:val="22"/>
        </w:rPr>
        <w:t>oggetto.</w:t>
      </w:r>
    </w:p>
    <w:p w:rsidR="00D066A0" w:rsidRPr="003A43DF" w:rsidRDefault="00D066A0" w:rsidP="00D066A0">
      <w:pPr>
        <w:pStyle w:val="Corpotesto"/>
        <w:ind w:right="292"/>
        <w:rPr>
          <w:sz w:val="22"/>
          <w:szCs w:val="22"/>
        </w:rPr>
      </w:pPr>
      <w:r w:rsidRPr="003A43DF">
        <w:rPr>
          <w:sz w:val="22"/>
          <w:szCs w:val="22"/>
        </w:rPr>
        <w:t>Ai fini della emissione dello stato di avanzamento dei lavori la Ditta dovrà preventivamente presentare un computo</w:t>
      </w:r>
      <w:r w:rsidRPr="003A43DF">
        <w:rPr>
          <w:spacing w:val="1"/>
          <w:sz w:val="22"/>
          <w:szCs w:val="22"/>
        </w:rPr>
        <w:t xml:space="preserve"> </w:t>
      </w:r>
      <w:r w:rsidRPr="003A43DF">
        <w:rPr>
          <w:sz w:val="22"/>
          <w:szCs w:val="22"/>
        </w:rPr>
        <w:t>riepilogativo</w:t>
      </w:r>
      <w:r w:rsidRPr="003A43DF">
        <w:rPr>
          <w:spacing w:val="-1"/>
          <w:sz w:val="22"/>
          <w:szCs w:val="22"/>
        </w:rPr>
        <w:t xml:space="preserve"> </w:t>
      </w:r>
      <w:r w:rsidRPr="003A43DF">
        <w:rPr>
          <w:sz w:val="22"/>
          <w:szCs w:val="22"/>
        </w:rPr>
        <w:t>progressivo,</w:t>
      </w:r>
      <w:r w:rsidRPr="003A43DF">
        <w:rPr>
          <w:spacing w:val="-1"/>
          <w:sz w:val="22"/>
          <w:szCs w:val="22"/>
        </w:rPr>
        <w:t xml:space="preserve"> </w:t>
      </w:r>
      <w:r w:rsidRPr="003A43DF">
        <w:rPr>
          <w:sz w:val="22"/>
          <w:szCs w:val="22"/>
        </w:rPr>
        <w:t>dei</w:t>
      </w:r>
      <w:r w:rsidRPr="003A43DF">
        <w:rPr>
          <w:spacing w:val="1"/>
          <w:sz w:val="22"/>
          <w:szCs w:val="22"/>
        </w:rPr>
        <w:t xml:space="preserve"> </w:t>
      </w:r>
      <w:r w:rsidRPr="003A43DF">
        <w:rPr>
          <w:sz w:val="22"/>
          <w:szCs w:val="22"/>
        </w:rPr>
        <w:t>servizi “a</w:t>
      </w:r>
      <w:r w:rsidRPr="003A43DF">
        <w:rPr>
          <w:spacing w:val="2"/>
          <w:sz w:val="22"/>
          <w:szCs w:val="22"/>
        </w:rPr>
        <w:t xml:space="preserve"> </w:t>
      </w:r>
      <w:r w:rsidRPr="003A43DF">
        <w:rPr>
          <w:sz w:val="22"/>
          <w:szCs w:val="22"/>
        </w:rPr>
        <w:t>misura”</w:t>
      </w:r>
      <w:r w:rsidRPr="003A43DF">
        <w:rPr>
          <w:spacing w:val="1"/>
          <w:sz w:val="22"/>
          <w:szCs w:val="22"/>
        </w:rPr>
        <w:t xml:space="preserve"> </w:t>
      </w:r>
      <w:r w:rsidRPr="003A43DF">
        <w:rPr>
          <w:sz w:val="22"/>
          <w:szCs w:val="22"/>
        </w:rPr>
        <w:t>svolti</w:t>
      </w:r>
      <w:r w:rsidRPr="003A43DF">
        <w:rPr>
          <w:spacing w:val="-1"/>
          <w:sz w:val="22"/>
          <w:szCs w:val="22"/>
        </w:rPr>
        <w:t xml:space="preserve"> </w:t>
      </w:r>
      <w:r w:rsidRPr="003A43DF">
        <w:rPr>
          <w:sz w:val="22"/>
          <w:szCs w:val="22"/>
        </w:rPr>
        <w:t>sulla</w:t>
      </w:r>
      <w:r w:rsidRPr="003A43DF">
        <w:rPr>
          <w:spacing w:val="-2"/>
          <w:sz w:val="22"/>
          <w:szCs w:val="22"/>
        </w:rPr>
        <w:t xml:space="preserve"> </w:t>
      </w:r>
      <w:r w:rsidRPr="003A43DF">
        <w:rPr>
          <w:sz w:val="22"/>
          <w:szCs w:val="22"/>
        </w:rPr>
        <w:t>base</w:t>
      </w:r>
      <w:r w:rsidRPr="003A43DF">
        <w:rPr>
          <w:spacing w:val="-3"/>
          <w:sz w:val="22"/>
          <w:szCs w:val="22"/>
        </w:rPr>
        <w:t xml:space="preserve"> </w:t>
      </w:r>
      <w:r w:rsidRPr="003A43DF">
        <w:rPr>
          <w:sz w:val="22"/>
          <w:szCs w:val="22"/>
        </w:rPr>
        <w:t>dei</w:t>
      </w:r>
      <w:r w:rsidRPr="003A43DF">
        <w:rPr>
          <w:spacing w:val="-2"/>
          <w:sz w:val="22"/>
          <w:szCs w:val="22"/>
        </w:rPr>
        <w:t xml:space="preserve"> </w:t>
      </w:r>
      <w:r w:rsidRPr="003A43DF">
        <w:rPr>
          <w:sz w:val="22"/>
          <w:szCs w:val="22"/>
        </w:rPr>
        <w:t>prezzi</w:t>
      </w:r>
      <w:r w:rsidRPr="003A43DF">
        <w:rPr>
          <w:spacing w:val="-4"/>
          <w:sz w:val="22"/>
          <w:szCs w:val="22"/>
        </w:rPr>
        <w:t xml:space="preserve"> </w:t>
      </w:r>
      <w:r w:rsidRPr="003A43DF">
        <w:rPr>
          <w:sz w:val="22"/>
          <w:szCs w:val="22"/>
        </w:rPr>
        <w:t>unitari</w:t>
      </w:r>
      <w:r w:rsidRPr="003A43DF">
        <w:rPr>
          <w:spacing w:val="-2"/>
          <w:sz w:val="22"/>
          <w:szCs w:val="22"/>
        </w:rPr>
        <w:t xml:space="preserve"> </w:t>
      </w:r>
      <w:r w:rsidRPr="003A43DF">
        <w:rPr>
          <w:sz w:val="22"/>
          <w:szCs w:val="22"/>
        </w:rPr>
        <w:t>offerti</w:t>
      </w:r>
      <w:r w:rsidRPr="003A43DF">
        <w:rPr>
          <w:spacing w:val="-1"/>
          <w:sz w:val="22"/>
          <w:szCs w:val="22"/>
        </w:rPr>
        <w:t xml:space="preserve"> </w:t>
      </w:r>
      <w:r w:rsidRPr="003A43DF">
        <w:rPr>
          <w:sz w:val="22"/>
          <w:szCs w:val="22"/>
        </w:rPr>
        <w:t>in</w:t>
      </w:r>
      <w:r w:rsidRPr="003A43DF">
        <w:rPr>
          <w:spacing w:val="-3"/>
          <w:sz w:val="22"/>
          <w:szCs w:val="22"/>
        </w:rPr>
        <w:t xml:space="preserve"> </w:t>
      </w:r>
      <w:r w:rsidRPr="003A43DF">
        <w:rPr>
          <w:sz w:val="22"/>
          <w:szCs w:val="22"/>
        </w:rPr>
        <w:t>sede</w:t>
      </w:r>
      <w:r w:rsidRPr="003A43DF">
        <w:rPr>
          <w:spacing w:val="-1"/>
          <w:sz w:val="22"/>
          <w:szCs w:val="22"/>
        </w:rPr>
        <w:t xml:space="preserve"> </w:t>
      </w:r>
      <w:r w:rsidRPr="003A43DF">
        <w:rPr>
          <w:sz w:val="22"/>
          <w:szCs w:val="22"/>
        </w:rPr>
        <w:t>di</w:t>
      </w:r>
      <w:r w:rsidRPr="003A43DF">
        <w:rPr>
          <w:spacing w:val="-2"/>
          <w:sz w:val="22"/>
          <w:szCs w:val="22"/>
        </w:rPr>
        <w:t xml:space="preserve"> </w:t>
      </w:r>
      <w:r w:rsidRPr="003A43DF">
        <w:rPr>
          <w:sz w:val="22"/>
          <w:szCs w:val="22"/>
        </w:rPr>
        <w:t>gara.</w:t>
      </w:r>
    </w:p>
    <w:p w:rsidR="00D066A0" w:rsidRPr="003A43DF" w:rsidRDefault="00D066A0" w:rsidP="00D066A0">
      <w:pPr>
        <w:pStyle w:val="Corpotesto"/>
        <w:spacing w:before="3" w:line="242" w:lineRule="auto"/>
        <w:ind w:right="282"/>
        <w:rPr>
          <w:sz w:val="22"/>
          <w:szCs w:val="22"/>
        </w:rPr>
      </w:pPr>
      <w:r w:rsidRPr="003A43DF">
        <w:rPr>
          <w:sz w:val="22"/>
          <w:szCs w:val="22"/>
        </w:rPr>
        <w:t>Le fatture dovranno riportare analiticamente la quantità e la qualità delle operazioni eseguite nel periodo in oggetto. Il</w:t>
      </w:r>
      <w:r w:rsidRPr="003A43DF">
        <w:rPr>
          <w:spacing w:val="1"/>
          <w:sz w:val="22"/>
          <w:szCs w:val="22"/>
        </w:rPr>
        <w:t xml:space="preserve"> </w:t>
      </w:r>
      <w:r w:rsidRPr="003A43DF">
        <w:rPr>
          <w:sz w:val="22"/>
          <w:szCs w:val="22"/>
        </w:rPr>
        <w:t>volume complessivo delle operazioni da fatturare, che dovrà essere quantificato in contraddittorio con il Responsabile</w:t>
      </w:r>
      <w:r w:rsidRPr="003A43DF">
        <w:rPr>
          <w:spacing w:val="1"/>
          <w:sz w:val="22"/>
          <w:szCs w:val="22"/>
        </w:rPr>
        <w:t xml:space="preserve"> </w:t>
      </w:r>
      <w:r w:rsidRPr="003A43DF">
        <w:rPr>
          <w:sz w:val="22"/>
          <w:szCs w:val="22"/>
        </w:rPr>
        <w:t xml:space="preserve">dell'Ufficio Tecnico, potrà cambiare tanto in aumento quanto in diminuzione, per effetto </w:t>
      </w:r>
      <w:r w:rsidRPr="003A43DF">
        <w:rPr>
          <w:sz w:val="22"/>
          <w:szCs w:val="22"/>
        </w:rPr>
        <w:lastRenderedPageBreak/>
        <w:t>di variazioni del reale volume</w:t>
      </w:r>
      <w:r w:rsidRPr="003A43DF">
        <w:rPr>
          <w:spacing w:val="1"/>
          <w:sz w:val="22"/>
          <w:szCs w:val="22"/>
        </w:rPr>
        <w:t xml:space="preserve"> </w:t>
      </w:r>
      <w:r w:rsidRPr="003A43DF">
        <w:rPr>
          <w:sz w:val="22"/>
          <w:szCs w:val="22"/>
        </w:rPr>
        <w:t>delle operazioni eseguite, o anche a causa di soppressione di alcune categorie previste o della mancata effettuazione</w:t>
      </w:r>
      <w:r w:rsidRPr="003A43DF">
        <w:rPr>
          <w:spacing w:val="1"/>
          <w:sz w:val="22"/>
          <w:szCs w:val="22"/>
        </w:rPr>
        <w:t xml:space="preserve"> </w:t>
      </w:r>
      <w:r w:rsidRPr="003A43DF">
        <w:rPr>
          <w:sz w:val="22"/>
          <w:szCs w:val="22"/>
        </w:rPr>
        <w:t>delle operazioni di cui agli allegati A e B, senza che l’impresa appaltatrice possa trarne argomento per chiedere</w:t>
      </w:r>
      <w:r w:rsidRPr="003A43DF">
        <w:rPr>
          <w:spacing w:val="1"/>
          <w:sz w:val="22"/>
          <w:szCs w:val="22"/>
        </w:rPr>
        <w:t xml:space="preserve"> </w:t>
      </w:r>
      <w:r w:rsidRPr="003A43DF">
        <w:rPr>
          <w:sz w:val="22"/>
          <w:szCs w:val="22"/>
        </w:rPr>
        <w:t>compensi</w:t>
      </w:r>
      <w:r w:rsidRPr="003A43DF">
        <w:rPr>
          <w:spacing w:val="-1"/>
          <w:sz w:val="22"/>
          <w:szCs w:val="22"/>
        </w:rPr>
        <w:t xml:space="preserve"> </w:t>
      </w:r>
      <w:r w:rsidRPr="003A43DF">
        <w:rPr>
          <w:sz w:val="22"/>
          <w:szCs w:val="22"/>
        </w:rPr>
        <w:t>non</w:t>
      </w:r>
      <w:r w:rsidRPr="003A43DF">
        <w:rPr>
          <w:spacing w:val="-2"/>
          <w:sz w:val="22"/>
          <w:szCs w:val="22"/>
        </w:rPr>
        <w:t xml:space="preserve"> </w:t>
      </w:r>
      <w:r w:rsidRPr="003A43DF">
        <w:rPr>
          <w:sz w:val="22"/>
          <w:szCs w:val="22"/>
        </w:rPr>
        <w:t>contemplati</w:t>
      </w:r>
      <w:r w:rsidRPr="003A43DF">
        <w:rPr>
          <w:spacing w:val="-1"/>
          <w:sz w:val="22"/>
          <w:szCs w:val="22"/>
        </w:rPr>
        <w:t xml:space="preserve"> </w:t>
      </w:r>
      <w:r w:rsidRPr="003A43DF">
        <w:rPr>
          <w:sz w:val="22"/>
          <w:szCs w:val="22"/>
        </w:rPr>
        <w:t>nelle</w:t>
      </w:r>
      <w:r w:rsidRPr="003A43DF">
        <w:rPr>
          <w:spacing w:val="-1"/>
          <w:sz w:val="22"/>
          <w:szCs w:val="22"/>
        </w:rPr>
        <w:t xml:space="preserve"> </w:t>
      </w:r>
      <w:r w:rsidRPr="003A43DF">
        <w:rPr>
          <w:sz w:val="22"/>
          <w:szCs w:val="22"/>
        </w:rPr>
        <w:t>presenti</w:t>
      </w:r>
      <w:r w:rsidRPr="003A43DF">
        <w:rPr>
          <w:spacing w:val="-1"/>
          <w:sz w:val="22"/>
          <w:szCs w:val="22"/>
        </w:rPr>
        <w:t xml:space="preserve"> </w:t>
      </w:r>
      <w:r w:rsidRPr="003A43DF">
        <w:rPr>
          <w:sz w:val="22"/>
          <w:szCs w:val="22"/>
        </w:rPr>
        <w:t>condizioni</w:t>
      </w:r>
      <w:r w:rsidRPr="003A43DF">
        <w:rPr>
          <w:spacing w:val="-1"/>
          <w:sz w:val="22"/>
          <w:szCs w:val="22"/>
        </w:rPr>
        <w:t xml:space="preserve"> </w:t>
      </w:r>
      <w:r w:rsidRPr="003A43DF">
        <w:rPr>
          <w:sz w:val="22"/>
          <w:szCs w:val="22"/>
        </w:rPr>
        <w:t>esecutive</w:t>
      </w:r>
      <w:r w:rsidRPr="003A43DF">
        <w:rPr>
          <w:spacing w:val="-1"/>
          <w:sz w:val="22"/>
          <w:szCs w:val="22"/>
        </w:rPr>
        <w:t xml:space="preserve"> </w:t>
      </w:r>
      <w:r w:rsidRPr="003A43DF">
        <w:rPr>
          <w:sz w:val="22"/>
          <w:szCs w:val="22"/>
        </w:rPr>
        <w:t>o prezzi</w:t>
      </w:r>
      <w:r w:rsidRPr="003A43DF">
        <w:rPr>
          <w:spacing w:val="-3"/>
          <w:sz w:val="22"/>
          <w:szCs w:val="22"/>
        </w:rPr>
        <w:t xml:space="preserve"> </w:t>
      </w:r>
      <w:r w:rsidRPr="003A43DF">
        <w:rPr>
          <w:sz w:val="22"/>
          <w:szCs w:val="22"/>
        </w:rPr>
        <w:t>diversi</w:t>
      </w:r>
      <w:r w:rsidRPr="003A43DF">
        <w:rPr>
          <w:spacing w:val="1"/>
          <w:sz w:val="22"/>
          <w:szCs w:val="22"/>
        </w:rPr>
        <w:t xml:space="preserve"> </w:t>
      </w:r>
      <w:r w:rsidRPr="003A43DF">
        <w:rPr>
          <w:sz w:val="22"/>
          <w:szCs w:val="22"/>
        </w:rPr>
        <w:t>da</w:t>
      </w:r>
      <w:r w:rsidRPr="003A43DF">
        <w:rPr>
          <w:spacing w:val="-3"/>
          <w:sz w:val="22"/>
          <w:szCs w:val="22"/>
        </w:rPr>
        <w:t xml:space="preserve"> </w:t>
      </w:r>
      <w:r w:rsidRPr="003A43DF">
        <w:rPr>
          <w:sz w:val="22"/>
          <w:szCs w:val="22"/>
        </w:rPr>
        <w:t>quelli</w:t>
      </w:r>
      <w:r w:rsidRPr="003A43DF">
        <w:rPr>
          <w:spacing w:val="-1"/>
          <w:sz w:val="22"/>
          <w:szCs w:val="22"/>
        </w:rPr>
        <w:t xml:space="preserve"> </w:t>
      </w:r>
      <w:r w:rsidRPr="003A43DF">
        <w:rPr>
          <w:sz w:val="22"/>
          <w:szCs w:val="22"/>
        </w:rPr>
        <w:t>offerti.</w:t>
      </w:r>
    </w:p>
    <w:p w:rsidR="00F21ED3" w:rsidRPr="003A43DF" w:rsidRDefault="00F21ED3" w:rsidP="00D066A0">
      <w:pPr>
        <w:pStyle w:val="Standard"/>
        <w:spacing w:line="360" w:lineRule="auto"/>
        <w:jc w:val="both"/>
        <w:rPr>
          <w:rFonts w:cs="Times New Roman"/>
          <w:sz w:val="22"/>
          <w:szCs w:val="22"/>
        </w:rPr>
      </w:pPr>
    </w:p>
    <w:p w:rsidR="000A5410" w:rsidRDefault="000A5410" w:rsidP="003A43DF">
      <w:pPr>
        <w:pStyle w:val="Titolo1"/>
        <w:ind w:left="493" w:right="505"/>
        <w:rPr>
          <w:sz w:val="22"/>
          <w:szCs w:val="22"/>
        </w:rPr>
      </w:pPr>
      <w:bookmarkStart w:id="0" w:name="_Toc510082368"/>
      <w:bookmarkStart w:id="1" w:name="_Toc25919134"/>
      <w:bookmarkStart w:id="2" w:name="_Toc36211225"/>
      <w:r w:rsidRPr="00004A37">
        <w:rPr>
          <w:sz w:val="22"/>
          <w:szCs w:val="22"/>
        </w:rPr>
        <w:t xml:space="preserve">Art. </w:t>
      </w:r>
      <w:r w:rsidR="00B63F6C">
        <w:rPr>
          <w:sz w:val="22"/>
          <w:szCs w:val="22"/>
        </w:rPr>
        <w:t>14</w:t>
      </w:r>
      <w:r w:rsidRPr="003A43DF">
        <w:rPr>
          <w:sz w:val="22"/>
          <w:szCs w:val="22"/>
        </w:rPr>
        <w:t xml:space="preserve"> – ELENCO PREZZI E SPECIFICHE TECNICHE DI RIFERIMENTO</w:t>
      </w:r>
      <w:bookmarkEnd w:id="0"/>
      <w:bookmarkEnd w:id="1"/>
      <w:bookmarkEnd w:id="2"/>
    </w:p>
    <w:p w:rsidR="0095508A" w:rsidRPr="003A43DF" w:rsidRDefault="0095508A" w:rsidP="003A43DF">
      <w:pPr>
        <w:pStyle w:val="Titolo1"/>
        <w:ind w:left="493" w:right="505"/>
        <w:rPr>
          <w:sz w:val="22"/>
          <w:szCs w:val="22"/>
        </w:rPr>
      </w:pPr>
    </w:p>
    <w:p w:rsidR="00C52949" w:rsidRPr="00F21ED3" w:rsidRDefault="000A5410" w:rsidP="003A43DF">
      <w:pPr>
        <w:pStyle w:val="Corpotesto"/>
        <w:spacing w:before="3" w:line="242" w:lineRule="auto"/>
        <w:ind w:right="282"/>
        <w:rPr>
          <w:sz w:val="22"/>
          <w:szCs w:val="22"/>
        </w:rPr>
      </w:pPr>
      <w:r w:rsidRPr="00F21ED3">
        <w:rPr>
          <w:sz w:val="22"/>
          <w:szCs w:val="22"/>
        </w:rPr>
        <w:t>Per la contabilizzazione delle prestazioni a misura, si farà riferimento al</w:t>
      </w:r>
      <w:r w:rsidR="00F73EB6" w:rsidRPr="00F21ED3">
        <w:rPr>
          <w:sz w:val="22"/>
          <w:szCs w:val="22"/>
        </w:rPr>
        <w:t>l’allegato</w:t>
      </w:r>
      <w:r w:rsidR="00923A75" w:rsidRPr="00F21ED3">
        <w:rPr>
          <w:sz w:val="22"/>
          <w:szCs w:val="22"/>
        </w:rPr>
        <w:t xml:space="preserve"> </w:t>
      </w:r>
      <w:r w:rsidR="00923A75" w:rsidRPr="00936FD6">
        <w:rPr>
          <w:color w:val="0070C0"/>
          <w:sz w:val="22"/>
          <w:szCs w:val="22"/>
        </w:rPr>
        <w:t>Doc.02</w:t>
      </w:r>
      <w:r w:rsidR="00CF44A3" w:rsidRPr="00936FD6">
        <w:rPr>
          <w:color w:val="0070C0"/>
          <w:sz w:val="22"/>
          <w:szCs w:val="22"/>
        </w:rPr>
        <w:t xml:space="preserve"> </w:t>
      </w:r>
      <w:r w:rsidR="00F73EB6" w:rsidRPr="00F21ED3">
        <w:rPr>
          <w:sz w:val="22"/>
          <w:szCs w:val="22"/>
        </w:rPr>
        <w:t>”Elenco Prezzi Unitari”.</w:t>
      </w:r>
    </w:p>
    <w:p w:rsidR="00C52949" w:rsidRPr="00F21ED3" w:rsidRDefault="000A5410" w:rsidP="003A43DF">
      <w:pPr>
        <w:pStyle w:val="Corpotesto"/>
        <w:spacing w:before="3" w:line="242" w:lineRule="auto"/>
        <w:ind w:right="282"/>
        <w:rPr>
          <w:sz w:val="22"/>
          <w:szCs w:val="22"/>
        </w:rPr>
      </w:pPr>
      <w:r w:rsidRPr="00F21ED3">
        <w:rPr>
          <w:sz w:val="22"/>
          <w:szCs w:val="22"/>
        </w:rPr>
        <w:t xml:space="preserve">Qualora non siano presenti prezzi desumibili dal sopracitato </w:t>
      </w:r>
      <w:r w:rsidR="00F73EB6" w:rsidRPr="00F21ED3">
        <w:rPr>
          <w:sz w:val="22"/>
          <w:szCs w:val="22"/>
        </w:rPr>
        <w:t>documento</w:t>
      </w:r>
      <w:r w:rsidRPr="00F21ED3">
        <w:rPr>
          <w:sz w:val="22"/>
          <w:szCs w:val="22"/>
        </w:rPr>
        <w:t xml:space="preserve">, </w:t>
      </w:r>
      <w:r w:rsidR="00C52949" w:rsidRPr="00F21ED3">
        <w:rPr>
          <w:sz w:val="22"/>
          <w:szCs w:val="22"/>
        </w:rPr>
        <w:t xml:space="preserve">si farà riferimento al </w:t>
      </w:r>
      <w:r w:rsidR="00C52949" w:rsidRPr="00F21ED3">
        <w:rPr>
          <w:b/>
          <w:bCs/>
          <w:sz w:val="22"/>
          <w:szCs w:val="22"/>
        </w:rPr>
        <w:t>“Prezziario Regionale delle opere pubbliche della Lombardia – Edizione 2023 ”.</w:t>
      </w:r>
      <w:r w:rsidR="00C52949" w:rsidRPr="00F21ED3">
        <w:rPr>
          <w:sz w:val="22"/>
          <w:szCs w:val="22"/>
        </w:rPr>
        <w:t xml:space="preserve"> Il suddetto volume, che riunisce in forma sistematica le Norme Tecniche di Specialità, le loro generalità e la loro applicazione nell’esecuzione degli interventi di manutenzioni, è disponibile sul sito Internet della Regione Lombardia e del Comune di Milano e scaricabile gratuitamente in formato pdf o in altra versione digitale.</w:t>
      </w:r>
    </w:p>
    <w:p w:rsidR="00C52949" w:rsidRPr="00F21ED3" w:rsidRDefault="00C52949" w:rsidP="003A43DF">
      <w:pPr>
        <w:pStyle w:val="Corpotesto"/>
        <w:spacing w:before="3" w:line="242" w:lineRule="auto"/>
        <w:ind w:right="282"/>
        <w:rPr>
          <w:sz w:val="22"/>
          <w:szCs w:val="22"/>
        </w:rPr>
      </w:pPr>
    </w:p>
    <w:p w:rsidR="000A5410" w:rsidRPr="003A43DF" w:rsidRDefault="00C52949" w:rsidP="003A43DF">
      <w:pPr>
        <w:pStyle w:val="Corpotesto"/>
        <w:spacing w:before="3" w:line="242" w:lineRule="auto"/>
        <w:ind w:right="282"/>
        <w:rPr>
          <w:sz w:val="22"/>
          <w:szCs w:val="22"/>
        </w:rPr>
      </w:pPr>
      <w:r>
        <w:rPr>
          <w:sz w:val="22"/>
          <w:szCs w:val="22"/>
        </w:rPr>
        <w:t xml:space="preserve">Qualora non siano presenti prezzi desumibili dall’allegato Doc.02 e dal listino regionale, si </w:t>
      </w:r>
      <w:r w:rsidR="000A5410" w:rsidRPr="003A43DF">
        <w:rPr>
          <w:sz w:val="22"/>
          <w:szCs w:val="22"/>
        </w:rPr>
        <w:t>procederà alla formazione di nuovi prezzi mediante apposito verbale di concordamento, secondo il quadro normativo vigente.</w:t>
      </w:r>
    </w:p>
    <w:p w:rsidR="000A5410" w:rsidRPr="003A43DF" w:rsidRDefault="000A5410" w:rsidP="003A43DF">
      <w:pPr>
        <w:pStyle w:val="Corpotesto"/>
        <w:spacing w:before="3" w:line="242" w:lineRule="auto"/>
        <w:ind w:right="282"/>
        <w:rPr>
          <w:sz w:val="22"/>
          <w:szCs w:val="22"/>
        </w:rPr>
      </w:pPr>
    </w:p>
    <w:p w:rsidR="000A5410" w:rsidRDefault="000A5410" w:rsidP="003A43DF">
      <w:pPr>
        <w:pStyle w:val="Corpotesto"/>
        <w:spacing w:before="3" w:line="242" w:lineRule="auto"/>
        <w:ind w:right="282"/>
        <w:rPr>
          <w:b/>
        </w:rPr>
      </w:pPr>
      <w:r w:rsidRPr="003A43DF">
        <w:rPr>
          <w:b/>
          <w:sz w:val="22"/>
          <w:szCs w:val="22"/>
        </w:rPr>
        <w:t>Ai prezzi di cui ai capoversi precedenti verrà applicato il ribasso in percentuale offerto in sede di gara (offerta economica) sulla quota a canone.</w:t>
      </w:r>
    </w:p>
    <w:p w:rsidR="00E666C8" w:rsidRPr="003A43DF" w:rsidRDefault="00E666C8" w:rsidP="003A43DF">
      <w:pPr>
        <w:pStyle w:val="Corpotesto"/>
        <w:spacing w:before="3" w:line="242" w:lineRule="auto"/>
        <w:ind w:right="282"/>
        <w:rPr>
          <w:b/>
          <w:sz w:val="22"/>
          <w:szCs w:val="22"/>
        </w:rPr>
      </w:pPr>
    </w:p>
    <w:p w:rsidR="003B7FAD" w:rsidRPr="003A43DF" w:rsidRDefault="000A5410" w:rsidP="003A43DF">
      <w:pPr>
        <w:pStyle w:val="Corpotesto"/>
        <w:spacing w:before="3" w:line="242" w:lineRule="auto"/>
        <w:ind w:right="282"/>
        <w:rPr>
          <w:b/>
          <w:sz w:val="22"/>
          <w:szCs w:val="22"/>
        </w:rPr>
      </w:pPr>
      <w:r w:rsidRPr="003A43DF">
        <w:rPr>
          <w:b/>
          <w:sz w:val="22"/>
          <w:szCs w:val="22"/>
        </w:rPr>
        <w:t>Per la corretta esecuzione di tutte opere in appalto</w:t>
      </w:r>
      <w:r w:rsidR="00E666C8" w:rsidRPr="003A43DF">
        <w:rPr>
          <w:b/>
          <w:sz w:val="22"/>
          <w:szCs w:val="22"/>
        </w:rPr>
        <w:t xml:space="preserve"> (sia corpo che a misura)</w:t>
      </w:r>
      <w:r w:rsidRPr="003A43DF">
        <w:rPr>
          <w:b/>
          <w:sz w:val="22"/>
          <w:szCs w:val="22"/>
        </w:rPr>
        <w:t>, fatto</w:t>
      </w:r>
      <w:r w:rsidR="00E666C8" w:rsidRPr="003A43DF">
        <w:rPr>
          <w:b/>
          <w:sz w:val="22"/>
          <w:szCs w:val="22"/>
        </w:rPr>
        <w:t xml:space="preserve"> salvo quanto già declinato nei disciplinari tecnici allegati, </w:t>
      </w:r>
      <w:r w:rsidRPr="003A43DF">
        <w:rPr>
          <w:b/>
          <w:sz w:val="22"/>
          <w:szCs w:val="22"/>
        </w:rPr>
        <w:t>dei rispettivi servizi, l’impresa appaltatrice dovrà far riferimento al volume unico “Specifiche Tecniche” collegato al “Prezziario Regionale delle opere pubbliche</w:t>
      </w:r>
      <w:r w:rsidR="00E666C8" w:rsidRPr="003A43DF">
        <w:rPr>
          <w:b/>
          <w:sz w:val="22"/>
          <w:szCs w:val="22"/>
        </w:rPr>
        <w:t xml:space="preserve"> della Lombardia – Edizione 2023</w:t>
      </w:r>
      <w:r w:rsidR="00CB73C2" w:rsidRPr="003A43DF">
        <w:rPr>
          <w:b/>
          <w:sz w:val="22"/>
          <w:szCs w:val="22"/>
        </w:rPr>
        <w:t xml:space="preserve"> ” approvato con </w:t>
      </w:r>
      <w:proofErr w:type="spellStart"/>
      <w:r w:rsidR="00CB73C2" w:rsidRPr="003A43DF">
        <w:rPr>
          <w:b/>
          <w:sz w:val="22"/>
          <w:szCs w:val="22"/>
        </w:rPr>
        <w:t>D.g.r</w:t>
      </w:r>
      <w:proofErr w:type="spellEnd"/>
      <w:r w:rsidR="00CB73C2" w:rsidRPr="003A43DF">
        <w:rPr>
          <w:b/>
          <w:sz w:val="22"/>
          <w:szCs w:val="22"/>
        </w:rPr>
        <w:t>. XI/7707 del 28/12/2022</w:t>
      </w:r>
      <w:r w:rsidRPr="003A43DF">
        <w:rPr>
          <w:b/>
          <w:sz w:val="22"/>
          <w:szCs w:val="22"/>
        </w:rPr>
        <w:t>.</w:t>
      </w:r>
    </w:p>
    <w:p w:rsidR="00C52949" w:rsidRDefault="00C52949" w:rsidP="00D066A0">
      <w:pPr>
        <w:pStyle w:val="Corpotesto"/>
        <w:spacing w:before="8"/>
        <w:ind w:left="0"/>
        <w:jc w:val="left"/>
        <w:rPr>
          <w:sz w:val="22"/>
          <w:szCs w:val="22"/>
        </w:rPr>
      </w:pPr>
    </w:p>
    <w:p w:rsidR="00C52949" w:rsidRPr="003A43DF" w:rsidRDefault="00C52949" w:rsidP="00D066A0">
      <w:pPr>
        <w:pStyle w:val="Corpotesto"/>
        <w:spacing w:before="8"/>
        <w:ind w:left="0"/>
        <w:jc w:val="left"/>
        <w:rPr>
          <w:sz w:val="22"/>
          <w:szCs w:val="22"/>
        </w:rPr>
      </w:pPr>
    </w:p>
    <w:p w:rsidR="00D066A0" w:rsidRPr="003A43DF" w:rsidRDefault="00D066A0" w:rsidP="00D066A0">
      <w:pPr>
        <w:pStyle w:val="Titolo1"/>
        <w:spacing w:before="1"/>
        <w:ind w:left="493" w:right="506"/>
        <w:rPr>
          <w:sz w:val="22"/>
          <w:szCs w:val="22"/>
        </w:rPr>
      </w:pPr>
      <w:r w:rsidRPr="00D63FD2">
        <w:rPr>
          <w:sz w:val="22"/>
          <w:szCs w:val="22"/>
        </w:rPr>
        <w:t>ARTICOLO</w:t>
      </w:r>
      <w:r w:rsidRPr="00D63FD2">
        <w:rPr>
          <w:spacing w:val="-7"/>
          <w:sz w:val="22"/>
          <w:szCs w:val="22"/>
        </w:rPr>
        <w:t xml:space="preserve"> </w:t>
      </w:r>
      <w:r w:rsidRPr="00D63FD2">
        <w:rPr>
          <w:sz w:val="22"/>
          <w:szCs w:val="22"/>
        </w:rPr>
        <w:t>1</w:t>
      </w:r>
      <w:r w:rsidR="00B63F6C" w:rsidRPr="00D63FD2">
        <w:rPr>
          <w:sz w:val="22"/>
          <w:szCs w:val="22"/>
        </w:rPr>
        <w:t>5</w:t>
      </w:r>
      <w:r w:rsidRPr="00D63FD2">
        <w:rPr>
          <w:spacing w:val="-6"/>
          <w:sz w:val="22"/>
          <w:szCs w:val="22"/>
        </w:rPr>
        <w:t xml:space="preserve"> </w:t>
      </w:r>
      <w:r w:rsidRPr="00D63FD2">
        <w:rPr>
          <w:sz w:val="22"/>
          <w:szCs w:val="22"/>
        </w:rPr>
        <w:t>–</w:t>
      </w:r>
      <w:r w:rsidRPr="00D63FD2">
        <w:rPr>
          <w:spacing w:val="-4"/>
          <w:sz w:val="22"/>
          <w:szCs w:val="22"/>
        </w:rPr>
        <w:t xml:space="preserve"> </w:t>
      </w:r>
      <w:r w:rsidRPr="00D63FD2">
        <w:rPr>
          <w:sz w:val="22"/>
          <w:szCs w:val="22"/>
        </w:rPr>
        <w:t>OBBLIGHI</w:t>
      </w:r>
      <w:r w:rsidRPr="00D63FD2">
        <w:rPr>
          <w:spacing w:val="-8"/>
          <w:sz w:val="22"/>
          <w:szCs w:val="22"/>
        </w:rPr>
        <w:t xml:space="preserve"> </w:t>
      </w:r>
      <w:r w:rsidRPr="00D63FD2">
        <w:rPr>
          <w:sz w:val="22"/>
          <w:szCs w:val="22"/>
        </w:rPr>
        <w:t>ASSICURATIVI</w:t>
      </w:r>
      <w:r w:rsidR="00ED7B99" w:rsidRPr="00D63FD2">
        <w:rPr>
          <w:sz w:val="22"/>
          <w:szCs w:val="22"/>
        </w:rPr>
        <w:t xml:space="preserve"> E RESPONSABILITA’</w:t>
      </w:r>
      <w:r w:rsidR="00ED7B99" w:rsidRPr="00D63FD2">
        <w:rPr>
          <w:spacing w:val="-6"/>
          <w:sz w:val="22"/>
          <w:szCs w:val="22"/>
        </w:rPr>
        <w:t xml:space="preserve"> </w:t>
      </w:r>
      <w:r w:rsidR="00ED7B99" w:rsidRPr="00D63FD2">
        <w:rPr>
          <w:sz w:val="22"/>
          <w:szCs w:val="22"/>
        </w:rPr>
        <w:t>PER</w:t>
      </w:r>
      <w:r w:rsidR="00ED7B99" w:rsidRPr="00D63FD2">
        <w:rPr>
          <w:spacing w:val="-4"/>
          <w:sz w:val="22"/>
          <w:szCs w:val="22"/>
        </w:rPr>
        <w:t xml:space="preserve"> </w:t>
      </w:r>
      <w:r w:rsidR="00ED7B99" w:rsidRPr="00D63FD2">
        <w:rPr>
          <w:sz w:val="22"/>
          <w:szCs w:val="22"/>
        </w:rPr>
        <w:t>DANNI</w:t>
      </w:r>
      <w:r w:rsidR="00ED7B99" w:rsidRPr="00D63FD2">
        <w:rPr>
          <w:spacing w:val="-5"/>
          <w:sz w:val="22"/>
          <w:szCs w:val="22"/>
        </w:rPr>
        <w:t xml:space="preserve"> </w:t>
      </w:r>
      <w:r w:rsidR="00ED7B99" w:rsidRPr="00D63FD2">
        <w:rPr>
          <w:sz w:val="22"/>
          <w:szCs w:val="22"/>
        </w:rPr>
        <w:t>A</w:t>
      </w:r>
      <w:r w:rsidR="00ED7B99" w:rsidRPr="003A43DF">
        <w:rPr>
          <w:spacing w:val="-4"/>
          <w:sz w:val="22"/>
          <w:szCs w:val="22"/>
        </w:rPr>
        <w:t xml:space="preserve"> </w:t>
      </w:r>
      <w:r w:rsidR="00ED7B99" w:rsidRPr="003A43DF">
        <w:rPr>
          <w:sz w:val="22"/>
          <w:szCs w:val="22"/>
        </w:rPr>
        <w:t>PERSONE</w:t>
      </w:r>
      <w:r w:rsidR="00ED7B99" w:rsidRPr="003A43DF">
        <w:rPr>
          <w:spacing w:val="-5"/>
          <w:sz w:val="22"/>
          <w:szCs w:val="22"/>
        </w:rPr>
        <w:t xml:space="preserve"> </w:t>
      </w:r>
      <w:r w:rsidR="00ED7B99" w:rsidRPr="003A43DF">
        <w:rPr>
          <w:sz w:val="22"/>
          <w:szCs w:val="22"/>
        </w:rPr>
        <w:t>E</w:t>
      </w:r>
      <w:r w:rsidR="00ED7B99" w:rsidRPr="003A43DF">
        <w:rPr>
          <w:spacing w:val="-5"/>
          <w:sz w:val="22"/>
          <w:szCs w:val="22"/>
        </w:rPr>
        <w:t xml:space="preserve"> </w:t>
      </w:r>
      <w:r w:rsidR="00ED7B99" w:rsidRPr="003A43DF">
        <w:rPr>
          <w:sz w:val="22"/>
          <w:szCs w:val="22"/>
        </w:rPr>
        <w:t>COSE</w:t>
      </w:r>
    </w:p>
    <w:p w:rsidR="00D63FD2" w:rsidRDefault="00D066A0" w:rsidP="003165F9">
      <w:pPr>
        <w:pStyle w:val="Paragrafoelenco"/>
        <w:numPr>
          <w:ilvl w:val="0"/>
          <w:numId w:val="12"/>
        </w:numPr>
        <w:tabs>
          <w:tab w:val="left" w:pos="276"/>
        </w:tabs>
        <w:spacing w:line="242" w:lineRule="auto"/>
        <w:ind w:right="116"/>
      </w:pPr>
      <w:r w:rsidRPr="003A43DF">
        <w:t xml:space="preserve">1) </w:t>
      </w:r>
      <w:r w:rsidR="00D63FD2" w:rsidRPr="003B7FAD">
        <w:rPr>
          <w:b/>
        </w:rPr>
        <w:t>(CAUZIONE PROVVISORIA)</w:t>
      </w:r>
      <w:r w:rsidR="00D63FD2">
        <w:t xml:space="preserve"> - </w:t>
      </w:r>
      <w:r w:rsidR="00D63FD2" w:rsidRPr="003A43DF">
        <w:t>l’esecutore del servizio è obbligato a costituire una garanzia fideiussoria ai sensi</w:t>
      </w:r>
      <w:r w:rsidR="00D63FD2" w:rsidRPr="003A43DF">
        <w:rPr>
          <w:spacing w:val="1"/>
        </w:rPr>
        <w:t xml:space="preserve"> </w:t>
      </w:r>
      <w:r w:rsidR="00D63FD2" w:rsidRPr="003A43DF">
        <w:t xml:space="preserve">dell’art. </w:t>
      </w:r>
      <w:r w:rsidR="00F662FB">
        <w:t>106 comma 1</w:t>
      </w:r>
      <w:r w:rsidR="00D63FD2">
        <w:t xml:space="preserve"> del Codice, pari al  2%</w:t>
      </w:r>
      <w:r w:rsidR="00F662FB">
        <w:t xml:space="preserve"> </w:t>
      </w:r>
      <w:r w:rsidR="00F662FB" w:rsidRPr="00936FD6">
        <w:t>del valore complessivo della procedura</w:t>
      </w:r>
      <w:r w:rsidR="00F662FB">
        <w:t>;</w:t>
      </w:r>
    </w:p>
    <w:p w:rsidR="00D066A0" w:rsidRPr="003A43DF" w:rsidRDefault="00D63FD2" w:rsidP="003B7FAD">
      <w:pPr>
        <w:pStyle w:val="Paragrafoelenco"/>
        <w:numPr>
          <w:ilvl w:val="0"/>
          <w:numId w:val="12"/>
        </w:numPr>
        <w:tabs>
          <w:tab w:val="left" w:pos="276"/>
        </w:tabs>
        <w:spacing w:line="242" w:lineRule="auto"/>
        <w:ind w:right="116"/>
      </w:pPr>
      <w:r>
        <w:t xml:space="preserve">2) </w:t>
      </w:r>
      <w:r w:rsidR="00D066A0" w:rsidRPr="003A43DF">
        <w:rPr>
          <w:b/>
          <w:i/>
        </w:rPr>
        <w:t xml:space="preserve">(CAUZIONE DEFINITIVA) </w:t>
      </w:r>
      <w:r w:rsidR="00D066A0" w:rsidRPr="003A43DF">
        <w:t>- l’esecutore del servizio è obbligato a costituire una garanzia fideiussoria ai sensi</w:t>
      </w:r>
      <w:r w:rsidR="00D066A0" w:rsidRPr="003A43DF">
        <w:rPr>
          <w:spacing w:val="1"/>
        </w:rPr>
        <w:t xml:space="preserve"> </w:t>
      </w:r>
      <w:r w:rsidR="00D066A0" w:rsidRPr="003A43DF">
        <w:t xml:space="preserve">dell’art. </w:t>
      </w:r>
      <w:r w:rsidR="003165F9">
        <w:t>117 del Codice</w:t>
      </w:r>
    </w:p>
    <w:p w:rsidR="00D066A0" w:rsidRDefault="00D63FD2" w:rsidP="00D066A0">
      <w:pPr>
        <w:pStyle w:val="Paragrafoelenco"/>
        <w:numPr>
          <w:ilvl w:val="0"/>
          <w:numId w:val="12"/>
        </w:numPr>
        <w:tabs>
          <w:tab w:val="left" w:pos="276"/>
        </w:tabs>
        <w:spacing w:line="242" w:lineRule="auto"/>
        <w:ind w:right="116" w:hanging="276"/>
        <w:jc w:val="left"/>
      </w:pPr>
      <w:r>
        <w:t>3</w:t>
      </w:r>
      <w:r w:rsidR="00D066A0" w:rsidRPr="003A43DF">
        <w:t>)</w:t>
      </w:r>
      <w:r w:rsidR="00D066A0" w:rsidRPr="003A43DF">
        <w:rPr>
          <w:spacing w:val="22"/>
        </w:rPr>
        <w:t xml:space="preserve"> </w:t>
      </w:r>
      <w:r w:rsidR="00D066A0" w:rsidRPr="003A43DF">
        <w:rPr>
          <w:b/>
        </w:rPr>
        <w:t>(POLIZZA</w:t>
      </w:r>
      <w:r w:rsidR="00D066A0" w:rsidRPr="003A43DF">
        <w:rPr>
          <w:b/>
          <w:spacing w:val="73"/>
        </w:rPr>
        <w:t xml:space="preserve"> </w:t>
      </w:r>
      <w:r w:rsidR="00D066A0" w:rsidRPr="003A43DF">
        <w:rPr>
          <w:b/>
        </w:rPr>
        <w:t>ASSICURATIVA</w:t>
      </w:r>
      <w:r w:rsidR="00D066A0" w:rsidRPr="003A43DF">
        <w:rPr>
          <w:b/>
          <w:spacing w:val="73"/>
        </w:rPr>
        <w:t xml:space="preserve"> </w:t>
      </w:r>
      <w:r w:rsidR="00D066A0" w:rsidRPr="003A43DF">
        <w:rPr>
          <w:b/>
        </w:rPr>
        <w:t>PER</w:t>
      </w:r>
      <w:r w:rsidR="00D066A0" w:rsidRPr="003A43DF">
        <w:rPr>
          <w:b/>
          <w:spacing w:val="73"/>
        </w:rPr>
        <w:t xml:space="preserve"> </w:t>
      </w:r>
      <w:r w:rsidR="00D066A0" w:rsidRPr="003A43DF">
        <w:rPr>
          <w:b/>
        </w:rPr>
        <w:t>LA</w:t>
      </w:r>
      <w:r w:rsidR="00D066A0" w:rsidRPr="003A43DF">
        <w:rPr>
          <w:b/>
          <w:spacing w:val="73"/>
        </w:rPr>
        <w:t xml:space="preserve"> </w:t>
      </w:r>
      <w:r w:rsidR="00D066A0" w:rsidRPr="003A43DF">
        <w:rPr>
          <w:b/>
        </w:rPr>
        <w:t>RESPONSABILITA'</w:t>
      </w:r>
      <w:r w:rsidR="00D066A0" w:rsidRPr="003A43DF">
        <w:rPr>
          <w:b/>
          <w:spacing w:val="71"/>
        </w:rPr>
        <w:t xml:space="preserve"> </w:t>
      </w:r>
      <w:r w:rsidR="00D066A0" w:rsidRPr="003A43DF">
        <w:rPr>
          <w:b/>
        </w:rPr>
        <w:t>CIVILE</w:t>
      </w:r>
      <w:r w:rsidR="00D066A0" w:rsidRPr="003A43DF">
        <w:rPr>
          <w:b/>
          <w:spacing w:val="72"/>
        </w:rPr>
        <w:t xml:space="preserve"> </w:t>
      </w:r>
      <w:r w:rsidR="00D066A0" w:rsidRPr="003A43DF">
        <w:rPr>
          <w:b/>
        </w:rPr>
        <w:t>VERSO</w:t>
      </w:r>
      <w:r w:rsidR="00D066A0" w:rsidRPr="003A43DF">
        <w:rPr>
          <w:b/>
          <w:spacing w:val="71"/>
        </w:rPr>
        <w:t xml:space="preserve"> </w:t>
      </w:r>
      <w:r w:rsidR="00D066A0" w:rsidRPr="003A43DF">
        <w:rPr>
          <w:b/>
        </w:rPr>
        <w:t>TERZI)</w:t>
      </w:r>
      <w:r w:rsidR="00D066A0" w:rsidRPr="003A43DF">
        <w:rPr>
          <w:b/>
          <w:spacing w:val="74"/>
        </w:rPr>
        <w:t xml:space="preserve"> </w:t>
      </w:r>
      <w:r w:rsidR="00D066A0" w:rsidRPr="003A43DF">
        <w:t>-</w:t>
      </w:r>
      <w:r w:rsidR="00D066A0" w:rsidRPr="003A43DF">
        <w:rPr>
          <w:spacing w:val="72"/>
        </w:rPr>
        <w:t xml:space="preserve"> </w:t>
      </w:r>
    </w:p>
    <w:p w:rsidR="005968F6" w:rsidRPr="003A43DF" w:rsidRDefault="005968F6" w:rsidP="005968F6">
      <w:pPr>
        <w:pStyle w:val="Predefinito"/>
        <w:jc w:val="both"/>
        <w:rPr>
          <w:sz w:val="20"/>
          <w:szCs w:val="20"/>
        </w:rPr>
      </w:pPr>
      <w:r w:rsidRPr="003A43DF">
        <w:rPr>
          <w:sz w:val="20"/>
          <w:szCs w:val="20"/>
        </w:rPr>
        <w:t>L'esecutore del servizio è obbligato inoltre a consegnare alla stazione appaltante anche una polizza di assicurazione assicuri la stazione appaltante contro la responsabilità civile per danni causati a terzi nel corso dell'esecuzione del servizio.</w:t>
      </w:r>
    </w:p>
    <w:p w:rsidR="005968F6" w:rsidRPr="003A43DF" w:rsidRDefault="005968F6" w:rsidP="005968F6">
      <w:pPr>
        <w:pStyle w:val="Predefinito"/>
        <w:jc w:val="both"/>
        <w:rPr>
          <w:sz w:val="20"/>
          <w:szCs w:val="20"/>
        </w:rPr>
      </w:pPr>
      <w:r w:rsidRPr="003A43DF">
        <w:rPr>
          <w:sz w:val="20"/>
          <w:szCs w:val="20"/>
        </w:rPr>
        <w:t>I massimali previsti sono i seguenti:</w:t>
      </w:r>
    </w:p>
    <w:p w:rsidR="005968F6" w:rsidRPr="003A43DF" w:rsidRDefault="005968F6" w:rsidP="005968F6">
      <w:pPr>
        <w:pStyle w:val="Predefinito"/>
        <w:numPr>
          <w:ilvl w:val="0"/>
          <w:numId w:val="53"/>
        </w:numPr>
        <w:jc w:val="both"/>
        <w:rPr>
          <w:b/>
          <w:bCs/>
          <w:sz w:val="20"/>
          <w:szCs w:val="20"/>
        </w:rPr>
      </w:pPr>
      <w:r w:rsidRPr="003A43DF">
        <w:rPr>
          <w:b/>
          <w:bCs/>
          <w:sz w:val="20"/>
          <w:szCs w:val="20"/>
        </w:rPr>
        <w:t xml:space="preserve">pari </w:t>
      </w:r>
      <w:r w:rsidRPr="00936FD6">
        <w:rPr>
          <w:b/>
          <w:bCs/>
          <w:color w:val="0070C0"/>
          <w:sz w:val="20"/>
          <w:szCs w:val="20"/>
        </w:rPr>
        <w:t>a € 1.000.000,00 (€ un milione/00)</w:t>
      </w:r>
      <w:r w:rsidRPr="003A43DF">
        <w:rPr>
          <w:b/>
          <w:bCs/>
          <w:sz w:val="20"/>
          <w:szCs w:val="20"/>
        </w:rPr>
        <w:t>, per responsabilità civile per danni causati a terzi nel corso dell'esecuzione dell’appalto.</w:t>
      </w:r>
    </w:p>
    <w:p w:rsidR="005968F6" w:rsidRPr="003A43DF" w:rsidRDefault="005968F6" w:rsidP="005968F6">
      <w:pPr>
        <w:pStyle w:val="Predefinito"/>
        <w:jc w:val="both"/>
        <w:rPr>
          <w:sz w:val="20"/>
          <w:szCs w:val="20"/>
        </w:rPr>
      </w:pPr>
      <w:r w:rsidRPr="003A43DF">
        <w:rPr>
          <w:sz w:val="20"/>
          <w:szCs w:val="20"/>
        </w:rPr>
        <w:t>La copertura assicurativa decorre dalla data di consegna del servizio e cessa una volta accertata la corretta esecuzione del servizio.</w:t>
      </w:r>
    </w:p>
    <w:p w:rsidR="005968F6" w:rsidRPr="003A43DF" w:rsidRDefault="005968F6" w:rsidP="005968F6">
      <w:pPr>
        <w:pStyle w:val="Predefinito"/>
        <w:jc w:val="both"/>
        <w:rPr>
          <w:sz w:val="20"/>
          <w:szCs w:val="20"/>
        </w:rPr>
      </w:pPr>
      <w:r w:rsidRPr="003A43DF">
        <w:rPr>
          <w:sz w:val="20"/>
          <w:szCs w:val="20"/>
        </w:rPr>
        <w:t>Tutte le spese inerenti e conseguenti al contratto da stipulare ivi compresi gli oneri fiscali e le spese di registrazione, sono a carico della ditta appaltatrice.</w:t>
      </w:r>
    </w:p>
    <w:p w:rsidR="005968F6" w:rsidRPr="003A43DF" w:rsidRDefault="005968F6" w:rsidP="005968F6">
      <w:pPr>
        <w:pStyle w:val="Predefinito"/>
        <w:jc w:val="both"/>
        <w:rPr>
          <w:sz w:val="20"/>
          <w:szCs w:val="20"/>
        </w:rPr>
      </w:pPr>
      <w:r w:rsidRPr="003A43DF">
        <w:rPr>
          <w:sz w:val="20"/>
          <w:szCs w:val="20"/>
        </w:rPr>
        <w:t>I rischi non coperti dall’assicurazione, gli scoperti e le franchigie si intendono a carico esclusivo dell’appaltatore.</w:t>
      </w:r>
    </w:p>
    <w:p w:rsidR="005968F6" w:rsidRPr="003A43DF" w:rsidRDefault="005968F6" w:rsidP="005968F6">
      <w:pPr>
        <w:pStyle w:val="Predefinito"/>
        <w:jc w:val="both"/>
        <w:rPr>
          <w:sz w:val="20"/>
          <w:szCs w:val="20"/>
        </w:rPr>
      </w:pPr>
      <w:r w:rsidRPr="003A43DF">
        <w:rPr>
          <w:sz w:val="20"/>
          <w:szCs w:val="20"/>
        </w:rPr>
        <w:t xml:space="preserve">La polizza R.C. deve essere mantenuta in vigore per l’intero periodo dell’appalto, dalla data di consegna delle attività fino alla data </w:t>
      </w:r>
      <w:r w:rsidR="003165F9">
        <w:rPr>
          <w:sz w:val="20"/>
          <w:szCs w:val="20"/>
        </w:rPr>
        <w:t>di emissione dell’attestazione di conformità</w:t>
      </w:r>
      <w:r w:rsidRPr="003A43DF">
        <w:rPr>
          <w:sz w:val="20"/>
          <w:szCs w:val="20"/>
        </w:rPr>
        <w:t xml:space="preserve">;. In caso di consegna anticipata </w:t>
      </w:r>
      <w:r w:rsidR="003165F9">
        <w:rPr>
          <w:sz w:val="20"/>
          <w:szCs w:val="20"/>
        </w:rPr>
        <w:t xml:space="preserve">del </w:t>
      </w:r>
      <w:proofErr w:type="spellStart"/>
      <w:r w:rsidR="003165F9">
        <w:rPr>
          <w:sz w:val="20"/>
          <w:szCs w:val="20"/>
        </w:rPr>
        <w:t>servizio</w:t>
      </w:r>
      <w:r w:rsidRPr="003A43DF">
        <w:rPr>
          <w:sz w:val="20"/>
          <w:szCs w:val="20"/>
        </w:rPr>
        <w:t>in</w:t>
      </w:r>
      <w:proofErr w:type="spellEnd"/>
      <w:r w:rsidRPr="003A43DF">
        <w:rPr>
          <w:sz w:val="20"/>
          <w:szCs w:val="20"/>
        </w:rPr>
        <w:t xml:space="preserve"> via d’urgenza l’appaltatore dovrà trasmettere la relativa polizza alla Stazione Appaltante comunque entro il termine massimo di </w:t>
      </w:r>
      <w:r>
        <w:rPr>
          <w:sz w:val="20"/>
          <w:szCs w:val="20"/>
        </w:rPr>
        <w:t>10 (dieci) giorni dalla stessa;</w:t>
      </w:r>
    </w:p>
    <w:p w:rsidR="005968F6" w:rsidRPr="003A43DF" w:rsidRDefault="005968F6" w:rsidP="003A43DF">
      <w:pPr>
        <w:pStyle w:val="Paragrafoelenco"/>
        <w:tabs>
          <w:tab w:val="left" w:pos="276"/>
        </w:tabs>
        <w:spacing w:line="242" w:lineRule="auto"/>
        <w:ind w:right="116"/>
        <w:jc w:val="left"/>
      </w:pPr>
    </w:p>
    <w:p w:rsidR="00D066A0" w:rsidRPr="003A43DF" w:rsidRDefault="00D066A0" w:rsidP="00D066A0">
      <w:pPr>
        <w:pStyle w:val="Paragrafoelenco"/>
        <w:numPr>
          <w:ilvl w:val="0"/>
          <w:numId w:val="12"/>
        </w:numPr>
        <w:tabs>
          <w:tab w:val="left" w:pos="276"/>
        </w:tabs>
        <w:spacing w:line="242" w:lineRule="auto"/>
        <w:ind w:right="119"/>
      </w:pPr>
      <w:r w:rsidRPr="003A43DF">
        <w:t>3)</w:t>
      </w:r>
      <w:r w:rsidRPr="003A43DF">
        <w:rPr>
          <w:spacing w:val="1"/>
        </w:rPr>
        <w:t xml:space="preserve"> </w:t>
      </w:r>
      <w:r w:rsidRPr="003A43DF">
        <w:t>La</w:t>
      </w:r>
      <w:r w:rsidRPr="003A43DF">
        <w:rPr>
          <w:spacing w:val="1"/>
        </w:rPr>
        <w:t xml:space="preserve"> </w:t>
      </w:r>
      <w:r w:rsidRPr="003A43DF">
        <w:t>mancata</w:t>
      </w:r>
      <w:r w:rsidRPr="003A43DF">
        <w:rPr>
          <w:spacing w:val="1"/>
        </w:rPr>
        <w:t xml:space="preserve"> </w:t>
      </w:r>
      <w:r w:rsidRPr="003A43DF">
        <w:t>presentazione,</w:t>
      </w:r>
      <w:r w:rsidRPr="003A43DF">
        <w:rPr>
          <w:spacing w:val="1"/>
        </w:rPr>
        <w:t xml:space="preserve"> </w:t>
      </w:r>
      <w:r w:rsidRPr="003A43DF">
        <w:t>al</w:t>
      </w:r>
      <w:r w:rsidRPr="003A43DF">
        <w:rPr>
          <w:spacing w:val="1"/>
        </w:rPr>
        <w:t xml:space="preserve"> </w:t>
      </w:r>
      <w:r w:rsidRPr="003A43DF">
        <w:t>più</w:t>
      </w:r>
      <w:r w:rsidRPr="003A43DF">
        <w:rPr>
          <w:spacing w:val="1"/>
        </w:rPr>
        <w:t xml:space="preserve"> </w:t>
      </w:r>
      <w:r w:rsidRPr="003A43DF">
        <w:t>tardi</w:t>
      </w:r>
      <w:r w:rsidRPr="003A43DF">
        <w:rPr>
          <w:spacing w:val="1"/>
        </w:rPr>
        <w:t xml:space="preserve"> </w:t>
      </w:r>
      <w:r w:rsidRPr="003A43DF">
        <w:t>in</w:t>
      </w:r>
      <w:r w:rsidRPr="003A43DF">
        <w:rPr>
          <w:spacing w:val="1"/>
        </w:rPr>
        <w:t xml:space="preserve"> </w:t>
      </w:r>
      <w:r w:rsidRPr="003A43DF">
        <w:t>sede</w:t>
      </w:r>
      <w:r w:rsidRPr="003A43DF">
        <w:rPr>
          <w:spacing w:val="1"/>
        </w:rPr>
        <w:t xml:space="preserve"> </w:t>
      </w:r>
      <w:r w:rsidRPr="003A43DF">
        <w:t>di</w:t>
      </w:r>
      <w:r w:rsidRPr="003A43DF">
        <w:rPr>
          <w:spacing w:val="1"/>
        </w:rPr>
        <w:t xml:space="preserve"> </w:t>
      </w:r>
      <w:r w:rsidRPr="003A43DF">
        <w:t>stipula</w:t>
      </w:r>
      <w:r w:rsidRPr="003A43DF">
        <w:rPr>
          <w:spacing w:val="1"/>
        </w:rPr>
        <w:t xml:space="preserve"> </w:t>
      </w:r>
      <w:r w:rsidRPr="003A43DF">
        <w:t>del</w:t>
      </w:r>
      <w:r w:rsidRPr="003A43DF">
        <w:rPr>
          <w:spacing w:val="1"/>
        </w:rPr>
        <w:t xml:space="preserve"> </w:t>
      </w:r>
      <w:r w:rsidRPr="003A43DF">
        <w:t>contratto,</w:t>
      </w:r>
      <w:r w:rsidRPr="003A43DF">
        <w:rPr>
          <w:spacing w:val="1"/>
        </w:rPr>
        <w:t xml:space="preserve"> </w:t>
      </w:r>
      <w:r w:rsidRPr="003A43DF">
        <w:t>delle</w:t>
      </w:r>
      <w:r w:rsidRPr="003A43DF">
        <w:rPr>
          <w:spacing w:val="1"/>
        </w:rPr>
        <w:t xml:space="preserve"> </w:t>
      </w:r>
      <w:r w:rsidRPr="003A43DF">
        <w:t>garanzie</w:t>
      </w:r>
      <w:r w:rsidRPr="003A43DF">
        <w:rPr>
          <w:spacing w:val="1"/>
        </w:rPr>
        <w:t xml:space="preserve"> </w:t>
      </w:r>
      <w:proofErr w:type="spellStart"/>
      <w:r w:rsidRPr="003A43DF">
        <w:t>fidejussoria</w:t>
      </w:r>
      <w:proofErr w:type="spellEnd"/>
      <w:r w:rsidRPr="003A43DF">
        <w:rPr>
          <w:spacing w:val="1"/>
        </w:rPr>
        <w:t xml:space="preserve"> </w:t>
      </w:r>
      <w:r w:rsidRPr="003A43DF">
        <w:t>e</w:t>
      </w:r>
      <w:r w:rsidRPr="003A43DF">
        <w:rPr>
          <w:spacing w:val="1"/>
        </w:rPr>
        <w:t xml:space="preserve"> </w:t>
      </w:r>
      <w:r w:rsidRPr="003A43DF">
        <w:t>coperture</w:t>
      </w:r>
      <w:r w:rsidRPr="003A43DF">
        <w:rPr>
          <w:spacing w:val="1"/>
        </w:rPr>
        <w:t xml:space="preserve"> </w:t>
      </w:r>
      <w:r w:rsidRPr="003A43DF">
        <w:t xml:space="preserve">assicurative, determina la revoca dell’affidamento </w:t>
      </w:r>
      <w:r w:rsidR="00720446">
        <w:t xml:space="preserve">; si procede ad aggiudicare </w:t>
      </w:r>
      <w:r w:rsidRPr="003A43DF">
        <w:rPr>
          <w:spacing w:val="-1"/>
        </w:rPr>
        <w:t xml:space="preserve"> </w:t>
      </w:r>
      <w:r w:rsidRPr="003A43DF">
        <w:t>l’appalto</w:t>
      </w:r>
      <w:r w:rsidRPr="003A43DF">
        <w:rPr>
          <w:spacing w:val="1"/>
        </w:rPr>
        <w:t xml:space="preserve"> </w:t>
      </w:r>
      <w:r w:rsidRPr="003A43DF">
        <w:t>al</w:t>
      </w:r>
      <w:r w:rsidRPr="003A43DF">
        <w:rPr>
          <w:spacing w:val="-1"/>
        </w:rPr>
        <w:t xml:space="preserve"> </w:t>
      </w:r>
      <w:r w:rsidRPr="003A43DF">
        <w:t>concorrente</w:t>
      </w:r>
      <w:r w:rsidRPr="003A43DF">
        <w:rPr>
          <w:spacing w:val="3"/>
        </w:rPr>
        <w:t xml:space="preserve"> </w:t>
      </w:r>
      <w:r w:rsidRPr="003A43DF">
        <w:t>che</w:t>
      </w:r>
      <w:r w:rsidRPr="003A43DF">
        <w:rPr>
          <w:spacing w:val="3"/>
        </w:rPr>
        <w:t xml:space="preserve"> </w:t>
      </w:r>
      <w:r w:rsidRPr="003A43DF">
        <w:t>segue</w:t>
      </w:r>
      <w:r w:rsidRPr="003A43DF">
        <w:rPr>
          <w:spacing w:val="2"/>
        </w:rPr>
        <w:t xml:space="preserve"> </w:t>
      </w:r>
      <w:r w:rsidRPr="003A43DF">
        <w:t>nella</w:t>
      </w:r>
      <w:r w:rsidRPr="003A43DF">
        <w:rPr>
          <w:spacing w:val="3"/>
        </w:rPr>
        <w:t xml:space="preserve"> </w:t>
      </w:r>
      <w:r w:rsidRPr="003A43DF">
        <w:t>graduatoria.</w:t>
      </w:r>
    </w:p>
    <w:p w:rsidR="00ED7B99" w:rsidRPr="003A43DF" w:rsidRDefault="00ED7B99" w:rsidP="00ED7B99">
      <w:pPr>
        <w:tabs>
          <w:tab w:val="left" w:pos="276"/>
        </w:tabs>
        <w:spacing w:line="242" w:lineRule="auto"/>
        <w:ind w:right="119"/>
      </w:pPr>
    </w:p>
    <w:p w:rsidR="00ED7B99" w:rsidRPr="003A43DF" w:rsidRDefault="00ED7B99" w:rsidP="00ED7B99">
      <w:pPr>
        <w:pStyle w:val="Corpotesto"/>
        <w:rPr>
          <w:sz w:val="22"/>
          <w:szCs w:val="22"/>
        </w:rPr>
      </w:pPr>
      <w:r w:rsidRPr="003A43DF">
        <w:rPr>
          <w:sz w:val="22"/>
          <w:szCs w:val="22"/>
        </w:rPr>
        <w:t>Sono</w:t>
      </w:r>
      <w:r w:rsidRPr="003A43DF">
        <w:rPr>
          <w:spacing w:val="-5"/>
          <w:sz w:val="22"/>
          <w:szCs w:val="22"/>
        </w:rPr>
        <w:t xml:space="preserve"> </w:t>
      </w:r>
      <w:r w:rsidRPr="003A43DF">
        <w:rPr>
          <w:sz w:val="22"/>
          <w:szCs w:val="22"/>
        </w:rPr>
        <w:t>a</w:t>
      </w:r>
      <w:r w:rsidRPr="003A43DF">
        <w:rPr>
          <w:spacing w:val="-6"/>
          <w:sz w:val="22"/>
          <w:szCs w:val="22"/>
        </w:rPr>
        <w:t xml:space="preserve"> </w:t>
      </w:r>
      <w:r w:rsidRPr="003A43DF">
        <w:rPr>
          <w:sz w:val="22"/>
          <w:szCs w:val="22"/>
        </w:rPr>
        <w:t>carico</w:t>
      </w:r>
      <w:r w:rsidRPr="003A43DF">
        <w:rPr>
          <w:spacing w:val="-5"/>
          <w:sz w:val="22"/>
          <w:szCs w:val="22"/>
        </w:rPr>
        <w:t xml:space="preserve"> </w:t>
      </w:r>
      <w:r w:rsidRPr="003A43DF">
        <w:rPr>
          <w:sz w:val="22"/>
          <w:szCs w:val="22"/>
        </w:rPr>
        <w:t>dell’appaltatore:</w:t>
      </w:r>
    </w:p>
    <w:p w:rsidR="00ED7B99" w:rsidRPr="003A43DF" w:rsidRDefault="00ED7B99" w:rsidP="00ED7B99">
      <w:pPr>
        <w:pStyle w:val="Paragrafoelenco"/>
        <w:numPr>
          <w:ilvl w:val="0"/>
          <w:numId w:val="17"/>
        </w:numPr>
        <w:tabs>
          <w:tab w:val="left" w:pos="422"/>
        </w:tabs>
        <w:spacing w:before="3"/>
        <w:ind w:right="345" w:firstLine="0"/>
      </w:pPr>
      <w:r w:rsidRPr="003A43DF">
        <w:t>tutte le responsabilità civili e penali e amministrative per il mancato rispetto delle norme in materia di sicurezza,</w:t>
      </w:r>
      <w:r w:rsidRPr="003A43DF">
        <w:rPr>
          <w:spacing w:val="1"/>
        </w:rPr>
        <w:t xml:space="preserve"> </w:t>
      </w:r>
      <w:r w:rsidRPr="003A43DF">
        <w:t>igiene</w:t>
      </w:r>
      <w:r w:rsidRPr="003A43DF">
        <w:rPr>
          <w:spacing w:val="-2"/>
        </w:rPr>
        <w:t xml:space="preserve"> </w:t>
      </w:r>
      <w:r w:rsidRPr="003A43DF">
        <w:t>ambientale, polizia</w:t>
      </w:r>
      <w:r w:rsidRPr="003A43DF">
        <w:rPr>
          <w:spacing w:val="2"/>
        </w:rPr>
        <w:t xml:space="preserve"> </w:t>
      </w:r>
      <w:r w:rsidRPr="003A43DF">
        <w:t>mortuaria</w:t>
      </w:r>
      <w:r w:rsidRPr="003A43DF">
        <w:rPr>
          <w:spacing w:val="-1"/>
        </w:rPr>
        <w:t xml:space="preserve"> </w:t>
      </w:r>
      <w:r w:rsidRPr="003A43DF">
        <w:t>e</w:t>
      </w:r>
      <w:r w:rsidRPr="003A43DF">
        <w:rPr>
          <w:spacing w:val="-4"/>
        </w:rPr>
        <w:t xml:space="preserve"> </w:t>
      </w:r>
      <w:r w:rsidRPr="003A43DF">
        <w:t>di</w:t>
      </w:r>
      <w:r w:rsidRPr="003A43DF">
        <w:rPr>
          <w:spacing w:val="-1"/>
        </w:rPr>
        <w:t xml:space="preserve"> </w:t>
      </w:r>
      <w:r w:rsidRPr="003A43DF">
        <w:t>tutte</w:t>
      </w:r>
      <w:r w:rsidRPr="003A43DF">
        <w:rPr>
          <w:spacing w:val="-1"/>
        </w:rPr>
        <w:t xml:space="preserve"> </w:t>
      </w:r>
      <w:r w:rsidRPr="003A43DF">
        <w:t>le</w:t>
      </w:r>
      <w:r w:rsidRPr="003A43DF">
        <w:rPr>
          <w:spacing w:val="-1"/>
        </w:rPr>
        <w:t xml:space="preserve"> </w:t>
      </w:r>
      <w:r w:rsidRPr="003A43DF">
        <w:t>norme</w:t>
      </w:r>
      <w:r w:rsidRPr="003A43DF">
        <w:rPr>
          <w:spacing w:val="-3"/>
        </w:rPr>
        <w:t xml:space="preserve"> </w:t>
      </w:r>
      <w:r w:rsidRPr="003A43DF">
        <w:t>vigenti</w:t>
      </w:r>
      <w:r w:rsidRPr="003A43DF">
        <w:rPr>
          <w:spacing w:val="-2"/>
        </w:rPr>
        <w:t xml:space="preserve"> </w:t>
      </w:r>
      <w:r w:rsidRPr="003A43DF">
        <w:t>che</w:t>
      </w:r>
      <w:r w:rsidRPr="003A43DF">
        <w:rPr>
          <w:spacing w:val="2"/>
        </w:rPr>
        <w:t xml:space="preserve"> </w:t>
      </w:r>
      <w:r w:rsidRPr="003A43DF">
        <w:t>interessano</w:t>
      </w:r>
      <w:r w:rsidRPr="003A43DF">
        <w:rPr>
          <w:spacing w:val="3"/>
        </w:rPr>
        <w:t xml:space="preserve"> </w:t>
      </w:r>
      <w:r w:rsidRPr="003A43DF">
        <w:t>le</w:t>
      </w:r>
      <w:r w:rsidRPr="003A43DF">
        <w:rPr>
          <w:spacing w:val="-3"/>
        </w:rPr>
        <w:t xml:space="preserve"> </w:t>
      </w:r>
      <w:r w:rsidRPr="003A43DF">
        <w:t>funzioni</w:t>
      </w:r>
      <w:r w:rsidRPr="003A43DF">
        <w:rPr>
          <w:spacing w:val="-1"/>
        </w:rPr>
        <w:t xml:space="preserve"> </w:t>
      </w:r>
      <w:r w:rsidRPr="003A43DF">
        <w:t>svolte;</w:t>
      </w:r>
    </w:p>
    <w:p w:rsidR="00ED7B99" w:rsidRPr="003A43DF" w:rsidRDefault="00ED7B99" w:rsidP="00ED7B99">
      <w:pPr>
        <w:pStyle w:val="Paragrafoelenco"/>
        <w:numPr>
          <w:ilvl w:val="0"/>
          <w:numId w:val="17"/>
        </w:numPr>
        <w:tabs>
          <w:tab w:val="left" w:pos="391"/>
        </w:tabs>
        <w:spacing w:before="3" w:line="229" w:lineRule="exact"/>
        <w:ind w:left="390" w:hanging="116"/>
      </w:pPr>
      <w:r w:rsidRPr="003A43DF">
        <w:t>tutti</w:t>
      </w:r>
      <w:r w:rsidRPr="003A43DF">
        <w:rPr>
          <w:spacing w:val="-5"/>
        </w:rPr>
        <w:t xml:space="preserve"> </w:t>
      </w:r>
      <w:r w:rsidRPr="003A43DF">
        <w:t>gli</w:t>
      </w:r>
      <w:r w:rsidRPr="003A43DF">
        <w:rPr>
          <w:spacing w:val="-4"/>
        </w:rPr>
        <w:t xml:space="preserve"> </w:t>
      </w:r>
      <w:r w:rsidRPr="003A43DF">
        <w:t>oneri</w:t>
      </w:r>
      <w:r w:rsidRPr="003A43DF">
        <w:rPr>
          <w:spacing w:val="-7"/>
        </w:rPr>
        <w:t xml:space="preserve"> </w:t>
      </w:r>
      <w:r w:rsidRPr="003A43DF">
        <w:t>per</w:t>
      </w:r>
      <w:r w:rsidRPr="003A43DF">
        <w:rPr>
          <w:spacing w:val="-3"/>
        </w:rPr>
        <w:t xml:space="preserve"> </w:t>
      </w:r>
      <w:r w:rsidRPr="003A43DF">
        <w:t>la</w:t>
      </w:r>
      <w:r w:rsidRPr="003A43DF">
        <w:rPr>
          <w:spacing w:val="-4"/>
        </w:rPr>
        <w:t xml:space="preserve"> </w:t>
      </w:r>
      <w:r w:rsidRPr="003A43DF">
        <w:t>messa</w:t>
      </w:r>
      <w:r w:rsidRPr="003A43DF">
        <w:rPr>
          <w:spacing w:val="-6"/>
        </w:rPr>
        <w:t xml:space="preserve"> </w:t>
      </w:r>
      <w:r w:rsidRPr="003A43DF">
        <w:t>a</w:t>
      </w:r>
      <w:r w:rsidRPr="003A43DF">
        <w:rPr>
          <w:spacing w:val="-4"/>
        </w:rPr>
        <w:t xml:space="preserve"> </w:t>
      </w:r>
      <w:r w:rsidRPr="003A43DF">
        <w:t>norma</w:t>
      </w:r>
      <w:r w:rsidRPr="003A43DF">
        <w:rPr>
          <w:spacing w:val="-6"/>
        </w:rPr>
        <w:t xml:space="preserve"> </w:t>
      </w:r>
      <w:r w:rsidRPr="003A43DF">
        <w:t>dei</w:t>
      </w:r>
      <w:r w:rsidRPr="003A43DF">
        <w:rPr>
          <w:spacing w:val="-2"/>
        </w:rPr>
        <w:t xml:space="preserve"> </w:t>
      </w:r>
      <w:r w:rsidRPr="003A43DF">
        <w:t>mezzi</w:t>
      </w:r>
      <w:r w:rsidRPr="003A43DF">
        <w:rPr>
          <w:spacing w:val="-7"/>
        </w:rPr>
        <w:t xml:space="preserve"> </w:t>
      </w:r>
      <w:r w:rsidRPr="003A43DF">
        <w:t>operatori,</w:t>
      </w:r>
      <w:r w:rsidRPr="003A43DF">
        <w:rPr>
          <w:spacing w:val="-4"/>
        </w:rPr>
        <w:t xml:space="preserve"> </w:t>
      </w:r>
      <w:r w:rsidRPr="003A43DF">
        <w:t>per</w:t>
      </w:r>
      <w:r w:rsidRPr="003A43DF">
        <w:rPr>
          <w:spacing w:val="-6"/>
        </w:rPr>
        <w:t xml:space="preserve"> </w:t>
      </w:r>
      <w:r w:rsidRPr="003A43DF">
        <w:t>la</w:t>
      </w:r>
      <w:r w:rsidRPr="003A43DF">
        <w:rPr>
          <w:spacing w:val="-6"/>
        </w:rPr>
        <w:t xml:space="preserve"> </w:t>
      </w:r>
      <w:r w:rsidRPr="003A43DF">
        <w:t>loro</w:t>
      </w:r>
      <w:r w:rsidRPr="003A43DF">
        <w:rPr>
          <w:spacing w:val="-5"/>
        </w:rPr>
        <w:t xml:space="preserve"> </w:t>
      </w:r>
      <w:r w:rsidRPr="003A43DF">
        <w:t>certificazione,</w:t>
      </w:r>
      <w:r w:rsidRPr="003A43DF">
        <w:rPr>
          <w:spacing w:val="-3"/>
        </w:rPr>
        <w:t xml:space="preserve"> </w:t>
      </w:r>
      <w:r w:rsidRPr="003A43DF">
        <w:t>collaudo,</w:t>
      </w:r>
      <w:r w:rsidRPr="003A43DF">
        <w:rPr>
          <w:spacing w:val="-3"/>
        </w:rPr>
        <w:t xml:space="preserve"> </w:t>
      </w:r>
      <w:r w:rsidRPr="003A43DF">
        <w:t>revisione</w:t>
      </w:r>
      <w:r w:rsidRPr="003A43DF">
        <w:rPr>
          <w:spacing w:val="-6"/>
        </w:rPr>
        <w:t xml:space="preserve"> </w:t>
      </w:r>
      <w:r w:rsidRPr="003A43DF">
        <w:t>e</w:t>
      </w:r>
      <w:r w:rsidRPr="003A43DF">
        <w:rPr>
          <w:spacing w:val="-1"/>
        </w:rPr>
        <w:t xml:space="preserve"> </w:t>
      </w:r>
      <w:r w:rsidRPr="003A43DF">
        <w:t>manutenzione;</w:t>
      </w:r>
    </w:p>
    <w:p w:rsidR="00ED7B99" w:rsidRPr="003A43DF" w:rsidRDefault="00ED7B99" w:rsidP="00ED7B99">
      <w:pPr>
        <w:pStyle w:val="Paragrafoelenco"/>
        <w:numPr>
          <w:ilvl w:val="0"/>
          <w:numId w:val="17"/>
        </w:numPr>
        <w:tabs>
          <w:tab w:val="left" w:pos="391"/>
        </w:tabs>
        <w:spacing w:line="242" w:lineRule="auto"/>
        <w:ind w:right="301" w:hanging="1"/>
      </w:pPr>
      <w:r w:rsidRPr="003A43DF">
        <w:t>tutti i danni provocati alla</w:t>
      </w:r>
      <w:r w:rsidRPr="003A43DF">
        <w:rPr>
          <w:spacing w:val="1"/>
        </w:rPr>
        <w:t xml:space="preserve"> </w:t>
      </w:r>
      <w:r w:rsidRPr="003A43DF">
        <w:t>Stazione appaltante, a</w:t>
      </w:r>
      <w:r w:rsidRPr="003A43DF">
        <w:rPr>
          <w:spacing w:val="1"/>
        </w:rPr>
        <w:t xml:space="preserve"> </w:t>
      </w:r>
      <w:r w:rsidRPr="003A43DF">
        <w:t>terzi e al patrimonio esistente</w:t>
      </w:r>
      <w:r w:rsidRPr="003A43DF">
        <w:rPr>
          <w:spacing w:val="1"/>
        </w:rPr>
        <w:t xml:space="preserve"> </w:t>
      </w:r>
      <w:r w:rsidRPr="003A43DF">
        <w:t>sia</w:t>
      </w:r>
      <w:r w:rsidRPr="003A43DF">
        <w:rPr>
          <w:spacing w:val="50"/>
        </w:rPr>
        <w:t xml:space="preserve"> </w:t>
      </w:r>
      <w:r w:rsidRPr="003A43DF">
        <w:t>esso pubblico che privato.</w:t>
      </w:r>
      <w:r w:rsidRPr="003A43DF">
        <w:rPr>
          <w:spacing w:val="1"/>
        </w:rPr>
        <w:t xml:space="preserve"> </w:t>
      </w:r>
      <w:r w:rsidRPr="003A43DF">
        <w:t>L’impresa aggiudicataria è direttamente responsabile di fronte a terzi, nonché di fronte al Comune di Rho dei danni di qualsiasi natura sia a cose che a persone, causati dal disimpegno dei servizi a essa</w:t>
      </w:r>
      <w:r w:rsidRPr="003A43DF">
        <w:rPr>
          <w:spacing w:val="1"/>
        </w:rPr>
        <w:t xml:space="preserve"> </w:t>
      </w:r>
      <w:r w:rsidRPr="003A43DF">
        <w:t>imputabili.</w:t>
      </w:r>
    </w:p>
    <w:p w:rsidR="00ED7B99" w:rsidRPr="003A43DF" w:rsidRDefault="00ED7B99" w:rsidP="00ED7B99">
      <w:pPr>
        <w:pStyle w:val="Corpotesto"/>
        <w:spacing w:before="5"/>
        <w:ind w:left="0"/>
        <w:jc w:val="left"/>
        <w:rPr>
          <w:sz w:val="22"/>
          <w:szCs w:val="22"/>
        </w:rPr>
      </w:pPr>
    </w:p>
    <w:p w:rsidR="00ED7B99" w:rsidRPr="003A43DF" w:rsidRDefault="00ED7B99" w:rsidP="00ED7B99">
      <w:pPr>
        <w:pStyle w:val="Corpotesto"/>
        <w:spacing w:before="91"/>
        <w:ind w:right="293"/>
        <w:rPr>
          <w:sz w:val="22"/>
          <w:szCs w:val="22"/>
        </w:rPr>
      </w:pPr>
      <w:r w:rsidRPr="003A43DF">
        <w:rPr>
          <w:sz w:val="22"/>
          <w:szCs w:val="22"/>
        </w:rPr>
        <w:t>L’aggiudicatario dovrà presentare polizza di assicurazione per danni di</w:t>
      </w:r>
      <w:r w:rsidRPr="003A43DF">
        <w:rPr>
          <w:spacing w:val="1"/>
          <w:sz w:val="22"/>
          <w:szCs w:val="22"/>
        </w:rPr>
        <w:t xml:space="preserve"> </w:t>
      </w:r>
      <w:r w:rsidRPr="003A43DF">
        <w:rPr>
          <w:sz w:val="22"/>
          <w:szCs w:val="22"/>
        </w:rPr>
        <w:t>esecuzione</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responsabilità</w:t>
      </w:r>
      <w:r w:rsidRPr="003A43DF">
        <w:rPr>
          <w:spacing w:val="2"/>
          <w:sz w:val="22"/>
          <w:szCs w:val="22"/>
        </w:rPr>
        <w:t xml:space="preserve"> </w:t>
      </w:r>
      <w:r w:rsidRPr="003A43DF">
        <w:rPr>
          <w:sz w:val="22"/>
          <w:szCs w:val="22"/>
        </w:rPr>
        <w:t>civile</w:t>
      </w:r>
      <w:r w:rsidRPr="003A43DF">
        <w:rPr>
          <w:spacing w:val="3"/>
          <w:sz w:val="22"/>
          <w:szCs w:val="22"/>
        </w:rPr>
        <w:t xml:space="preserve"> </w:t>
      </w:r>
      <w:r w:rsidRPr="003A43DF">
        <w:rPr>
          <w:sz w:val="22"/>
          <w:szCs w:val="22"/>
        </w:rPr>
        <w:t>verso terzi</w:t>
      </w:r>
      <w:r w:rsidR="00357744" w:rsidRPr="003A43DF">
        <w:rPr>
          <w:sz w:val="22"/>
          <w:szCs w:val="22"/>
        </w:rPr>
        <w:t xml:space="preserve">. </w:t>
      </w:r>
    </w:p>
    <w:p w:rsidR="00ED7B99" w:rsidRPr="003A43DF" w:rsidRDefault="00ED7B99" w:rsidP="00ED7B99">
      <w:pPr>
        <w:pStyle w:val="Titolo1"/>
        <w:spacing w:line="244" w:lineRule="auto"/>
        <w:ind w:right="295"/>
        <w:jc w:val="both"/>
        <w:rPr>
          <w:sz w:val="22"/>
          <w:szCs w:val="22"/>
        </w:rPr>
      </w:pPr>
      <w:r w:rsidRPr="003A43DF">
        <w:rPr>
          <w:b w:val="0"/>
          <w:sz w:val="22"/>
          <w:szCs w:val="22"/>
        </w:rPr>
        <w:t>A</w:t>
      </w:r>
      <w:r w:rsidRPr="003A43DF">
        <w:rPr>
          <w:b w:val="0"/>
          <w:spacing w:val="1"/>
          <w:sz w:val="22"/>
          <w:szCs w:val="22"/>
        </w:rPr>
        <w:t xml:space="preserve"> </w:t>
      </w:r>
      <w:r w:rsidRPr="003A43DF">
        <w:rPr>
          <w:b w:val="0"/>
          <w:sz w:val="22"/>
          <w:szCs w:val="22"/>
        </w:rPr>
        <w:t>tale</w:t>
      </w:r>
      <w:r w:rsidRPr="003A43DF">
        <w:rPr>
          <w:b w:val="0"/>
          <w:spacing w:val="1"/>
          <w:sz w:val="22"/>
          <w:szCs w:val="22"/>
        </w:rPr>
        <w:t xml:space="preserve"> </w:t>
      </w:r>
      <w:r w:rsidRPr="003A43DF">
        <w:rPr>
          <w:b w:val="0"/>
          <w:sz w:val="22"/>
          <w:szCs w:val="22"/>
        </w:rPr>
        <w:t>riguardo,</w:t>
      </w:r>
      <w:r w:rsidRPr="003A43DF">
        <w:rPr>
          <w:b w:val="0"/>
          <w:spacing w:val="1"/>
          <w:sz w:val="22"/>
          <w:szCs w:val="22"/>
        </w:rPr>
        <w:t xml:space="preserve"> </w:t>
      </w:r>
      <w:r w:rsidRPr="003A43DF">
        <w:rPr>
          <w:b w:val="0"/>
          <w:sz w:val="22"/>
          <w:szCs w:val="22"/>
        </w:rPr>
        <w:t>l’Amministrazione</w:t>
      </w:r>
      <w:r w:rsidRPr="003A43DF">
        <w:rPr>
          <w:b w:val="0"/>
          <w:spacing w:val="1"/>
          <w:sz w:val="22"/>
          <w:szCs w:val="22"/>
        </w:rPr>
        <w:t xml:space="preserve"> </w:t>
      </w:r>
      <w:r w:rsidRPr="003A43DF">
        <w:rPr>
          <w:sz w:val="22"/>
          <w:szCs w:val="22"/>
        </w:rPr>
        <w:t>DECLINA</w:t>
      </w:r>
      <w:r w:rsidRPr="003A43DF">
        <w:rPr>
          <w:spacing w:val="1"/>
          <w:sz w:val="22"/>
          <w:szCs w:val="22"/>
        </w:rPr>
        <w:t xml:space="preserve"> </w:t>
      </w:r>
      <w:r w:rsidRPr="003A43DF">
        <w:rPr>
          <w:sz w:val="22"/>
          <w:szCs w:val="22"/>
        </w:rPr>
        <w:t>ogni</w:t>
      </w:r>
      <w:r w:rsidRPr="003A43DF">
        <w:rPr>
          <w:spacing w:val="1"/>
          <w:sz w:val="22"/>
          <w:szCs w:val="22"/>
        </w:rPr>
        <w:t xml:space="preserve"> </w:t>
      </w:r>
      <w:r w:rsidRPr="003A43DF">
        <w:rPr>
          <w:sz w:val="22"/>
          <w:szCs w:val="22"/>
        </w:rPr>
        <w:t>responsabilità</w:t>
      </w:r>
      <w:r w:rsidRPr="003A43DF">
        <w:rPr>
          <w:spacing w:val="1"/>
          <w:sz w:val="22"/>
          <w:szCs w:val="22"/>
        </w:rPr>
        <w:t xml:space="preserve"> </w:t>
      </w:r>
      <w:r w:rsidRPr="003A43DF">
        <w:rPr>
          <w:sz w:val="22"/>
          <w:szCs w:val="22"/>
        </w:rPr>
        <w:t>sia</w:t>
      </w:r>
      <w:r w:rsidRPr="003A43DF">
        <w:rPr>
          <w:spacing w:val="1"/>
          <w:sz w:val="22"/>
          <w:szCs w:val="22"/>
        </w:rPr>
        <w:t xml:space="preserve"> </w:t>
      </w:r>
      <w:r w:rsidRPr="003A43DF">
        <w:rPr>
          <w:sz w:val="22"/>
          <w:szCs w:val="22"/>
        </w:rPr>
        <w:t>PENALE</w:t>
      </w:r>
      <w:r w:rsidRPr="003A43DF">
        <w:rPr>
          <w:spacing w:val="1"/>
          <w:sz w:val="22"/>
          <w:szCs w:val="22"/>
        </w:rPr>
        <w:t xml:space="preserve"> </w:t>
      </w:r>
      <w:r w:rsidRPr="003A43DF">
        <w:rPr>
          <w:sz w:val="22"/>
          <w:szCs w:val="22"/>
        </w:rPr>
        <w:t>che</w:t>
      </w:r>
      <w:r w:rsidRPr="003A43DF">
        <w:rPr>
          <w:spacing w:val="1"/>
          <w:sz w:val="22"/>
          <w:szCs w:val="22"/>
        </w:rPr>
        <w:t xml:space="preserve"> </w:t>
      </w:r>
      <w:r w:rsidRPr="003A43DF">
        <w:rPr>
          <w:sz w:val="22"/>
          <w:szCs w:val="22"/>
        </w:rPr>
        <w:t>CIVILE,</w:t>
      </w:r>
      <w:r w:rsidRPr="003A43DF">
        <w:rPr>
          <w:spacing w:val="1"/>
          <w:sz w:val="22"/>
          <w:szCs w:val="22"/>
        </w:rPr>
        <w:t xml:space="preserve"> </w:t>
      </w:r>
      <w:r w:rsidRPr="003A43DF">
        <w:rPr>
          <w:sz w:val="22"/>
          <w:szCs w:val="22"/>
        </w:rPr>
        <w:t>per</w:t>
      </w:r>
      <w:r w:rsidRPr="003A43DF">
        <w:rPr>
          <w:spacing w:val="1"/>
          <w:sz w:val="22"/>
          <w:szCs w:val="22"/>
        </w:rPr>
        <w:t xml:space="preserve"> </w:t>
      </w:r>
      <w:r w:rsidRPr="003A43DF">
        <w:rPr>
          <w:sz w:val="22"/>
          <w:szCs w:val="22"/>
        </w:rPr>
        <w:t>DANNI</w:t>
      </w:r>
      <w:r w:rsidRPr="003A43DF">
        <w:rPr>
          <w:spacing w:val="1"/>
          <w:sz w:val="22"/>
          <w:szCs w:val="22"/>
        </w:rPr>
        <w:t xml:space="preserve"> </w:t>
      </w:r>
      <w:r w:rsidRPr="003A43DF">
        <w:rPr>
          <w:sz w:val="22"/>
          <w:szCs w:val="22"/>
        </w:rPr>
        <w:t>o</w:t>
      </w:r>
      <w:r w:rsidRPr="003A43DF">
        <w:rPr>
          <w:spacing w:val="-47"/>
          <w:sz w:val="22"/>
          <w:szCs w:val="22"/>
        </w:rPr>
        <w:t xml:space="preserve"> </w:t>
      </w:r>
      <w:r w:rsidRPr="003A43DF">
        <w:rPr>
          <w:sz w:val="22"/>
          <w:szCs w:val="22"/>
        </w:rPr>
        <w:t>SINISTRI</w:t>
      </w:r>
      <w:r w:rsidRPr="003A43DF">
        <w:rPr>
          <w:spacing w:val="-9"/>
          <w:sz w:val="22"/>
          <w:szCs w:val="22"/>
        </w:rPr>
        <w:t xml:space="preserve"> </w:t>
      </w:r>
      <w:r w:rsidRPr="003A43DF">
        <w:rPr>
          <w:sz w:val="22"/>
          <w:szCs w:val="22"/>
        </w:rPr>
        <w:t>che</w:t>
      </w:r>
      <w:r w:rsidRPr="003A43DF">
        <w:rPr>
          <w:spacing w:val="-4"/>
          <w:sz w:val="22"/>
          <w:szCs w:val="22"/>
        </w:rPr>
        <w:t xml:space="preserve"> </w:t>
      </w:r>
      <w:r w:rsidRPr="003A43DF">
        <w:rPr>
          <w:sz w:val="22"/>
          <w:szCs w:val="22"/>
        </w:rPr>
        <w:t>dovessero</w:t>
      </w:r>
      <w:r w:rsidRPr="003A43DF">
        <w:rPr>
          <w:spacing w:val="-2"/>
          <w:sz w:val="22"/>
          <w:szCs w:val="22"/>
        </w:rPr>
        <w:t xml:space="preserve"> </w:t>
      </w:r>
      <w:r w:rsidRPr="003A43DF">
        <w:rPr>
          <w:sz w:val="22"/>
          <w:szCs w:val="22"/>
        </w:rPr>
        <w:t>subire</w:t>
      </w:r>
      <w:r w:rsidRPr="003A43DF">
        <w:rPr>
          <w:spacing w:val="-4"/>
          <w:sz w:val="22"/>
          <w:szCs w:val="22"/>
        </w:rPr>
        <w:t xml:space="preserve"> </w:t>
      </w:r>
      <w:r w:rsidRPr="003A43DF">
        <w:rPr>
          <w:sz w:val="22"/>
          <w:szCs w:val="22"/>
        </w:rPr>
        <w:t>i</w:t>
      </w:r>
      <w:r w:rsidRPr="003A43DF">
        <w:rPr>
          <w:spacing w:val="-6"/>
          <w:sz w:val="22"/>
          <w:szCs w:val="22"/>
        </w:rPr>
        <w:t xml:space="preserve"> </w:t>
      </w:r>
      <w:r w:rsidRPr="003A43DF">
        <w:rPr>
          <w:sz w:val="22"/>
          <w:szCs w:val="22"/>
        </w:rPr>
        <w:t>materiali</w:t>
      </w:r>
      <w:r w:rsidRPr="003A43DF">
        <w:rPr>
          <w:spacing w:val="-3"/>
          <w:sz w:val="22"/>
          <w:szCs w:val="22"/>
        </w:rPr>
        <w:t xml:space="preserve"> </w:t>
      </w:r>
      <w:r w:rsidRPr="003A43DF">
        <w:rPr>
          <w:sz w:val="22"/>
          <w:szCs w:val="22"/>
        </w:rPr>
        <w:t>e</w:t>
      </w:r>
      <w:r w:rsidRPr="003A43DF">
        <w:rPr>
          <w:spacing w:val="-2"/>
          <w:sz w:val="22"/>
          <w:szCs w:val="22"/>
        </w:rPr>
        <w:t xml:space="preserve"> </w:t>
      </w:r>
      <w:r w:rsidRPr="003A43DF">
        <w:rPr>
          <w:sz w:val="22"/>
          <w:szCs w:val="22"/>
        </w:rPr>
        <w:t>il</w:t>
      </w:r>
      <w:r w:rsidRPr="003A43DF">
        <w:rPr>
          <w:spacing w:val="-6"/>
          <w:sz w:val="22"/>
          <w:szCs w:val="22"/>
        </w:rPr>
        <w:t xml:space="preserve"> </w:t>
      </w:r>
      <w:r w:rsidRPr="003A43DF">
        <w:rPr>
          <w:sz w:val="22"/>
          <w:szCs w:val="22"/>
        </w:rPr>
        <w:t>personale</w:t>
      </w:r>
      <w:r w:rsidRPr="003A43DF">
        <w:rPr>
          <w:spacing w:val="-4"/>
          <w:sz w:val="22"/>
          <w:szCs w:val="22"/>
        </w:rPr>
        <w:t xml:space="preserve"> </w:t>
      </w:r>
      <w:r w:rsidRPr="003A43DF">
        <w:rPr>
          <w:sz w:val="22"/>
          <w:szCs w:val="22"/>
        </w:rPr>
        <w:t>dell’impresa,</w:t>
      </w:r>
      <w:r w:rsidRPr="003A43DF">
        <w:rPr>
          <w:spacing w:val="-2"/>
          <w:sz w:val="22"/>
          <w:szCs w:val="22"/>
        </w:rPr>
        <w:t xml:space="preserve"> </w:t>
      </w:r>
      <w:r w:rsidRPr="003A43DF">
        <w:rPr>
          <w:sz w:val="22"/>
          <w:szCs w:val="22"/>
        </w:rPr>
        <w:t>durante</w:t>
      </w:r>
      <w:r w:rsidRPr="003A43DF">
        <w:rPr>
          <w:spacing w:val="-4"/>
          <w:sz w:val="22"/>
          <w:szCs w:val="22"/>
        </w:rPr>
        <w:t xml:space="preserve"> </w:t>
      </w:r>
      <w:r w:rsidRPr="003A43DF">
        <w:rPr>
          <w:sz w:val="22"/>
          <w:szCs w:val="22"/>
        </w:rPr>
        <w:t>l’esecuzione</w:t>
      </w:r>
      <w:r w:rsidRPr="003A43DF">
        <w:rPr>
          <w:spacing w:val="-5"/>
          <w:sz w:val="22"/>
          <w:szCs w:val="22"/>
        </w:rPr>
        <w:t xml:space="preserve"> </w:t>
      </w:r>
      <w:r w:rsidRPr="003A43DF">
        <w:rPr>
          <w:sz w:val="22"/>
          <w:szCs w:val="22"/>
        </w:rPr>
        <w:t>dei</w:t>
      </w:r>
      <w:r w:rsidRPr="003A43DF">
        <w:rPr>
          <w:spacing w:val="-5"/>
          <w:sz w:val="22"/>
          <w:szCs w:val="22"/>
        </w:rPr>
        <w:t xml:space="preserve"> </w:t>
      </w:r>
      <w:r w:rsidRPr="003A43DF">
        <w:rPr>
          <w:sz w:val="22"/>
          <w:szCs w:val="22"/>
        </w:rPr>
        <w:t>servizi</w:t>
      </w:r>
      <w:r w:rsidRPr="003A43DF">
        <w:rPr>
          <w:spacing w:val="-1"/>
          <w:sz w:val="22"/>
          <w:szCs w:val="22"/>
        </w:rPr>
        <w:t xml:space="preserve"> </w:t>
      </w:r>
      <w:r w:rsidRPr="003A43DF">
        <w:rPr>
          <w:sz w:val="22"/>
          <w:szCs w:val="22"/>
        </w:rPr>
        <w:t>stessi.</w:t>
      </w:r>
    </w:p>
    <w:p w:rsidR="00ED7B99" w:rsidRPr="003A43DF" w:rsidRDefault="00ED7B99" w:rsidP="00ED7B99">
      <w:pPr>
        <w:ind w:left="275" w:right="297"/>
        <w:jc w:val="both"/>
        <w:rPr>
          <w:b/>
        </w:rPr>
      </w:pPr>
      <w:r w:rsidRPr="003A43DF">
        <w:rPr>
          <w:b/>
        </w:rPr>
        <w:t>Se l’Impresa Aggiudicataria o i suoi operai riscontrassero danni o pericoli causati da terzi negli stabili oggetto</w:t>
      </w:r>
      <w:r w:rsidRPr="003A43DF">
        <w:rPr>
          <w:b/>
          <w:spacing w:val="1"/>
        </w:rPr>
        <w:t xml:space="preserve"> </w:t>
      </w:r>
      <w:r w:rsidRPr="003A43DF">
        <w:rPr>
          <w:b/>
        </w:rPr>
        <w:t>dell’appalto dovranno darne immediata comunicazione al Responsabile del Servizio per i provvedimenti</w:t>
      </w:r>
      <w:r w:rsidRPr="003A43DF">
        <w:rPr>
          <w:b/>
          <w:spacing w:val="50"/>
        </w:rPr>
        <w:t xml:space="preserve"> </w:t>
      </w:r>
      <w:r w:rsidRPr="003A43DF">
        <w:rPr>
          <w:b/>
        </w:rPr>
        <w:t>del</w:t>
      </w:r>
      <w:r w:rsidRPr="003A43DF">
        <w:rPr>
          <w:b/>
          <w:spacing w:val="1"/>
        </w:rPr>
        <w:t xml:space="preserve"> </w:t>
      </w:r>
      <w:r w:rsidRPr="003A43DF">
        <w:rPr>
          <w:b/>
        </w:rPr>
        <w:t>caso.</w:t>
      </w:r>
    </w:p>
    <w:p w:rsidR="00ED7B99" w:rsidRPr="003A43DF" w:rsidRDefault="00ED7B99" w:rsidP="00ED7B99">
      <w:pPr>
        <w:pStyle w:val="Corpotesto"/>
        <w:spacing w:line="242" w:lineRule="auto"/>
        <w:ind w:right="296"/>
        <w:rPr>
          <w:sz w:val="22"/>
          <w:szCs w:val="22"/>
        </w:rPr>
      </w:pPr>
      <w:r w:rsidRPr="003A43DF">
        <w:rPr>
          <w:sz w:val="22"/>
          <w:szCs w:val="22"/>
        </w:rPr>
        <w:t>L’aggiudicatario</w:t>
      </w:r>
      <w:r w:rsidRPr="003A43DF">
        <w:rPr>
          <w:spacing w:val="24"/>
          <w:sz w:val="22"/>
          <w:szCs w:val="22"/>
        </w:rPr>
        <w:t xml:space="preserve"> </w:t>
      </w:r>
      <w:r w:rsidRPr="003A43DF">
        <w:rPr>
          <w:sz w:val="22"/>
          <w:szCs w:val="22"/>
        </w:rPr>
        <w:t>dovrà,</w:t>
      </w:r>
      <w:r w:rsidRPr="003A43DF">
        <w:rPr>
          <w:spacing w:val="23"/>
          <w:sz w:val="22"/>
          <w:szCs w:val="22"/>
        </w:rPr>
        <w:t xml:space="preserve"> </w:t>
      </w:r>
      <w:r w:rsidRPr="003A43DF">
        <w:rPr>
          <w:sz w:val="22"/>
          <w:szCs w:val="22"/>
        </w:rPr>
        <w:t>in</w:t>
      </w:r>
      <w:r w:rsidRPr="003A43DF">
        <w:rPr>
          <w:spacing w:val="20"/>
          <w:sz w:val="22"/>
          <w:szCs w:val="22"/>
        </w:rPr>
        <w:t xml:space="preserve"> </w:t>
      </w:r>
      <w:r w:rsidRPr="003A43DF">
        <w:rPr>
          <w:sz w:val="22"/>
          <w:szCs w:val="22"/>
        </w:rPr>
        <w:t>ogni</w:t>
      </w:r>
      <w:r w:rsidRPr="003A43DF">
        <w:rPr>
          <w:spacing w:val="21"/>
          <w:sz w:val="22"/>
          <w:szCs w:val="22"/>
        </w:rPr>
        <w:t xml:space="preserve"> </w:t>
      </w:r>
      <w:r w:rsidRPr="003A43DF">
        <w:rPr>
          <w:sz w:val="22"/>
          <w:szCs w:val="22"/>
        </w:rPr>
        <w:t>caso,</w:t>
      </w:r>
      <w:r w:rsidRPr="003A43DF">
        <w:rPr>
          <w:spacing w:val="23"/>
          <w:sz w:val="22"/>
          <w:szCs w:val="22"/>
        </w:rPr>
        <w:t xml:space="preserve"> </w:t>
      </w:r>
      <w:r w:rsidRPr="003A43DF">
        <w:rPr>
          <w:sz w:val="22"/>
          <w:szCs w:val="22"/>
        </w:rPr>
        <w:t>provvedere</w:t>
      </w:r>
      <w:r w:rsidRPr="003A43DF">
        <w:rPr>
          <w:spacing w:val="23"/>
          <w:sz w:val="22"/>
          <w:szCs w:val="22"/>
        </w:rPr>
        <w:t xml:space="preserve"> </w:t>
      </w:r>
      <w:r w:rsidRPr="003A43DF">
        <w:rPr>
          <w:sz w:val="22"/>
          <w:szCs w:val="22"/>
        </w:rPr>
        <w:t>senza</w:t>
      </w:r>
      <w:r w:rsidRPr="003A43DF">
        <w:rPr>
          <w:spacing w:val="21"/>
          <w:sz w:val="22"/>
          <w:szCs w:val="22"/>
        </w:rPr>
        <w:t xml:space="preserve"> </w:t>
      </w:r>
      <w:r w:rsidRPr="003A43DF">
        <w:rPr>
          <w:sz w:val="22"/>
          <w:szCs w:val="22"/>
        </w:rPr>
        <w:t>indugio</w:t>
      </w:r>
      <w:r w:rsidRPr="003A43DF">
        <w:rPr>
          <w:spacing w:val="24"/>
          <w:sz w:val="22"/>
          <w:szCs w:val="22"/>
        </w:rPr>
        <w:t xml:space="preserve"> </w:t>
      </w:r>
      <w:r w:rsidRPr="003A43DF">
        <w:rPr>
          <w:sz w:val="22"/>
          <w:szCs w:val="22"/>
        </w:rPr>
        <w:t>e</w:t>
      </w:r>
      <w:r w:rsidRPr="003A43DF">
        <w:rPr>
          <w:spacing w:val="21"/>
          <w:sz w:val="22"/>
          <w:szCs w:val="22"/>
        </w:rPr>
        <w:t xml:space="preserve"> </w:t>
      </w:r>
      <w:r w:rsidRPr="003A43DF">
        <w:rPr>
          <w:sz w:val="22"/>
          <w:szCs w:val="22"/>
        </w:rPr>
        <w:t>a</w:t>
      </w:r>
      <w:r w:rsidRPr="003A43DF">
        <w:rPr>
          <w:spacing w:val="24"/>
          <w:sz w:val="22"/>
          <w:szCs w:val="22"/>
        </w:rPr>
        <w:t xml:space="preserve"> </w:t>
      </w:r>
      <w:r w:rsidRPr="003A43DF">
        <w:rPr>
          <w:sz w:val="22"/>
          <w:szCs w:val="22"/>
        </w:rPr>
        <w:t>proprie</w:t>
      </w:r>
      <w:r w:rsidRPr="003A43DF">
        <w:rPr>
          <w:spacing w:val="20"/>
          <w:sz w:val="22"/>
          <w:szCs w:val="22"/>
        </w:rPr>
        <w:t xml:space="preserve"> </w:t>
      </w:r>
      <w:r w:rsidRPr="003A43DF">
        <w:rPr>
          <w:sz w:val="22"/>
          <w:szCs w:val="22"/>
        </w:rPr>
        <w:t>spese</w:t>
      </w:r>
      <w:r w:rsidRPr="003A43DF">
        <w:rPr>
          <w:spacing w:val="24"/>
          <w:sz w:val="22"/>
          <w:szCs w:val="22"/>
        </w:rPr>
        <w:t xml:space="preserve"> </w:t>
      </w:r>
      <w:r w:rsidRPr="003A43DF">
        <w:rPr>
          <w:sz w:val="22"/>
          <w:szCs w:val="22"/>
        </w:rPr>
        <w:t>alla</w:t>
      </w:r>
      <w:r w:rsidRPr="003A43DF">
        <w:rPr>
          <w:spacing w:val="20"/>
          <w:sz w:val="22"/>
          <w:szCs w:val="22"/>
        </w:rPr>
        <w:t xml:space="preserve"> </w:t>
      </w:r>
      <w:r w:rsidRPr="003A43DF">
        <w:rPr>
          <w:sz w:val="22"/>
          <w:szCs w:val="22"/>
        </w:rPr>
        <w:t>riparazione</w:t>
      </w:r>
      <w:r w:rsidRPr="003A43DF">
        <w:rPr>
          <w:spacing w:val="24"/>
          <w:sz w:val="22"/>
          <w:szCs w:val="22"/>
        </w:rPr>
        <w:t xml:space="preserve"> </w:t>
      </w:r>
      <w:r w:rsidRPr="003A43DF">
        <w:rPr>
          <w:sz w:val="22"/>
          <w:szCs w:val="22"/>
        </w:rPr>
        <w:t>e</w:t>
      </w:r>
      <w:r w:rsidRPr="003A43DF">
        <w:rPr>
          <w:spacing w:val="23"/>
          <w:sz w:val="22"/>
          <w:szCs w:val="22"/>
        </w:rPr>
        <w:t xml:space="preserve"> </w:t>
      </w:r>
      <w:r w:rsidRPr="003A43DF">
        <w:rPr>
          <w:sz w:val="22"/>
          <w:szCs w:val="22"/>
        </w:rPr>
        <w:t>alla</w:t>
      </w:r>
      <w:r w:rsidRPr="003A43DF">
        <w:rPr>
          <w:spacing w:val="21"/>
          <w:sz w:val="22"/>
          <w:szCs w:val="22"/>
        </w:rPr>
        <w:t xml:space="preserve"> </w:t>
      </w:r>
      <w:r w:rsidRPr="003A43DF">
        <w:rPr>
          <w:sz w:val="22"/>
          <w:szCs w:val="22"/>
        </w:rPr>
        <w:t>sostituzione</w:t>
      </w:r>
      <w:r w:rsidRPr="003A43DF">
        <w:rPr>
          <w:spacing w:val="1"/>
          <w:sz w:val="22"/>
          <w:szCs w:val="22"/>
        </w:rPr>
        <w:t xml:space="preserve"> </w:t>
      </w:r>
      <w:r w:rsidRPr="003A43DF">
        <w:rPr>
          <w:sz w:val="22"/>
          <w:szCs w:val="22"/>
        </w:rPr>
        <w:t>delle</w:t>
      </w:r>
      <w:r w:rsidRPr="003A43DF">
        <w:rPr>
          <w:spacing w:val="-3"/>
          <w:sz w:val="22"/>
          <w:szCs w:val="22"/>
        </w:rPr>
        <w:t xml:space="preserve"> </w:t>
      </w:r>
      <w:r w:rsidRPr="003A43DF">
        <w:rPr>
          <w:sz w:val="22"/>
          <w:szCs w:val="22"/>
        </w:rPr>
        <w:t>parti od</w:t>
      </w:r>
      <w:r w:rsidRPr="003A43DF">
        <w:rPr>
          <w:spacing w:val="-1"/>
          <w:sz w:val="22"/>
          <w:szCs w:val="22"/>
        </w:rPr>
        <w:t xml:space="preserve"> </w:t>
      </w:r>
      <w:r w:rsidRPr="003A43DF">
        <w:rPr>
          <w:sz w:val="22"/>
          <w:szCs w:val="22"/>
        </w:rPr>
        <w:t>oggetti</w:t>
      </w:r>
      <w:r w:rsidRPr="003A43DF">
        <w:rPr>
          <w:spacing w:val="2"/>
          <w:sz w:val="22"/>
          <w:szCs w:val="22"/>
        </w:rPr>
        <w:t xml:space="preserve"> </w:t>
      </w:r>
      <w:r w:rsidRPr="003A43DF">
        <w:rPr>
          <w:sz w:val="22"/>
          <w:szCs w:val="22"/>
        </w:rPr>
        <w:t>danneggiati.</w:t>
      </w:r>
    </w:p>
    <w:p w:rsidR="00ED7B99" w:rsidRPr="003A43DF" w:rsidRDefault="00ED7B99" w:rsidP="00ED7B99">
      <w:pPr>
        <w:tabs>
          <w:tab w:val="left" w:pos="276"/>
        </w:tabs>
        <w:spacing w:line="242" w:lineRule="auto"/>
        <w:ind w:right="119"/>
      </w:pPr>
    </w:p>
    <w:p w:rsidR="00ED7B99" w:rsidRPr="003A43DF" w:rsidRDefault="00ED7B99" w:rsidP="00ED7B99">
      <w:pPr>
        <w:pStyle w:val="Corpotesto"/>
        <w:ind w:right="295"/>
        <w:rPr>
          <w:sz w:val="22"/>
          <w:szCs w:val="22"/>
        </w:rPr>
      </w:pPr>
      <w:r w:rsidRPr="003A43DF">
        <w:rPr>
          <w:sz w:val="22"/>
          <w:szCs w:val="22"/>
        </w:rPr>
        <w:t>L’aggiudicatario non avrà diritto ad alcun indennizzo per avarie, perdite o danni che si verifichino durante il corso</w:t>
      </w:r>
      <w:r w:rsidRPr="003A43DF">
        <w:rPr>
          <w:spacing w:val="1"/>
          <w:sz w:val="22"/>
          <w:szCs w:val="22"/>
        </w:rPr>
        <w:t xml:space="preserve"> </w:t>
      </w:r>
      <w:r w:rsidRPr="003A43DF">
        <w:rPr>
          <w:sz w:val="22"/>
          <w:szCs w:val="22"/>
        </w:rPr>
        <w:t>dell’appalto.</w:t>
      </w:r>
    </w:p>
    <w:p w:rsidR="00ED7B99" w:rsidRPr="003A43DF" w:rsidRDefault="00ED7B99" w:rsidP="00ED7B99">
      <w:pPr>
        <w:pStyle w:val="Corpotesto"/>
        <w:spacing w:before="4"/>
        <w:ind w:right="308"/>
        <w:rPr>
          <w:sz w:val="22"/>
          <w:szCs w:val="22"/>
        </w:rPr>
      </w:pPr>
      <w:r w:rsidRPr="003A43DF">
        <w:rPr>
          <w:sz w:val="22"/>
          <w:szCs w:val="22"/>
        </w:rPr>
        <w:t>L’impresa è comunque tenuta a prendere tempestivamente e efficacemente tutte le misure atte a prevenire e/o evitare</w:t>
      </w:r>
      <w:r w:rsidRPr="003A43DF">
        <w:rPr>
          <w:spacing w:val="1"/>
          <w:sz w:val="22"/>
          <w:szCs w:val="22"/>
        </w:rPr>
        <w:t xml:space="preserve"> </w:t>
      </w:r>
      <w:r w:rsidRPr="003A43DF">
        <w:rPr>
          <w:sz w:val="22"/>
          <w:szCs w:val="22"/>
        </w:rPr>
        <w:t>danni.</w:t>
      </w:r>
    </w:p>
    <w:p w:rsidR="00D066A0" w:rsidRPr="003A43DF" w:rsidRDefault="00D066A0" w:rsidP="00D066A0">
      <w:pPr>
        <w:pStyle w:val="Standard"/>
        <w:spacing w:line="360" w:lineRule="auto"/>
        <w:jc w:val="both"/>
        <w:rPr>
          <w:rFonts w:cs="Times New Roman"/>
          <w:sz w:val="22"/>
          <w:szCs w:val="22"/>
        </w:rPr>
      </w:pPr>
    </w:p>
    <w:p w:rsidR="0058084D" w:rsidRPr="003A43DF" w:rsidRDefault="0058084D">
      <w:pPr>
        <w:pStyle w:val="Corpotesto"/>
        <w:spacing w:before="10"/>
        <w:ind w:left="0"/>
        <w:jc w:val="left"/>
        <w:rPr>
          <w:sz w:val="22"/>
          <w:szCs w:val="22"/>
        </w:rPr>
      </w:pPr>
      <w:bookmarkStart w:id="3" w:name="TITOLO_V"/>
      <w:bookmarkEnd w:id="3"/>
    </w:p>
    <w:p w:rsidR="0058084D" w:rsidRPr="003A43DF" w:rsidRDefault="00042A1B">
      <w:pPr>
        <w:pStyle w:val="Titolo1"/>
        <w:ind w:left="493" w:right="510"/>
        <w:rPr>
          <w:sz w:val="22"/>
          <w:szCs w:val="22"/>
        </w:rPr>
      </w:pPr>
      <w:r w:rsidRPr="003A43DF">
        <w:rPr>
          <w:sz w:val="22"/>
          <w:szCs w:val="22"/>
        </w:rPr>
        <w:t>ARTICOLO</w:t>
      </w:r>
      <w:r w:rsidRPr="003A43DF">
        <w:rPr>
          <w:spacing w:val="-8"/>
          <w:sz w:val="22"/>
          <w:szCs w:val="22"/>
        </w:rPr>
        <w:t xml:space="preserve"> </w:t>
      </w:r>
      <w:r w:rsidR="00FB143C" w:rsidRPr="003A43DF">
        <w:rPr>
          <w:spacing w:val="-8"/>
          <w:sz w:val="22"/>
          <w:szCs w:val="22"/>
        </w:rPr>
        <w:t>1</w:t>
      </w:r>
      <w:r w:rsidR="00B63F6C">
        <w:rPr>
          <w:sz w:val="22"/>
          <w:szCs w:val="22"/>
        </w:rPr>
        <w:t>6</w:t>
      </w:r>
      <w:r w:rsidRPr="003A43DF">
        <w:rPr>
          <w:spacing w:val="-7"/>
          <w:sz w:val="22"/>
          <w:szCs w:val="22"/>
        </w:rPr>
        <w:t xml:space="preserve"> </w:t>
      </w:r>
      <w:r w:rsidRPr="003A43DF">
        <w:rPr>
          <w:sz w:val="22"/>
          <w:szCs w:val="22"/>
        </w:rPr>
        <w:t>-</w:t>
      </w:r>
      <w:r w:rsidRPr="003A43DF">
        <w:rPr>
          <w:spacing w:val="-7"/>
          <w:sz w:val="22"/>
          <w:szCs w:val="22"/>
        </w:rPr>
        <w:t xml:space="preserve"> </w:t>
      </w:r>
      <w:r w:rsidRPr="003A43DF">
        <w:rPr>
          <w:sz w:val="22"/>
          <w:szCs w:val="22"/>
        </w:rPr>
        <w:t>OBBLIGO</w:t>
      </w:r>
      <w:r w:rsidRPr="003A43DF">
        <w:rPr>
          <w:spacing w:val="-4"/>
          <w:sz w:val="22"/>
          <w:szCs w:val="22"/>
        </w:rPr>
        <w:t xml:space="preserve"> </w:t>
      </w:r>
      <w:r w:rsidRPr="003A43DF">
        <w:rPr>
          <w:sz w:val="22"/>
          <w:szCs w:val="22"/>
        </w:rPr>
        <w:t>DI</w:t>
      </w:r>
      <w:r w:rsidRPr="003A43DF">
        <w:rPr>
          <w:spacing w:val="-11"/>
          <w:sz w:val="22"/>
          <w:szCs w:val="22"/>
        </w:rPr>
        <w:t xml:space="preserve"> </w:t>
      </w:r>
      <w:r w:rsidRPr="003A43DF">
        <w:rPr>
          <w:sz w:val="22"/>
          <w:szCs w:val="22"/>
        </w:rPr>
        <w:t>DOMICILIO</w:t>
      </w:r>
      <w:r w:rsidRPr="003A43DF">
        <w:rPr>
          <w:spacing w:val="-7"/>
          <w:sz w:val="22"/>
          <w:szCs w:val="22"/>
        </w:rPr>
        <w:t xml:space="preserve"> </w:t>
      </w:r>
      <w:r w:rsidRPr="003A43DF">
        <w:rPr>
          <w:sz w:val="22"/>
          <w:szCs w:val="22"/>
        </w:rPr>
        <w:t>DELL’AGGIUDICATARIO,</w:t>
      </w:r>
      <w:r w:rsidRPr="003A43DF">
        <w:rPr>
          <w:spacing w:val="-8"/>
          <w:sz w:val="22"/>
          <w:szCs w:val="22"/>
        </w:rPr>
        <w:t xml:space="preserve"> </w:t>
      </w:r>
      <w:r w:rsidRPr="003A43DF">
        <w:rPr>
          <w:sz w:val="22"/>
          <w:szCs w:val="22"/>
        </w:rPr>
        <w:t>OBBLIGO</w:t>
      </w:r>
      <w:r w:rsidRPr="003A43DF">
        <w:rPr>
          <w:spacing w:val="-4"/>
          <w:sz w:val="22"/>
          <w:szCs w:val="22"/>
        </w:rPr>
        <w:t xml:space="preserve"> </w:t>
      </w:r>
      <w:r w:rsidRPr="003A43DF">
        <w:rPr>
          <w:sz w:val="22"/>
          <w:szCs w:val="22"/>
        </w:rPr>
        <w:t>DI</w:t>
      </w:r>
      <w:r w:rsidRPr="003A43DF">
        <w:rPr>
          <w:spacing w:val="-11"/>
          <w:sz w:val="22"/>
          <w:szCs w:val="22"/>
        </w:rPr>
        <w:t xml:space="preserve"> </w:t>
      </w:r>
      <w:r w:rsidRPr="003A43DF">
        <w:rPr>
          <w:sz w:val="22"/>
          <w:szCs w:val="22"/>
        </w:rPr>
        <w:t>REPERIBILITA’</w:t>
      </w:r>
    </w:p>
    <w:p w:rsidR="0058084D" w:rsidRPr="003A43DF" w:rsidRDefault="0058084D">
      <w:pPr>
        <w:pStyle w:val="Corpotesto"/>
        <w:spacing w:before="10"/>
        <w:ind w:left="0"/>
        <w:jc w:val="left"/>
        <w:rPr>
          <w:b/>
          <w:sz w:val="22"/>
          <w:szCs w:val="22"/>
        </w:rPr>
      </w:pPr>
    </w:p>
    <w:p w:rsidR="0058084D" w:rsidRPr="003A43DF" w:rsidRDefault="00042A1B">
      <w:pPr>
        <w:pStyle w:val="Corpotesto"/>
        <w:ind w:right="306" w:hanging="1"/>
        <w:rPr>
          <w:sz w:val="22"/>
          <w:szCs w:val="22"/>
        </w:rPr>
      </w:pPr>
      <w:r w:rsidRPr="003A43DF">
        <w:rPr>
          <w:sz w:val="22"/>
          <w:szCs w:val="22"/>
        </w:rPr>
        <w:t>A tutti gli effetti di legge l’aggiudicatario dovrà comunicare il proprio domicilio, in un luogo liberamente scelto,</w:t>
      </w:r>
      <w:r w:rsidRPr="003A43DF">
        <w:rPr>
          <w:spacing w:val="1"/>
          <w:sz w:val="22"/>
          <w:szCs w:val="22"/>
        </w:rPr>
        <w:t xml:space="preserve"> </w:t>
      </w:r>
      <w:r w:rsidRPr="003A43DF">
        <w:rPr>
          <w:sz w:val="22"/>
          <w:szCs w:val="22"/>
        </w:rPr>
        <w:t>fornendo pronta reperibilità</w:t>
      </w:r>
      <w:r w:rsidRPr="003A43DF">
        <w:rPr>
          <w:spacing w:val="-1"/>
          <w:sz w:val="22"/>
          <w:szCs w:val="22"/>
        </w:rPr>
        <w:t xml:space="preserve"> </w:t>
      </w:r>
      <w:r w:rsidRPr="003A43DF">
        <w:rPr>
          <w:sz w:val="22"/>
          <w:szCs w:val="22"/>
        </w:rPr>
        <w:t>anche tramite</w:t>
      </w:r>
      <w:r w:rsidRPr="003A43DF">
        <w:rPr>
          <w:spacing w:val="-1"/>
          <w:sz w:val="22"/>
          <w:szCs w:val="22"/>
        </w:rPr>
        <w:t xml:space="preserve"> </w:t>
      </w:r>
      <w:r w:rsidRPr="003A43DF">
        <w:rPr>
          <w:sz w:val="22"/>
          <w:szCs w:val="22"/>
        </w:rPr>
        <w:t>telefono</w:t>
      </w:r>
      <w:r w:rsidRPr="003A43DF">
        <w:rPr>
          <w:spacing w:val="1"/>
          <w:sz w:val="22"/>
          <w:szCs w:val="22"/>
        </w:rPr>
        <w:t xml:space="preserve"> </w:t>
      </w:r>
      <w:r w:rsidRPr="003A43DF">
        <w:rPr>
          <w:sz w:val="22"/>
          <w:szCs w:val="22"/>
        </w:rPr>
        <w:t>e/o invio</w:t>
      </w:r>
      <w:r w:rsidRPr="003A43DF">
        <w:rPr>
          <w:spacing w:val="1"/>
          <w:sz w:val="22"/>
          <w:szCs w:val="22"/>
        </w:rPr>
        <w:t xml:space="preserve"> </w:t>
      </w:r>
      <w:r w:rsidR="00357744" w:rsidRPr="003A43DF">
        <w:rPr>
          <w:sz w:val="22"/>
          <w:szCs w:val="22"/>
        </w:rPr>
        <w:t xml:space="preserve">mail. </w:t>
      </w:r>
      <w:r w:rsidRPr="003A43DF">
        <w:rPr>
          <w:sz w:val="22"/>
          <w:szCs w:val="22"/>
        </w:rPr>
        <w:t>.</w:t>
      </w:r>
    </w:p>
    <w:p w:rsidR="0058084D" w:rsidRPr="003A43DF" w:rsidRDefault="00042A1B">
      <w:pPr>
        <w:pStyle w:val="Corpotesto"/>
        <w:spacing w:before="3"/>
        <w:ind w:right="296"/>
        <w:rPr>
          <w:sz w:val="22"/>
          <w:szCs w:val="22"/>
        </w:rPr>
      </w:pPr>
      <w:r w:rsidRPr="003A43DF">
        <w:rPr>
          <w:sz w:val="22"/>
          <w:szCs w:val="22"/>
        </w:rPr>
        <w:t>A richiesta dell’Amministrazione, l’aggiudicatario dovrà presentarsi, senza speciale compenso, a tutti i controlli sui</w:t>
      </w:r>
      <w:r w:rsidRPr="003A43DF">
        <w:rPr>
          <w:spacing w:val="1"/>
          <w:sz w:val="22"/>
          <w:szCs w:val="22"/>
        </w:rPr>
        <w:t xml:space="preserve"> </w:t>
      </w:r>
      <w:r w:rsidRPr="003A43DF">
        <w:rPr>
          <w:sz w:val="22"/>
          <w:szCs w:val="22"/>
        </w:rPr>
        <w:t>lavori e a ogni incontro o rilevamento che si rendesse necessario per definire condizioni e problematiche attinenti il</w:t>
      </w:r>
      <w:r w:rsidRPr="003A43DF">
        <w:rPr>
          <w:spacing w:val="1"/>
          <w:sz w:val="22"/>
          <w:szCs w:val="22"/>
        </w:rPr>
        <w:t xml:space="preserve"> </w:t>
      </w:r>
      <w:r w:rsidRPr="003A43DF">
        <w:rPr>
          <w:sz w:val="22"/>
          <w:szCs w:val="22"/>
        </w:rPr>
        <w:t>servizio.</w:t>
      </w:r>
    </w:p>
    <w:p w:rsidR="0058084D" w:rsidRPr="003A43DF" w:rsidRDefault="00042A1B">
      <w:pPr>
        <w:pStyle w:val="Corpotesto"/>
        <w:spacing w:before="4"/>
        <w:ind w:right="281"/>
        <w:rPr>
          <w:sz w:val="22"/>
          <w:szCs w:val="22"/>
        </w:rPr>
      </w:pPr>
      <w:r w:rsidRPr="003A43DF">
        <w:rPr>
          <w:sz w:val="22"/>
          <w:szCs w:val="22"/>
        </w:rPr>
        <w:t xml:space="preserve">Per ogni e qualsiasi necessità straordinaria l’aggiudicatario garantisce il servizio di </w:t>
      </w:r>
      <w:r w:rsidRPr="003A43DF">
        <w:rPr>
          <w:b/>
          <w:sz w:val="22"/>
          <w:szCs w:val="22"/>
        </w:rPr>
        <w:t xml:space="preserve">REPERIBILITA’, </w:t>
      </w:r>
      <w:r w:rsidRPr="003A43DF">
        <w:rPr>
          <w:sz w:val="22"/>
          <w:szCs w:val="22"/>
        </w:rPr>
        <w:t>da concordarsi</w:t>
      </w:r>
      <w:r w:rsidRPr="003A43DF">
        <w:rPr>
          <w:spacing w:val="1"/>
          <w:sz w:val="22"/>
          <w:szCs w:val="22"/>
        </w:rPr>
        <w:t xml:space="preserve"> </w:t>
      </w:r>
      <w:r w:rsidRPr="003A43DF">
        <w:rPr>
          <w:sz w:val="22"/>
          <w:szCs w:val="22"/>
        </w:rPr>
        <w:t>con</w:t>
      </w:r>
      <w:r w:rsidRPr="003A43DF">
        <w:rPr>
          <w:spacing w:val="1"/>
          <w:sz w:val="22"/>
          <w:szCs w:val="22"/>
        </w:rPr>
        <w:t xml:space="preserve"> </w:t>
      </w:r>
      <w:r w:rsidRPr="003A43DF">
        <w:rPr>
          <w:sz w:val="22"/>
          <w:szCs w:val="22"/>
        </w:rPr>
        <w:t>il</w:t>
      </w:r>
      <w:r w:rsidRPr="003A43DF">
        <w:rPr>
          <w:spacing w:val="1"/>
          <w:sz w:val="22"/>
          <w:szCs w:val="22"/>
        </w:rPr>
        <w:t xml:space="preserve"> </w:t>
      </w:r>
      <w:r w:rsidRPr="003A43DF">
        <w:rPr>
          <w:sz w:val="22"/>
          <w:szCs w:val="22"/>
        </w:rPr>
        <w:t>responsabile</w:t>
      </w:r>
      <w:r w:rsidRPr="003A43DF">
        <w:rPr>
          <w:spacing w:val="1"/>
          <w:sz w:val="22"/>
          <w:szCs w:val="22"/>
        </w:rPr>
        <w:t xml:space="preserve"> </w:t>
      </w:r>
      <w:r w:rsidRPr="003A43DF">
        <w:rPr>
          <w:sz w:val="22"/>
          <w:szCs w:val="22"/>
        </w:rPr>
        <w:t>dell’Ufficio</w:t>
      </w:r>
      <w:r w:rsidRPr="003A43DF">
        <w:rPr>
          <w:spacing w:val="1"/>
          <w:sz w:val="22"/>
          <w:szCs w:val="22"/>
        </w:rPr>
        <w:t xml:space="preserve"> </w:t>
      </w:r>
      <w:r w:rsidRPr="003A43DF">
        <w:rPr>
          <w:sz w:val="22"/>
          <w:szCs w:val="22"/>
        </w:rPr>
        <w:t>Tecnico</w:t>
      </w:r>
      <w:r w:rsidRPr="003A43DF">
        <w:rPr>
          <w:spacing w:val="1"/>
          <w:sz w:val="22"/>
          <w:szCs w:val="22"/>
        </w:rPr>
        <w:t xml:space="preserve"> </w:t>
      </w:r>
      <w:r w:rsidRPr="003A43DF">
        <w:rPr>
          <w:sz w:val="22"/>
          <w:szCs w:val="22"/>
        </w:rPr>
        <w:t>Comunale,</w:t>
      </w:r>
      <w:r w:rsidRPr="003A43DF">
        <w:rPr>
          <w:spacing w:val="1"/>
          <w:sz w:val="22"/>
          <w:szCs w:val="22"/>
        </w:rPr>
        <w:t xml:space="preserve"> </w:t>
      </w:r>
      <w:r w:rsidRPr="003A43DF">
        <w:rPr>
          <w:sz w:val="22"/>
          <w:szCs w:val="22"/>
        </w:rPr>
        <w:t>attraverso</w:t>
      </w:r>
      <w:r w:rsidRPr="003A43DF">
        <w:rPr>
          <w:spacing w:val="1"/>
          <w:sz w:val="22"/>
          <w:szCs w:val="22"/>
        </w:rPr>
        <w:t xml:space="preserve"> </w:t>
      </w:r>
      <w:r w:rsidRPr="003A43DF">
        <w:rPr>
          <w:sz w:val="22"/>
          <w:szCs w:val="22"/>
        </w:rPr>
        <w:t>personale</w:t>
      </w:r>
      <w:r w:rsidRPr="003A43DF">
        <w:rPr>
          <w:spacing w:val="1"/>
          <w:sz w:val="22"/>
          <w:szCs w:val="22"/>
        </w:rPr>
        <w:t xml:space="preserve"> </w:t>
      </w:r>
      <w:r w:rsidRPr="003A43DF">
        <w:rPr>
          <w:sz w:val="22"/>
          <w:szCs w:val="22"/>
        </w:rPr>
        <w:t>a</w:t>
      </w:r>
      <w:r w:rsidRPr="003A43DF">
        <w:rPr>
          <w:spacing w:val="1"/>
          <w:sz w:val="22"/>
          <w:szCs w:val="22"/>
        </w:rPr>
        <w:t xml:space="preserve"> </w:t>
      </w:r>
      <w:r w:rsidRPr="003A43DF">
        <w:rPr>
          <w:sz w:val="22"/>
          <w:szCs w:val="22"/>
        </w:rPr>
        <w:t>disposizione,</w:t>
      </w:r>
      <w:r w:rsidRPr="003A43DF">
        <w:rPr>
          <w:spacing w:val="1"/>
          <w:sz w:val="22"/>
          <w:szCs w:val="22"/>
        </w:rPr>
        <w:t xml:space="preserve"> </w:t>
      </w:r>
      <w:r w:rsidRPr="003A43DF">
        <w:rPr>
          <w:sz w:val="22"/>
          <w:szCs w:val="22"/>
        </w:rPr>
        <w:t>adottando</w:t>
      </w:r>
      <w:r w:rsidRPr="003A43DF">
        <w:rPr>
          <w:spacing w:val="1"/>
          <w:sz w:val="22"/>
          <w:szCs w:val="22"/>
        </w:rPr>
        <w:t xml:space="preserve"> </w:t>
      </w:r>
      <w:r w:rsidRPr="003A43DF">
        <w:rPr>
          <w:sz w:val="22"/>
          <w:szCs w:val="22"/>
        </w:rPr>
        <w:t>i</w:t>
      </w:r>
      <w:r w:rsidRPr="003A43DF">
        <w:rPr>
          <w:spacing w:val="1"/>
          <w:sz w:val="22"/>
          <w:szCs w:val="22"/>
        </w:rPr>
        <w:t xml:space="preserve"> </w:t>
      </w:r>
      <w:r w:rsidRPr="003A43DF">
        <w:rPr>
          <w:sz w:val="22"/>
          <w:szCs w:val="22"/>
        </w:rPr>
        <w:t>mezzi</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l’organizzazione</w:t>
      </w:r>
      <w:r w:rsidRPr="003A43DF">
        <w:rPr>
          <w:spacing w:val="-1"/>
          <w:sz w:val="22"/>
          <w:szCs w:val="22"/>
        </w:rPr>
        <w:t xml:space="preserve"> </w:t>
      </w:r>
      <w:r w:rsidRPr="003A43DF">
        <w:rPr>
          <w:sz w:val="22"/>
          <w:szCs w:val="22"/>
        </w:rPr>
        <w:t>che</w:t>
      </w:r>
      <w:r w:rsidRPr="003A43DF">
        <w:rPr>
          <w:spacing w:val="3"/>
          <w:sz w:val="22"/>
          <w:szCs w:val="22"/>
        </w:rPr>
        <w:t xml:space="preserve"> </w:t>
      </w:r>
      <w:r w:rsidRPr="003A43DF">
        <w:rPr>
          <w:sz w:val="22"/>
          <w:szCs w:val="22"/>
        </w:rPr>
        <w:t>ritiene</w:t>
      </w:r>
      <w:r w:rsidRPr="003A43DF">
        <w:rPr>
          <w:spacing w:val="3"/>
          <w:sz w:val="22"/>
          <w:szCs w:val="22"/>
        </w:rPr>
        <w:t xml:space="preserve"> </w:t>
      </w:r>
      <w:r w:rsidRPr="003A43DF">
        <w:rPr>
          <w:sz w:val="22"/>
          <w:szCs w:val="22"/>
        </w:rPr>
        <w:t>più</w:t>
      </w:r>
      <w:r w:rsidRPr="003A43DF">
        <w:rPr>
          <w:spacing w:val="-1"/>
          <w:sz w:val="22"/>
          <w:szCs w:val="22"/>
        </w:rPr>
        <w:t xml:space="preserve"> </w:t>
      </w:r>
      <w:r w:rsidRPr="003A43DF">
        <w:rPr>
          <w:sz w:val="22"/>
          <w:szCs w:val="22"/>
        </w:rPr>
        <w:t>opportuni.</w:t>
      </w:r>
    </w:p>
    <w:p w:rsidR="0058084D" w:rsidRPr="003A43DF" w:rsidRDefault="00042A1B">
      <w:pPr>
        <w:pStyle w:val="Corpotesto"/>
        <w:spacing w:line="242" w:lineRule="auto"/>
        <w:ind w:right="292"/>
        <w:rPr>
          <w:sz w:val="22"/>
          <w:szCs w:val="22"/>
        </w:rPr>
      </w:pPr>
      <w:r w:rsidRPr="003A43DF">
        <w:rPr>
          <w:sz w:val="22"/>
          <w:szCs w:val="22"/>
        </w:rPr>
        <w:t>Dovrà comunque essere trasmessa prima della stipula del contratto di appalto l’elenco dei nominativi del personale</w:t>
      </w:r>
      <w:r w:rsidRPr="003A43DF">
        <w:rPr>
          <w:spacing w:val="1"/>
          <w:sz w:val="22"/>
          <w:szCs w:val="22"/>
        </w:rPr>
        <w:t xml:space="preserve"> </w:t>
      </w:r>
      <w:r w:rsidRPr="003A43DF">
        <w:rPr>
          <w:sz w:val="22"/>
          <w:szCs w:val="22"/>
        </w:rPr>
        <w:t>reperibile, con</w:t>
      </w:r>
      <w:r w:rsidRPr="003A43DF">
        <w:rPr>
          <w:spacing w:val="-2"/>
          <w:sz w:val="22"/>
          <w:szCs w:val="22"/>
        </w:rPr>
        <w:t xml:space="preserve"> </w:t>
      </w:r>
      <w:r w:rsidRPr="003A43DF">
        <w:rPr>
          <w:sz w:val="22"/>
          <w:szCs w:val="22"/>
        </w:rPr>
        <w:t>indicazione</w:t>
      </w:r>
      <w:r w:rsidRPr="003A43DF">
        <w:rPr>
          <w:spacing w:val="-3"/>
          <w:sz w:val="22"/>
          <w:szCs w:val="22"/>
        </w:rPr>
        <w:t xml:space="preserve"> </w:t>
      </w:r>
      <w:r w:rsidRPr="003A43DF">
        <w:rPr>
          <w:sz w:val="22"/>
          <w:szCs w:val="22"/>
        </w:rPr>
        <w:t>dei</w:t>
      </w:r>
      <w:r w:rsidRPr="003A43DF">
        <w:rPr>
          <w:spacing w:val="-1"/>
          <w:sz w:val="22"/>
          <w:szCs w:val="22"/>
        </w:rPr>
        <w:t xml:space="preserve"> </w:t>
      </w:r>
      <w:r w:rsidRPr="003A43DF">
        <w:rPr>
          <w:sz w:val="22"/>
          <w:szCs w:val="22"/>
        </w:rPr>
        <w:t>numeri</w:t>
      </w:r>
      <w:r w:rsidRPr="003A43DF">
        <w:rPr>
          <w:spacing w:val="2"/>
          <w:sz w:val="22"/>
          <w:szCs w:val="22"/>
        </w:rPr>
        <w:t xml:space="preserve"> </w:t>
      </w:r>
      <w:r w:rsidRPr="003A43DF">
        <w:rPr>
          <w:sz w:val="22"/>
          <w:szCs w:val="22"/>
        </w:rPr>
        <w:t>fissi, dei</w:t>
      </w:r>
      <w:r w:rsidRPr="003A43DF">
        <w:rPr>
          <w:spacing w:val="-1"/>
          <w:sz w:val="22"/>
          <w:szCs w:val="22"/>
        </w:rPr>
        <w:t xml:space="preserve"> </w:t>
      </w:r>
      <w:r w:rsidRPr="003A43DF">
        <w:rPr>
          <w:sz w:val="22"/>
          <w:szCs w:val="22"/>
        </w:rPr>
        <w:t>numeri</w:t>
      </w:r>
      <w:r w:rsidRPr="003A43DF">
        <w:rPr>
          <w:spacing w:val="4"/>
          <w:sz w:val="22"/>
          <w:szCs w:val="22"/>
        </w:rPr>
        <w:t xml:space="preserve"> </w:t>
      </w:r>
      <w:r w:rsidRPr="003A43DF">
        <w:rPr>
          <w:sz w:val="22"/>
          <w:szCs w:val="22"/>
        </w:rPr>
        <w:t>mobili</w:t>
      </w:r>
      <w:r w:rsidRPr="003A43DF">
        <w:rPr>
          <w:spacing w:val="-1"/>
          <w:sz w:val="22"/>
          <w:szCs w:val="22"/>
        </w:rPr>
        <w:t xml:space="preserve"> </w:t>
      </w:r>
      <w:r w:rsidRPr="003A43DF">
        <w:rPr>
          <w:sz w:val="22"/>
          <w:szCs w:val="22"/>
        </w:rPr>
        <w:t xml:space="preserve">e </w:t>
      </w:r>
      <w:r w:rsidR="00357744" w:rsidRPr="003A43DF">
        <w:rPr>
          <w:sz w:val="22"/>
          <w:szCs w:val="22"/>
        </w:rPr>
        <w:t xml:space="preserve">mail </w:t>
      </w:r>
      <w:r w:rsidRPr="003A43DF">
        <w:rPr>
          <w:sz w:val="22"/>
          <w:szCs w:val="22"/>
        </w:rPr>
        <w:t>, oltre</w:t>
      </w:r>
      <w:r w:rsidRPr="003A43DF">
        <w:rPr>
          <w:spacing w:val="-3"/>
          <w:sz w:val="22"/>
          <w:szCs w:val="22"/>
        </w:rPr>
        <w:t xml:space="preserve"> </w:t>
      </w:r>
      <w:r w:rsidRPr="003A43DF">
        <w:rPr>
          <w:sz w:val="22"/>
          <w:szCs w:val="22"/>
        </w:rPr>
        <w:t>agli</w:t>
      </w:r>
      <w:r w:rsidRPr="003A43DF">
        <w:rPr>
          <w:spacing w:val="1"/>
          <w:sz w:val="22"/>
          <w:szCs w:val="22"/>
        </w:rPr>
        <w:t xml:space="preserve"> </w:t>
      </w:r>
      <w:r w:rsidRPr="003A43DF">
        <w:rPr>
          <w:sz w:val="22"/>
          <w:szCs w:val="22"/>
        </w:rPr>
        <w:t>indirizzi.</w:t>
      </w:r>
    </w:p>
    <w:p w:rsidR="0058084D" w:rsidRPr="003A43DF" w:rsidRDefault="00042A1B">
      <w:pPr>
        <w:ind w:left="275" w:right="289"/>
        <w:jc w:val="both"/>
      </w:pPr>
      <w:r w:rsidRPr="003A43DF">
        <w:rPr>
          <w:b/>
        </w:rPr>
        <w:t>La</w:t>
      </w:r>
      <w:r w:rsidRPr="003A43DF">
        <w:rPr>
          <w:b/>
          <w:spacing w:val="1"/>
        </w:rPr>
        <w:t xml:space="preserve"> </w:t>
      </w:r>
      <w:r w:rsidRPr="003A43DF">
        <w:rPr>
          <w:b/>
        </w:rPr>
        <w:t>reperibilità</w:t>
      </w:r>
      <w:r w:rsidRPr="003A43DF">
        <w:rPr>
          <w:b/>
          <w:spacing w:val="1"/>
        </w:rPr>
        <w:t xml:space="preserve"> </w:t>
      </w:r>
      <w:r w:rsidRPr="003A43DF">
        <w:rPr>
          <w:b/>
        </w:rPr>
        <w:t>dovrà</w:t>
      </w:r>
      <w:r w:rsidRPr="003A43DF">
        <w:rPr>
          <w:b/>
          <w:spacing w:val="1"/>
        </w:rPr>
        <w:t xml:space="preserve"> </w:t>
      </w:r>
      <w:r w:rsidRPr="003A43DF">
        <w:rPr>
          <w:b/>
        </w:rPr>
        <w:t>essere</w:t>
      </w:r>
      <w:r w:rsidRPr="003A43DF">
        <w:rPr>
          <w:b/>
          <w:spacing w:val="1"/>
        </w:rPr>
        <w:t xml:space="preserve"> </w:t>
      </w:r>
      <w:r w:rsidRPr="003A43DF">
        <w:rPr>
          <w:b/>
        </w:rPr>
        <w:t>garantita</w:t>
      </w:r>
      <w:r w:rsidRPr="003A43DF">
        <w:rPr>
          <w:b/>
          <w:spacing w:val="1"/>
        </w:rPr>
        <w:t xml:space="preserve"> </w:t>
      </w:r>
      <w:r w:rsidRPr="003A43DF">
        <w:rPr>
          <w:b/>
        </w:rPr>
        <w:t>365</w:t>
      </w:r>
      <w:r w:rsidRPr="003A43DF">
        <w:rPr>
          <w:b/>
          <w:spacing w:val="1"/>
        </w:rPr>
        <w:t xml:space="preserve"> </w:t>
      </w:r>
      <w:r w:rsidRPr="003A43DF">
        <w:rPr>
          <w:b/>
        </w:rPr>
        <w:t>giorni</w:t>
      </w:r>
      <w:r w:rsidRPr="003A43DF">
        <w:rPr>
          <w:b/>
          <w:spacing w:val="1"/>
        </w:rPr>
        <w:t xml:space="preserve"> </w:t>
      </w:r>
      <w:r w:rsidRPr="003A43DF">
        <w:rPr>
          <w:b/>
        </w:rPr>
        <w:t>l’anno</w:t>
      </w:r>
      <w:r w:rsidRPr="003A43DF">
        <w:rPr>
          <w:b/>
          <w:spacing w:val="1"/>
        </w:rPr>
        <w:t xml:space="preserve"> </w:t>
      </w:r>
      <w:r w:rsidRPr="003A43DF">
        <w:rPr>
          <w:b/>
        </w:rPr>
        <w:t>festività</w:t>
      </w:r>
      <w:r w:rsidRPr="003A43DF">
        <w:rPr>
          <w:b/>
          <w:spacing w:val="1"/>
        </w:rPr>
        <w:t xml:space="preserve"> </w:t>
      </w:r>
      <w:r w:rsidRPr="003A43DF">
        <w:rPr>
          <w:b/>
        </w:rPr>
        <w:t>comprese,</w:t>
      </w:r>
      <w:r w:rsidRPr="003A43DF">
        <w:rPr>
          <w:b/>
          <w:spacing w:val="1"/>
        </w:rPr>
        <w:t xml:space="preserve"> </w:t>
      </w:r>
      <w:r w:rsidRPr="003A43DF">
        <w:t>24</w:t>
      </w:r>
      <w:r w:rsidRPr="003A43DF">
        <w:rPr>
          <w:spacing w:val="1"/>
        </w:rPr>
        <w:t xml:space="preserve"> </w:t>
      </w:r>
      <w:r w:rsidRPr="003A43DF">
        <w:t>ore</w:t>
      </w:r>
      <w:r w:rsidRPr="003A43DF">
        <w:rPr>
          <w:spacing w:val="1"/>
        </w:rPr>
        <w:t xml:space="preserve"> </w:t>
      </w:r>
      <w:r w:rsidRPr="003A43DF">
        <w:t>su 24</w:t>
      </w:r>
      <w:r w:rsidRPr="003A43DF">
        <w:rPr>
          <w:spacing w:val="1"/>
        </w:rPr>
        <w:t xml:space="preserve"> </w:t>
      </w:r>
      <w:r w:rsidRPr="003A43DF">
        <w:t>attivo</w:t>
      </w:r>
      <w:r w:rsidRPr="003A43DF">
        <w:rPr>
          <w:spacing w:val="1"/>
        </w:rPr>
        <w:t xml:space="preserve"> </w:t>
      </w:r>
      <w:r w:rsidRPr="003A43DF">
        <w:t>in caso</w:t>
      </w:r>
      <w:r w:rsidRPr="003A43DF">
        <w:rPr>
          <w:spacing w:val="51"/>
        </w:rPr>
        <w:t xml:space="preserve"> </w:t>
      </w:r>
      <w:r w:rsidRPr="003A43DF">
        <w:t>di</w:t>
      </w:r>
      <w:r w:rsidRPr="003A43DF">
        <w:rPr>
          <w:spacing w:val="1"/>
        </w:rPr>
        <w:t xml:space="preserve"> </w:t>
      </w:r>
      <w:r w:rsidRPr="003A43DF">
        <w:t>emergenze, come</w:t>
      </w:r>
      <w:r w:rsidRPr="003A43DF">
        <w:rPr>
          <w:spacing w:val="3"/>
        </w:rPr>
        <w:t xml:space="preserve"> </w:t>
      </w:r>
      <w:r w:rsidRPr="003A43DF">
        <w:t>specificato</w:t>
      </w:r>
      <w:r w:rsidRPr="003A43DF">
        <w:rPr>
          <w:spacing w:val="4"/>
        </w:rPr>
        <w:t xml:space="preserve"> </w:t>
      </w:r>
      <w:r w:rsidRPr="00B9146F">
        <w:t>nell’art.</w:t>
      </w:r>
      <w:r w:rsidR="00B9146F" w:rsidRPr="00B9146F">
        <w:t>16</w:t>
      </w:r>
      <w:r w:rsidRPr="00B9146F">
        <w:t>.</w:t>
      </w:r>
    </w:p>
    <w:p w:rsidR="0058084D" w:rsidRPr="003A43DF" w:rsidRDefault="00042A1B" w:rsidP="00F21ED3">
      <w:pPr>
        <w:pStyle w:val="Corpotesto"/>
        <w:spacing w:line="242" w:lineRule="auto"/>
        <w:ind w:right="292"/>
        <w:rPr>
          <w:sz w:val="22"/>
          <w:szCs w:val="22"/>
        </w:rPr>
      </w:pPr>
      <w:r w:rsidRPr="00F21ED3">
        <w:rPr>
          <w:sz w:val="22"/>
          <w:szCs w:val="22"/>
        </w:rPr>
        <w:t xml:space="preserve">L’impresa deve garantire l'intervento entro il termine perentorio di ore </w:t>
      </w:r>
      <w:r w:rsidR="007F6E4B" w:rsidRPr="00F21ED3">
        <w:rPr>
          <w:sz w:val="22"/>
          <w:szCs w:val="22"/>
        </w:rPr>
        <w:t xml:space="preserve">una </w:t>
      </w:r>
      <w:r w:rsidRPr="00F21ED3">
        <w:rPr>
          <w:sz w:val="22"/>
          <w:szCs w:val="22"/>
        </w:rPr>
        <w:t>(</w:t>
      </w:r>
      <w:r w:rsidR="00974A1B" w:rsidRPr="00F21ED3">
        <w:rPr>
          <w:sz w:val="22"/>
          <w:szCs w:val="22"/>
        </w:rPr>
        <w:t xml:space="preserve"> 1</w:t>
      </w:r>
      <w:r w:rsidRPr="00F21ED3">
        <w:rPr>
          <w:sz w:val="22"/>
          <w:szCs w:val="22"/>
        </w:rPr>
        <w:t>) dalla richiesta di intervento dell'Amministrazione, che potrà essere scritta, tramite email</w:t>
      </w:r>
      <w:r w:rsidR="002A5437" w:rsidRPr="00F21ED3">
        <w:rPr>
          <w:sz w:val="22"/>
          <w:szCs w:val="22"/>
        </w:rPr>
        <w:t xml:space="preserve">, </w:t>
      </w:r>
      <w:proofErr w:type="spellStart"/>
      <w:r w:rsidR="002A5437" w:rsidRPr="00F21ED3">
        <w:rPr>
          <w:sz w:val="22"/>
          <w:szCs w:val="22"/>
        </w:rPr>
        <w:t>pec</w:t>
      </w:r>
      <w:proofErr w:type="spellEnd"/>
      <w:r w:rsidRPr="00F21ED3">
        <w:rPr>
          <w:sz w:val="22"/>
          <w:szCs w:val="22"/>
        </w:rPr>
        <w:t xml:space="preserve"> o verbale; quando le condizioni lo rendono inderogabile e comunque sempre  quando richiesto  dall’Amministrazione, l’appaltatore  deve garantire  l'intervento</w:t>
      </w:r>
      <w:r w:rsidR="002A5437" w:rsidRPr="00F21ED3">
        <w:rPr>
          <w:sz w:val="22"/>
          <w:szCs w:val="22"/>
        </w:rPr>
        <w:t xml:space="preserve"> immediato e comunicare prima della stipula del contratto il nominativo reperibile in qualsiasi giorno e </w:t>
      </w:r>
      <w:proofErr w:type="spellStart"/>
      <w:r w:rsidR="002A5437" w:rsidRPr="00F21ED3">
        <w:rPr>
          <w:sz w:val="22"/>
          <w:szCs w:val="22"/>
        </w:rPr>
        <w:t>orario.</w:t>
      </w:r>
      <w:r w:rsidRPr="003A43DF">
        <w:rPr>
          <w:sz w:val="22"/>
          <w:szCs w:val="22"/>
        </w:rPr>
        <w:t>I</w:t>
      </w:r>
      <w:proofErr w:type="spellEnd"/>
      <w:r w:rsidRPr="00F21ED3">
        <w:rPr>
          <w:sz w:val="22"/>
          <w:szCs w:val="22"/>
        </w:rPr>
        <w:t xml:space="preserve"> </w:t>
      </w:r>
      <w:r w:rsidRPr="003A43DF">
        <w:rPr>
          <w:sz w:val="22"/>
          <w:szCs w:val="22"/>
        </w:rPr>
        <w:t>nominativi</w:t>
      </w:r>
      <w:r w:rsidRPr="00F21ED3">
        <w:rPr>
          <w:sz w:val="22"/>
          <w:szCs w:val="22"/>
        </w:rPr>
        <w:t xml:space="preserve"> </w:t>
      </w:r>
      <w:r w:rsidRPr="003A43DF">
        <w:rPr>
          <w:sz w:val="22"/>
          <w:szCs w:val="22"/>
        </w:rPr>
        <w:t>e</w:t>
      </w:r>
      <w:r w:rsidRPr="00F21ED3">
        <w:rPr>
          <w:sz w:val="22"/>
          <w:szCs w:val="22"/>
        </w:rPr>
        <w:t xml:space="preserve"> </w:t>
      </w:r>
      <w:r w:rsidRPr="003A43DF">
        <w:rPr>
          <w:sz w:val="22"/>
          <w:szCs w:val="22"/>
        </w:rPr>
        <w:t>i</w:t>
      </w:r>
      <w:r w:rsidRPr="00F21ED3">
        <w:rPr>
          <w:sz w:val="22"/>
          <w:szCs w:val="22"/>
        </w:rPr>
        <w:t xml:space="preserve"> </w:t>
      </w:r>
      <w:r w:rsidRPr="003A43DF">
        <w:rPr>
          <w:sz w:val="22"/>
          <w:szCs w:val="22"/>
        </w:rPr>
        <w:t>numeri</w:t>
      </w:r>
      <w:r w:rsidRPr="00F21ED3">
        <w:rPr>
          <w:sz w:val="22"/>
          <w:szCs w:val="22"/>
        </w:rPr>
        <w:t xml:space="preserve"> </w:t>
      </w:r>
      <w:r w:rsidRPr="003A43DF">
        <w:rPr>
          <w:sz w:val="22"/>
          <w:szCs w:val="22"/>
        </w:rPr>
        <w:t>di</w:t>
      </w:r>
      <w:r w:rsidRPr="00F21ED3">
        <w:rPr>
          <w:sz w:val="22"/>
          <w:szCs w:val="22"/>
        </w:rPr>
        <w:t xml:space="preserve"> </w:t>
      </w:r>
      <w:r w:rsidRPr="003A43DF">
        <w:rPr>
          <w:sz w:val="22"/>
          <w:szCs w:val="22"/>
        </w:rPr>
        <w:t>reperibilità</w:t>
      </w:r>
      <w:r w:rsidRPr="00F21ED3">
        <w:rPr>
          <w:sz w:val="22"/>
          <w:szCs w:val="22"/>
        </w:rPr>
        <w:t xml:space="preserve"> </w:t>
      </w:r>
      <w:r w:rsidRPr="003A43DF">
        <w:rPr>
          <w:sz w:val="22"/>
          <w:szCs w:val="22"/>
        </w:rPr>
        <w:t>saranno</w:t>
      </w:r>
      <w:r w:rsidRPr="00F21ED3">
        <w:rPr>
          <w:sz w:val="22"/>
          <w:szCs w:val="22"/>
        </w:rPr>
        <w:t xml:space="preserve"> </w:t>
      </w:r>
      <w:r w:rsidRPr="003A43DF">
        <w:rPr>
          <w:sz w:val="22"/>
          <w:szCs w:val="22"/>
        </w:rPr>
        <w:t>consegnati,</w:t>
      </w:r>
      <w:r w:rsidRPr="00F21ED3">
        <w:rPr>
          <w:sz w:val="22"/>
          <w:szCs w:val="22"/>
        </w:rPr>
        <w:t xml:space="preserve"> </w:t>
      </w:r>
      <w:r w:rsidRPr="003A43DF">
        <w:rPr>
          <w:sz w:val="22"/>
          <w:szCs w:val="22"/>
        </w:rPr>
        <w:t>se</w:t>
      </w:r>
      <w:r w:rsidRPr="00F21ED3">
        <w:rPr>
          <w:sz w:val="22"/>
          <w:szCs w:val="22"/>
        </w:rPr>
        <w:t xml:space="preserve"> </w:t>
      </w:r>
      <w:r w:rsidRPr="003A43DF">
        <w:rPr>
          <w:sz w:val="22"/>
          <w:szCs w:val="22"/>
        </w:rPr>
        <w:t>richiesto,</w:t>
      </w:r>
      <w:r w:rsidRPr="00F21ED3">
        <w:rPr>
          <w:sz w:val="22"/>
          <w:szCs w:val="22"/>
        </w:rPr>
        <w:t xml:space="preserve"> </w:t>
      </w:r>
      <w:r w:rsidRPr="003A43DF">
        <w:rPr>
          <w:sz w:val="22"/>
          <w:szCs w:val="22"/>
        </w:rPr>
        <w:t>anche</w:t>
      </w:r>
      <w:r w:rsidRPr="00F21ED3">
        <w:rPr>
          <w:sz w:val="22"/>
          <w:szCs w:val="22"/>
        </w:rPr>
        <w:t xml:space="preserve"> </w:t>
      </w:r>
      <w:r w:rsidRPr="003A43DF">
        <w:rPr>
          <w:sz w:val="22"/>
          <w:szCs w:val="22"/>
        </w:rPr>
        <w:t>alle</w:t>
      </w:r>
      <w:r w:rsidRPr="00F21ED3">
        <w:rPr>
          <w:sz w:val="22"/>
          <w:szCs w:val="22"/>
        </w:rPr>
        <w:t xml:space="preserve"> </w:t>
      </w:r>
      <w:r w:rsidRPr="003A43DF">
        <w:rPr>
          <w:sz w:val="22"/>
          <w:szCs w:val="22"/>
        </w:rPr>
        <w:t>onoranze</w:t>
      </w:r>
      <w:r w:rsidRPr="00F21ED3">
        <w:rPr>
          <w:sz w:val="22"/>
          <w:szCs w:val="22"/>
        </w:rPr>
        <w:t xml:space="preserve"> </w:t>
      </w:r>
      <w:r w:rsidRPr="003A43DF">
        <w:rPr>
          <w:sz w:val="22"/>
          <w:szCs w:val="22"/>
        </w:rPr>
        <w:t>funebri</w:t>
      </w:r>
      <w:r w:rsidRPr="00F21ED3">
        <w:rPr>
          <w:sz w:val="22"/>
          <w:szCs w:val="22"/>
        </w:rPr>
        <w:t xml:space="preserve"> </w:t>
      </w:r>
      <w:r w:rsidRPr="003A43DF">
        <w:rPr>
          <w:sz w:val="22"/>
          <w:szCs w:val="22"/>
        </w:rPr>
        <w:t>in</w:t>
      </w:r>
      <w:r w:rsidRPr="00F21ED3">
        <w:rPr>
          <w:sz w:val="22"/>
          <w:szCs w:val="22"/>
        </w:rPr>
        <w:t xml:space="preserve"> </w:t>
      </w:r>
      <w:r w:rsidRPr="003A43DF">
        <w:rPr>
          <w:sz w:val="22"/>
          <w:szCs w:val="22"/>
        </w:rPr>
        <w:t>servizio</w:t>
      </w:r>
      <w:r w:rsidRPr="00F21ED3">
        <w:rPr>
          <w:sz w:val="22"/>
          <w:szCs w:val="22"/>
        </w:rPr>
        <w:t xml:space="preserve"> </w:t>
      </w:r>
      <w:r w:rsidRPr="003A43DF">
        <w:rPr>
          <w:sz w:val="22"/>
          <w:szCs w:val="22"/>
        </w:rPr>
        <w:t>in</w:t>
      </w:r>
      <w:r w:rsidRPr="00F21ED3">
        <w:rPr>
          <w:sz w:val="22"/>
          <w:szCs w:val="22"/>
        </w:rPr>
        <w:t xml:space="preserve"> </w:t>
      </w:r>
      <w:r w:rsidRPr="003A43DF">
        <w:rPr>
          <w:sz w:val="22"/>
          <w:szCs w:val="22"/>
        </w:rPr>
        <w:t>questa</w:t>
      </w:r>
      <w:r w:rsidRPr="00F21ED3">
        <w:rPr>
          <w:sz w:val="22"/>
          <w:szCs w:val="22"/>
        </w:rPr>
        <w:t xml:space="preserve"> </w:t>
      </w:r>
      <w:r w:rsidRPr="003A43DF">
        <w:rPr>
          <w:sz w:val="22"/>
          <w:szCs w:val="22"/>
        </w:rPr>
        <w:t>zona.</w:t>
      </w:r>
    </w:p>
    <w:p w:rsidR="002A5437" w:rsidRPr="003A43DF" w:rsidRDefault="002A5437" w:rsidP="003A43DF">
      <w:pPr>
        <w:pStyle w:val="Corpotesto"/>
        <w:spacing w:before="2"/>
        <w:ind w:left="0"/>
        <w:jc w:val="left"/>
        <w:rPr>
          <w:sz w:val="22"/>
          <w:szCs w:val="22"/>
        </w:rPr>
      </w:pPr>
    </w:p>
    <w:p w:rsidR="0058084D" w:rsidRPr="003A43DF" w:rsidRDefault="0058084D">
      <w:pPr>
        <w:pStyle w:val="Corpotesto"/>
        <w:spacing w:before="8"/>
        <w:ind w:left="0"/>
        <w:jc w:val="left"/>
        <w:rPr>
          <w:sz w:val="22"/>
          <w:szCs w:val="22"/>
        </w:rPr>
      </w:pPr>
    </w:p>
    <w:p w:rsidR="0058084D" w:rsidRPr="003A43DF" w:rsidRDefault="00042A1B">
      <w:pPr>
        <w:pStyle w:val="Titolo1"/>
        <w:ind w:left="611"/>
        <w:jc w:val="left"/>
        <w:rPr>
          <w:sz w:val="22"/>
          <w:szCs w:val="22"/>
        </w:rPr>
      </w:pPr>
      <w:r w:rsidRPr="003A43DF">
        <w:rPr>
          <w:sz w:val="22"/>
          <w:szCs w:val="22"/>
        </w:rPr>
        <w:t>ARTICOLO</w:t>
      </w:r>
      <w:r w:rsidRPr="003A43DF">
        <w:rPr>
          <w:spacing w:val="-7"/>
          <w:sz w:val="22"/>
          <w:szCs w:val="22"/>
        </w:rPr>
        <w:t xml:space="preserve"> </w:t>
      </w:r>
      <w:r w:rsidR="00FB143C" w:rsidRPr="003A43DF">
        <w:rPr>
          <w:spacing w:val="-7"/>
          <w:sz w:val="22"/>
          <w:szCs w:val="22"/>
        </w:rPr>
        <w:t>1</w:t>
      </w:r>
      <w:r w:rsidR="00B63F6C">
        <w:rPr>
          <w:sz w:val="22"/>
          <w:szCs w:val="22"/>
        </w:rPr>
        <w:t>7</w:t>
      </w:r>
      <w:r w:rsidRPr="003A43DF">
        <w:rPr>
          <w:spacing w:val="-7"/>
          <w:sz w:val="22"/>
          <w:szCs w:val="22"/>
        </w:rPr>
        <w:t xml:space="preserve"> </w:t>
      </w:r>
      <w:r w:rsidRPr="003A43DF">
        <w:rPr>
          <w:sz w:val="22"/>
          <w:szCs w:val="22"/>
        </w:rPr>
        <w:t>–</w:t>
      </w:r>
      <w:r w:rsidRPr="003A43DF">
        <w:rPr>
          <w:spacing w:val="-4"/>
          <w:sz w:val="22"/>
          <w:szCs w:val="22"/>
        </w:rPr>
        <w:t xml:space="preserve"> </w:t>
      </w:r>
      <w:r w:rsidRPr="003A43DF">
        <w:rPr>
          <w:sz w:val="22"/>
          <w:szCs w:val="22"/>
        </w:rPr>
        <w:t>OBBLIGHI</w:t>
      </w:r>
      <w:r w:rsidRPr="003A43DF">
        <w:rPr>
          <w:spacing w:val="-5"/>
          <w:sz w:val="22"/>
          <w:szCs w:val="22"/>
        </w:rPr>
        <w:t xml:space="preserve"> </w:t>
      </w:r>
      <w:r w:rsidRPr="003A43DF">
        <w:rPr>
          <w:sz w:val="22"/>
          <w:szCs w:val="22"/>
        </w:rPr>
        <w:t>GENERALI</w:t>
      </w:r>
      <w:r w:rsidRPr="003A43DF">
        <w:rPr>
          <w:spacing w:val="-6"/>
          <w:sz w:val="22"/>
          <w:szCs w:val="22"/>
        </w:rPr>
        <w:t xml:space="preserve"> </w:t>
      </w:r>
      <w:r w:rsidRPr="003A43DF">
        <w:rPr>
          <w:sz w:val="22"/>
          <w:szCs w:val="22"/>
        </w:rPr>
        <w:t>E</w:t>
      </w:r>
      <w:r w:rsidRPr="003A43DF">
        <w:rPr>
          <w:spacing w:val="-9"/>
          <w:sz w:val="22"/>
          <w:szCs w:val="22"/>
        </w:rPr>
        <w:t xml:space="preserve"> </w:t>
      </w:r>
      <w:r w:rsidRPr="003A43DF">
        <w:rPr>
          <w:sz w:val="22"/>
          <w:szCs w:val="22"/>
        </w:rPr>
        <w:t>PARTICOLARI</w:t>
      </w:r>
      <w:r w:rsidRPr="003A43DF">
        <w:rPr>
          <w:spacing w:val="-5"/>
          <w:sz w:val="22"/>
          <w:szCs w:val="22"/>
        </w:rPr>
        <w:t xml:space="preserve"> </w:t>
      </w:r>
      <w:r w:rsidRPr="003A43DF">
        <w:rPr>
          <w:sz w:val="22"/>
          <w:szCs w:val="22"/>
        </w:rPr>
        <w:t>DELL'APPALTATORE,</w:t>
      </w:r>
      <w:r w:rsidRPr="003A43DF">
        <w:rPr>
          <w:spacing w:val="-5"/>
          <w:sz w:val="22"/>
          <w:szCs w:val="22"/>
        </w:rPr>
        <w:t xml:space="preserve"> </w:t>
      </w:r>
      <w:r w:rsidRPr="003A43DF">
        <w:rPr>
          <w:sz w:val="22"/>
          <w:szCs w:val="22"/>
        </w:rPr>
        <w:t>SPESE</w:t>
      </w:r>
      <w:r w:rsidRPr="003A43DF">
        <w:rPr>
          <w:spacing w:val="-6"/>
          <w:sz w:val="22"/>
          <w:szCs w:val="22"/>
        </w:rPr>
        <w:t xml:space="preserve"> </w:t>
      </w:r>
      <w:r w:rsidRPr="003A43DF">
        <w:rPr>
          <w:sz w:val="22"/>
          <w:szCs w:val="22"/>
        </w:rPr>
        <w:t>E</w:t>
      </w:r>
      <w:r w:rsidRPr="003A43DF">
        <w:rPr>
          <w:spacing w:val="-8"/>
          <w:sz w:val="22"/>
          <w:szCs w:val="22"/>
        </w:rPr>
        <w:t xml:space="preserve"> </w:t>
      </w:r>
      <w:r w:rsidRPr="003A43DF">
        <w:rPr>
          <w:sz w:val="22"/>
          <w:szCs w:val="22"/>
        </w:rPr>
        <w:lastRenderedPageBreak/>
        <w:t>ONERI</w:t>
      </w:r>
    </w:p>
    <w:p w:rsidR="0058084D" w:rsidRPr="003A43DF" w:rsidRDefault="0058084D">
      <w:pPr>
        <w:pStyle w:val="Corpotesto"/>
        <w:spacing w:before="8"/>
        <w:ind w:left="0"/>
        <w:jc w:val="left"/>
        <w:rPr>
          <w:b/>
          <w:sz w:val="22"/>
          <w:szCs w:val="22"/>
        </w:rPr>
      </w:pPr>
    </w:p>
    <w:p w:rsidR="0058084D" w:rsidRPr="003A43DF" w:rsidRDefault="00042A1B">
      <w:pPr>
        <w:pStyle w:val="Corpotesto"/>
        <w:ind w:right="292"/>
        <w:rPr>
          <w:sz w:val="22"/>
          <w:szCs w:val="22"/>
        </w:rPr>
      </w:pPr>
      <w:r w:rsidRPr="003A43DF">
        <w:rPr>
          <w:sz w:val="22"/>
          <w:szCs w:val="22"/>
        </w:rPr>
        <w:t xml:space="preserve">L’Appaltatore deve condurre personalmente </w:t>
      </w:r>
      <w:r w:rsidR="0063489F" w:rsidRPr="003A43DF">
        <w:rPr>
          <w:sz w:val="22"/>
          <w:szCs w:val="22"/>
        </w:rPr>
        <w:t>il servizio</w:t>
      </w:r>
      <w:r w:rsidRPr="003A43DF">
        <w:rPr>
          <w:sz w:val="22"/>
          <w:szCs w:val="22"/>
        </w:rPr>
        <w:t xml:space="preserve"> o farsi rappresentare da persona idonea ed accetta alla stessa</w:t>
      </w:r>
      <w:r w:rsidRPr="003A43DF">
        <w:rPr>
          <w:spacing w:val="1"/>
          <w:sz w:val="22"/>
          <w:szCs w:val="22"/>
        </w:rPr>
        <w:t xml:space="preserve"> </w:t>
      </w:r>
      <w:r w:rsidRPr="003A43DF">
        <w:rPr>
          <w:sz w:val="22"/>
          <w:szCs w:val="22"/>
        </w:rPr>
        <w:t>stazione appaltante, che avrà il compito di comunicare con la Stazione appaltante e con la ditta appaltatrice e dovrà</w:t>
      </w:r>
      <w:r w:rsidRPr="003A43DF">
        <w:rPr>
          <w:spacing w:val="1"/>
          <w:sz w:val="22"/>
          <w:szCs w:val="22"/>
        </w:rPr>
        <w:t xml:space="preserve"> </w:t>
      </w:r>
      <w:r w:rsidRPr="003A43DF">
        <w:rPr>
          <w:sz w:val="22"/>
          <w:szCs w:val="22"/>
        </w:rPr>
        <w:t>organizzare per conto della ditta stessa tutte le operazioni cimiteriali e di Polizia Mortuaria secondo la legislazione</w:t>
      </w:r>
      <w:r w:rsidRPr="003A43DF">
        <w:rPr>
          <w:spacing w:val="1"/>
          <w:sz w:val="22"/>
          <w:szCs w:val="22"/>
        </w:rPr>
        <w:t xml:space="preserve"> </w:t>
      </w:r>
      <w:r w:rsidRPr="003A43DF">
        <w:rPr>
          <w:sz w:val="22"/>
          <w:szCs w:val="22"/>
        </w:rPr>
        <w:t>vigente</w:t>
      </w:r>
      <w:r w:rsidRPr="003A43DF">
        <w:rPr>
          <w:spacing w:val="-1"/>
          <w:sz w:val="22"/>
          <w:szCs w:val="22"/>
        </w:rPr>
        <w:t xml:space="preserve"> </w:t>
      </w:r>
      <w:r w:rsidRPr="003A43DF">
        <w:rPr>
          <w:sz w:val="22"/>
          <w:szCs w:val="22"/>
        </w:rPr>
        <w:t>e</w:t>
      </w:r>
      <w:r w:rsidRPr="003A43DF">
        <w:rPr>
          <w:spacing w:val="3"/>
          <w:sz w:val="22"/>
          <w:szCs w:val="22"/>
        </w:rPr>
        <w:t xml:space="preserve"> </w:t>
      </w:r>
      <w:r w:rsidRPr="003A43DF">
        <w:rPr>
          <w:sz w:val="22"/>
          <w:szCs w:val="22"/>
        </w:rPr>
        <w:t>le disposizioni dell’A</w:t>
      </w:r>
      <w:r w:rsidR="001E613C" w:rsidRPr="003A43DF">
        <w:rPr>
          <w:sz w:val="22"/>
          <w:szCs w:val="22"/>
        </w:rPr>
        <w:t>TS</w:t>
      </w:r>
      <w:r w:rsidRPr="003A43DF">
        <w:rPr>
          <w:sz w:val="22"/>
          <w:szCs w:val="22"/>
        </w:rPr>
        <w:t>.</w:t>
      </w:r>
    </w:p>
    <w:p w:rsidR="0058084D" w:rsidRPr="003A43DF" w:rsidRDefault="00042A1B">
      <w:pPr>
        <w:pStyle w:val="Corpotesto"/>
        <w:spacing w:before="4"/>
        <w:ind w:right="294" w:hanging="1"/>
        <w:rPr>
          <w:sz w:val="22"/>
          <w:szCs w:val="22"/>
        </w:rPr>
      </w:pPr>
      <w:r w:rsidRPr="003A43DF">
        <w:rPr>
          <w:sz w:val="22"/>
          <w:szCs w:val="22"/>
        </w:rPr>
        <w:t>L’Appaltatore</w:t>
      </w:r>
      <w:r w:rsidRPr="003A43DF">
        <w:rPr>
          <w:spacing w:val="1"/>
          <w:sz w:val="22"/>
          <w:szCs w:val="22"/>
        </w:rPr>
        <w:t xml:space="preserve"> </w:t>
      </w:r>
      <w:r w:rsidRPr="003A43DF">
        <w:rPr>
          <w:sz w:val="22"/>
          <w:szCs w:val="22"/>
        </w:rPr>
        <w:t>rimane</w:t>
      </w:r>
      <w:r w:rsidRPr="003A43DF">
        <w:rPr>
          <w:spacing w:val="1"/>
          <w:sz w:val="22"/>
          <w:szCs w:val="22"/>
        </w:rPr>
        <w:t xml:space="preserve"> </w:t>
      </w:r>
      <w:r w:rsidRPr="003A43DF">
        <w:rPr>
          <w:sz w:val="22"/>
          <w:szCs w:val="22"/>
        </w:rPr>
        <w:t>responsabile</w:t>
      </w:r>
      <w:r w:rsidRPr="003A43DF">
        <w:rPr>
          <w:spacing w:val="1"/>
          <w:sz w:val="22"/>
          <w:szCs w:val="22"/>
        </w:rPr>
        <w:t xml:space="preserve"> </w:t>
      </w:r>
      <w:r w:rsidRPr="003A43DF">
        <w:rPr>
          <w:sz w:val="22"/>
          <w:szCs w:val="22"/>
        </w:rPr>
        <w:t>dell’operato</w:t>
      </w:r>
      <w:r w:rsidRPr="003A43DF">
        <w:rPr>
          <w:spacing w:val="1"/>
          <w:sz w:val="22"/>
          <w:szCs w:val="22"/>
        </w:rPr>
        <w:t xml:space="preserve"> </w:t>
      </w:r>
      <w:r w:rsidRPr="003A43DF">
        <w:rPr>
          <w:sz w:val="22"/>
          <w:szCs w:val="22"/>
        </w:rPr>
        <w:t>del</w:t>
      </w:r>
      <w:r w:rsidRPr="003A43DF">
        <w:rPr>
          <w:spacing w:val="1"/>
          <w:sz w:val="22"/>
          <w:szCs w:val="22"/>
        </w:rPr>
        <w:t xml:space="preserve"> </w:t>
      </w:r>
      <w:r w:rsidRPr="003A43DF">
        <w:rPr>
          <w:sz w:val="22"/>
          <w:szCs w:val="22"/>
        </w:rPr>
        <w:t>suo</w:t>
      </w:r>
      <w:r w:rsidRPr="003A43DF">
        <w:rPr>
          <w:spacing w:val="1"/>
          <w:sz w:val="22"/>
          <w:szCs w:val="22"/>
        </w:rPr>
        <w:t xml:space="preserve"> </w:t>
      </w:r>
      <w:r w:rsidRPr="003A43DF">
        <w:rPr>
          <w:sz w:val="22"/>
          <w:szCs w:val="22"/>
        </w:rPr>
        <w:t>rappresentante</w:t>
      </w:r>
      <w:r w:rsidR="001E613C" w:rsidRPr="003A43DF">
        <w:rPr>
          <w:sz w:val="22"/>
          <w:szCs w:val="22"/>
        </w:rPr>
        <w:t xml:space="preserve"> e </w:t>
      </w:r>
      <w:r w:rsidRPr="003A43DF">
        <w:rPr>
          <w:sz w:val="22"/>
          <w:szCs w:val="22"/>
        </w:rPr>
        <w:t>dichiara</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conoscere</w:t>
      </w:r>
      <w:r w:rsidRPr="003A43DF">
        <w:rPr>
          <w:spacing w:val="1"/>
          <w:sz w:val="22"/>
          <w:szCs w:val="22"/>
        </w:rPr>
        <w:t xml:space="preserve"> </w:t>
      </w:r>
      <w:r w:rsidRPr="003A43DF">
        <w:rPr>
          <w:sz w:val="22"/>
          <w:szCs w:val="22"/>
        </w:rPr>
        <w:t xml:space="preserve">esattamente </w:t>
      </w:r>
      <w:r w:rsidR="001E613C" w:rsidRPr="003A43DF">
        <w:rPr>
          <w:sz w:val="22"/>
          <w:szCs w:val="22"/>
        </w:rPr>
        <w:t>le attività</w:t>
      </w:r>
      <w:r w:rsidRPr="003A43DF">
        <w:rPr>
          <w:sz w:val="22"/>
          <w:szCs w:val="22"/>
        </w:rPr>
        <w:t xml:space="preserve"> ed i servizi da eseguire, oggetto del presente appalto, l’importanza e la natura degli stessi, le</w:t>
      </w:r>
      <w:r w:rsidRPr="003A43DF">
        <w:rPr>
          <w:spacing w:val="1"/>
          <w:sz w:val="22"/>
          <w:szCs w:val="22"/>
        </w:rPr>
        <w:t xml:space="preserve"> </w:t>
      </w:r>
      <w:r w:rsidRPr="003A43DF">
        <w:rPr>
          <w:sz w:val="22"/>
          <w:szCs w:val="22"/>
        </w:rPr>
        <w:t>condizioni della mano d’opera, nonché i prezzi correnti sulla piazza per materiali e per mano d’opera ed infine</w:t>
      </w:r>
      <w:r w:rsidRPr="003A43DF">
        <w:rPr>
          <w:spacing w:val="1"/>
          <w:sz w:val="22"/>
          <w:szCs w:val="22"/>
        </w:rPr>
        <w:t xml:space="preserve"> </w:t>
      </w:r>
      <w:r w:rsidRPr="003A43DF">
        <w:rPr>
          <w:sz w:val="22"/>
          <w:szCs w:val="22"/>
        </w:rPr>
        <w:t>l’ubicazione</w:t>
      </w:r>
      <w:r w:rsidRPr="003A43DF">
        <w:rPr>
          <w:spacing w:val="-3"/>
          <w:sz w:val="22"/>
          <w:szCs w:val="22"/>
        </w:rPr>
        <w:t xml:space="preserve"> </w:t>
      </w:r>
      <w:r w:rsidRPr="003A43DF">
        <w:rPr>
          <w:sz w:val="22"/>
          <w:szCs w:val="22"/>
        </w:rPr>
        <w:t>dei cimiteri dove</w:t>
      </w:r>
      <w:r w:rsidRPr="003A43DF">
        <w:rPr>
          <w:spacing w:val="2"/>
          <w:sz w:val="22"/>
          <w:szCs w:val="22"/>
        </w:rPr>
        <w:t xml:space="preserve"> </w:t>
      </w:r>
      <w:r w:rsidRPr="003A43DF">
        <w:rPr>
          <w:sz w:val="22"/>
          <w:szCs w:val="22"/>
        </w:rPr>
        <w:t>si svolgerà il</w:t>
      </w:r>
      <w:r w:rsidRPr="003A43DF">
        <w:rPr>
          <w:spacing w:val="-1"/>
          <w:sz w:val="22"/>
          <w:szCs w:val="22"/>
        </w:rPr>
        <w:t xml:space="preserve"> </w:t>
      </w:r>
      <w:r w:rsidRPr="003A43DF">
        <w:rPr>
          <w:sz w:val="22"/>
          <w:szCs w:val="22"/>
        </w:rPr>
        <w:t>servizio</w:t>
      </w:r>
      <w:r w:rsidRPr="003A43DF">
        <w:rPr>
          <w:spacing w:val="1"/>
          <w:sz w:val="22"/>
          <w:szCs w:val="22"/>
        </w:rPr>
        <w:t xml:space="preserve"> </w:t>
      </w:r>
      <w:r w:rsidRPr="003A43DF">
        <w:rPr>
          <w:sz w:val="22"/>
          <w:szCs w:val="22"/>
        </w:rPr>
        <w:t>appaltato.</w:t>
      </w:r>
    </w:p>
    <w:p w:rsidR="0058084D" w:rsidRPr="003A43DF" w:rsidRDefault="00042A1B">
      <w:pPr>
        <w:pStyle w:val="Corpotesto"/>
        <w:ind w:right="288"/>
        <w:rPr>
          <w:sz w:val="22"/>
          <w:szCs w:val="22"/>
        </w:rPr>
      </w:pPr>
      <w:r w:rsidRPr="003A43DF">
        <w:rPr>
          <w:sz w:val="22"/>
          <w:szCs w:val="22"/>
        </w:rPr>
        <w:t xml:space="preserve">L’Appaltatore, nell’eseguire </w:t>
      </w:r>
      <w:r w:rsidR="001E613C" w:rsidRPr="003A43DF">
        <w:rPr>
          <w:sz w:val="22"/>
          <w:szCs w:val="22"/>
        </w:rPr>
        <w:t>le attività</w:t>
      </w:r>
      <w:r w:rsidRPr="003A43DF">
        <w:rPr>
          <w:sz w:val="22"/>
          <w:szCs w:val="22"/>
        </w:rPr>
        <w:t xml:space="preserve"> ed i servizi in conformità del contratto dovrà uniformarsi agli</w:t>
      </w:r>
      <w:r w:rsidRPr="003A43DF">
        <w:rPr>
          <w:spacing w:val="50"/>
          <w:sz w:val="22"/>
          <w:szCs w:val="22"/>
        </w:rPr>
        <w:t xml:space="preserve"> </w:t>
      </w:r>
      <w:r w:rsidRPr="003A43DF">
        <w:rPr>
          <w:sz w:val="22"/>
          <w:szCs w:val="22"/>
        </w:rPr>
        <w:t>ordini di servizio,</w:t>
      </w:r>
      <w:r w:rsidRPr="003A43DF">
        <w:rPr>
          <w:spacing w:val="1"/>
          <w:sz w:val="22"/>
          <w:szCs w:val="22"/>
        </w:rPr>
        <w:t xml:space="preserve"> </w:t>
      </w:r>
      <w:r w:rsidRPr="003A43DF">
        <w:rPr>
          <w:sz w:val="22"/>
          <w:szCs w:val="22"/>
        </w:rPr>
        <w:t>alle ordinazioni di impegno di spesa ed alle istruzioni e prescrizioni che gli saranno comunicate per iscritto dal</w:t>
      </w:r>
      <w:r w:rsidRPr="003A43DF">
        <w:rPr>
          <w:spacing w:val="1"/>
          <w:sz w:val="22"/>
          <w:szCs w:val="22"/>
        </w:rPr>
        <w:t xml:space="preserve"> </w:t>
      </w:r>
      <w:r w:rsidR="001E613C" w:rsidRPr="003A43DF">
        <w:rPr>
          <w:sz w:val="22"/>
          <w:szCs w:val="22"/>
        </w:rPr>
        <w:t>RUP o, se nominato, dal DEC</w:t>
      </w:r>
      <w:r w:rsidRPr="003A43DF">
        <w:rPr>
          <w:sz w:val="22"/>
          <w:szCs w:val="22"/>
        </w:rPr>
        <w:t xml:space="preserve">. In genere l’appaltatore avrà facoltà di sviluppare </w:t>
      </w:r>
      <w:r w:rsidR="001E613C" w:rsidRPr="003A43DF">
        <w:rPr>
          <w:sz w:val="22"/>
          <w:szCs w:val="22"/>
        </w:rPr>
        <w:t>le attività</w:t>
      </w:r>
      <w:r w:rsidRPr="003A43DF">
        <w:rPr>
          <w:sz w:val="22"/>
          <w:szCs w:val="22"/>
        </w:rPr>
        <w:t xml:space="preserve"> e i servizi nel modo che crederà più</w:t>
      </w:r>
      <w:r w:rsidRPr="003A43DF">
        <w:rPr>
          <w:spacing w:val="1"/>
          <w:sz w:val="22"/>
          <w:szCs w:val="22"/>
        </w:rPr>
        <w:t xml:space="preserve"> </w:t>
      </w:r>
      <w:r w:rsidRPr="003A43DF">
        <w:rPr>
          <w:sz w:val="22"/>
          <w:szCs w:val="22"/>
        </w:rPr>
        <w:t xml:space="preserve">conveniente per darli perfettamente compiuti nel termine contrattuale, purché ciò, a giudizio </w:t>
      </w:r>
      <w:r w:rsidR="001E613C" w:rsidRPr="003A43DF">
        <w:rPr>
          <w:sz w:val="22"/>
          <w:szCs w:val="22"/>
        </w:rPr>
        <w:t>del RUP e/o del DEC</w:t>
      </w:r>
      <w:r w:rsidRPr="003A43DF">
        <w:rPr>
          <w:sz w:val="22"/>
          <w:szCs w:val="22"/>
        </w:rPr>
        <w:t>,</w:t>
      </w:r>
      <w:r w:rsidRPr="003A43DF">
        <w:rPr>
          <w:spacing w:val="-4"/>
          <w:sz w:val="22"/>
          <w:szCs w:val="22"/>
        </w:rPr>
        <w:t xml:space="preserve"> </w:t>
      </w:r>
      <w:r w:rsidRPr="003A43DF">
        <w:rPr>
          <w:sz w:val="22"/>
          <w:szCs w:val="22"/>
        </w:rPr>
        <w:t>non</w:t>
      </w:r>
      <w:r w:rsidRPr="003A43DF">
        <w:rPr>
          <w:spacing w:val="-2"/>
          <w:sz w:val="22"/>
          <w:szCs w:val="22"/>
        </w:rPr>
        <w:t xml:space="preserve"> </w:t>
      </w:r>
      <w:r w:rsidRPr="003A43DF">
        <w:rPr>
          <w:sz w:val="22"/>
          <w:szCs w:val="22"/>
        </w:rPr>
        <w:t>riesca</w:t>
      </w:r>
      <w:r w:rsidRPr="003A43DF">
        <w:rPr>
          <w:spacing w:val="1"/>
          <w:sz w:val="22"/>
          <w:szCs w:val="22"/>
        </w:rPr>
        <w:t xml:space="preserve"> </w:t>
      </w:r>
      <w:r w:rsidRPr="003A43DF">
        <w:rPr>
          <w:sz w:val="22"/>
          <w:szCs w:val="22"/>
        </w:rPr>
        <w:t>pregiudizievole</w:t>
      </w:r>
      <w:r w:rsidRPr="003A43DF">
        <w:rPr>
          <w:spacing w:val="-2"/>
          <w:sz w:val="22"/>
          <w:szCs w:val="22"/>
        </w:rPr>
        <w:t xml:space="preserve"> </w:t>
      </w:r>
      <w:r w:rsidRPr="003A43DF">
        <w:rPr>
          <w:sz w:val="22"/>
          <w:szCs w:val="22"/>
        </w:rPr>
        <w:t>alla</w:t>
      </w:r>
      <w:r w:rsidRPr="003A43DF">
        <w:rPr>
          <w:spacing w:val="-3"/>
          <w:sz w:val="22"/>
          <w:szCs w:val="22"/>
        </w:rPr>
        <w:t xml:space="preserve"> </w:t>
      </w:r>
      <w:r w:rsidRPr="003A43DF">
        <w:rPr>
          <w:sz w:val="22"/>
          <w:szCs w:val="22"/>
        </w:rPr>
        <w:t>buona</w:t>
      </w:r>
      <w:r w:rsidRPr="003A43DF">
        <w:rPr>
          <w:spacing w:val="-3"/>
          <w:sz w:val="22"/>
          <w:szCs w:val="22"/>
        </w:rPr>
        <w:t xml:space="preserve"> </w:t>
      </w:r>
      <w:r w:rsidRPr="003A43DF">
        <w:rPr>
          <w:sz w:val="22"/>
          <w:szCs w:val="22"/>
        </w:rPr>
        <w:t>riuscita</w:t>
      </w:r>
      <w:r w:rsidRPr="003A43DF">
        <w:rPr>
          <w:spacing w:val="-2"/>
          <w:sz w:val="22"/>
          <w:szCs w:val="22"/>
        </w:rPr>
        <w:t xml:space="preserve"> </w:t>
      </w:r>
      <w:r w:rsidRPr="003A43DF">
        <w:rPr>
          <w:sz w:val="22"/>
          <w:szCs w:val="22"/>
        </w:rPr>
        <w:t>del</w:t>
      </w:r>
      <w:r w:rsidRPr="003A43DF">
        <w:rPr>
          <w:spacing w:val="-1"/>
          <w:sz w:val="22"/>
          <w:szCs w:val="22"/>
        </w:rPr>
        <w:t xml:space="preserve"> </w:t>
      </w:r>
      <w:r w:rsidRPr="003A43DF">
        <w:rPr>
          <w:sz w:val="22"/>
          <w:szCs w:val="22"/>
        </w:rPr>
        <w:t>servizio</w:t>
      </w:r>
      <w:r w:rsidRPr="003A43DF">
        <w:rPr>
          <w:spacing w:val="-1"/>
          <w:sz w:val="22"/>
          <w:szCs w:val="22"/>
        </w:rPr>
        <w:t xml:space="preserve"> </w:t>
      </w:r>
      <w:r w:rsidRPr="003A43DF">
        <w:rPr>
          <w:sz w:val="22"/>
          <w:szCs w:val="22"/>
        </w:rPr>
        <w:t>e</w:t>
      </w:r>
      <w:r w:rsidRPr="003A43DF">
        <w:rPr>
          <w:spacing w:val="-2"/>
          <w:sz w:val="22"/>
          <w:szCs w:val="22"/>
        </w:rPr>
        <w:t xml:space="preserve"> </w:t>
      </w:r>
      <w:r w:rsidRPr="003A43DF">
        <w:rPr>
          <w:sz w:val="22"/>
          <w:szCs w:val="22"/>
        </w:rPr>
        <w:t>agli</w:t>
      </w:r>
      <w:r w:rsidRPr="003A43DF">
        <w:rPr>
          <w:spacing w:val="-1"/>
          <w:sz w:val="22"/>
          <w:szCs w:val="22"/>
        </w:rPr>
        <w:t xml:space="preserve"> </w:t>
      </w:r>
      <w:r w:rsidRPr="003A43DF">
        <w:rPr>
          <w:sz w:val="22"/>
          <w:szCs w:val="22"/>
        </w:rPr>
        <w:t>interessi</w:t>
      </w:r>
      <w:r w:rsidRPr="003A43DF">
        <w:rPr>
          <w:spacing w:val="-2"/>
          <w:sz w:val="22"/>
          <w:szCs w:val="22"/>
        </w:rPr>
        <w:t xml:space="preserve"> </w:t>
      </w:r>
      <w:r w:rsidRPr="003A43DF">
        <w:rPr>
          <w:sz w:val="22"/>
          <w:szCs w:val="22"/>
        </w:rPr>
        <w:t>dell’Amministrazione.</w:t>
      </w:r>
    </w:p>
    <w:p w:rsidR="0058084D" w:rsidRPr="003A43DF" w:rsidRDefault="00042A1B">
      <w:pPr>
        <w:pStyle w:val="Corpotesto"/>
        <w:spacing w:before="4"/>
        <w:ind w:right="291"/>
        <w:rPr>
          <w:sz w:val="22"/>
          <w:szCs w:val="22"/>
        </w:rPr>
      </w:pPr>
      <w:r w:rsidRPr="003A43DF">
        <w:rPr>
          <w:sz w:val="22"/>
          <w:szCs w:val="22"/>
        </w:rPr>
        <w:t>L’Amministrazione si riserva in ogni modo il diritto di ordinare l’esecuzione di un</w:t>
      </w:r>
      <w:r w:rsidR="001E613C" w:rsidRPr="003A43DF">
        <w:rPr>
          <w:sz w:val="22"/>
          <w:szCs w:val="22"/>
        </w:rPr>
        <w:t>a</w:t>
      </w:r>
      <w:r w:rsidRPr="003A43DF">
        <w:rPr>
          <w:sz w:val="22"/>
          <w:szCs w:val="22"/>
        </w:rPr>
        <w:t xml:space="preserve"> determinat</w:t>
      </w:r>
      <w:r w:rsidR="001E613C" w:rsidRPr="003A43DF">
        <w:rPr>
          <w:sz w:val="22"/>
          <w:szCs w:val="22"/>
        </w:rPr>
        <w:t>a</w:t>
      </w:r>
      <w:r w:rsidRPr="003A43DF">
        <w:rPr>
          <w:sz w:val="22"/>
          <w:szCs w:val="22"/>
        </w:rPr>
        <w:t xml:space="preserve"> </w:t>
      </w:r>
      <w:r w:rsidR="001E613C" w:rsidRPr="003A43DF">
        <w:rPr>
          <w:sz w:val="22"/>
          <w:szCs w:val="22"/>
        </w:rPr>
        <w:t>attività</w:t>
      </w:r>
      <w:r w:rsidRPr="003A43DF">
        <w:rPr>
          <w:sz w:val="22"/>
          <w:szCs w:val="22"/>
        </w:rPr>
        <w:t xml:space="preserve"> o servizio entro</w:t>
      </w:r>
      <w:r w:rsidRPr="003A43DF">
        <w:rPr>
          <w:spacing w:val="1"/>
          <w:sz w:val="22"/>
          <w:szCs w:val="22"/>
        </w:rPr>
        <w:t xml:space="preserve"> </w:t>
      </w:r>
      <w:r w:rsidRPr="003A43DF">
        <w:rPr>
          <w:sz w:val="22"/>
          <w:szCs w:val="22"/>
        </w:rPr>
        <w:t>un</w:t>
      </w:r>
      <w:r w:rsidRPr="003A43DF">
        <w:rPr>
          <w:spacing w:val="1"/>
          <w:sz w:val="22"/>
          <w:szCs w:val="22"/>
        </w:rPr>
        <w:t xml:space="preserve"> </w:t>
      </w:r>
      <w:r w:rsidRPr="003A43DF">
        <w:rPr>
          <w:sz w:val="22"/>
          <w:szCs w:val="22"/>
        </w:rPr>
        <w:t>prestabilito</w:t>
      </w:r>
      <w:r w:rsidRPr="003A43DF">
        <w:rPr>
          <w:spacing w:val="1"/>
          <w:sz w:val="22"/>
          <w:szCs w:val="22"/>
        </w:rPr>
        <w:t xml:space="preserve"> </w:t>
      </w:r>
      <w:r w:rsidRPr="003A43DF">
        <w:rPr>
          <w:sz w:val="22"/>
          <w:szCs w:val="22"/>
        </w:rPr>
        <w:t>termine</w:t>
      </w:r>
      <w:r w:rsidRPr="003A43DF">
        <w:rPr>
          <w:spacing w:val="1"/>
          <w:sz w:val="22"/>
          <w:szCs w:val="22"/>
        </w:rPr>
        <w:t xml:space="preserve"> </w:t>
      </w:r>
      <w:r w:rsidRPr="003A43DF">
        <w:rPr>
          <w:sz w:val="22"/>
          <w:szCs w:val="22"/>
        </w:rPr>
        <w:t>o</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disporne</w:t>
      </w:r>
      <w:r w:rsidRPr="003A43DF">
        <w:rPr>
          <w:spacing w:val="1"/>
          <w:sz w:val="22"/>
          <w:szCs w:val="22"/>
        </w:rPr>
        <w:t xml:space="preserve"> </w:t>
      </w:r>
      <w:r w:rsidRPr="003A43DF">
        <w:rPr>
          <w:sz w:val="22"/>
          <w:szCs w:val="22"/>
        </w:rPr>
        <w:t>l’ordine</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esecuzione</w:t>
      </w:r>
      <w:r w:rsidRPr="003A43DF">
        <w:rPr>
          <w:spacing w:val="1"/>
          <w:sz w:val="22"/>
          <w:szCs w:val="22"/>
        </w:rPr>
        <w:t xml:space="preserve"> </w:t>
      </w:r>
      <w:r w:rsidRPr="003A43DF">
        <w:rPr>
          <w:sz w:val="22"/>
          <w:szCs w:val="22"/>
        </w:rPr>
        <w:t>nel</w:t>
      </w:r>
      <w:r w:rsidRPr="003A43DF">
        <w:rPr>
          <w:spacing w:val="1"/>
          <w:sz w:val="22"/>
          <w:szCs w:val="22"/>
        </w:rPr>
        <w:t xml:space="preserve"> </w:t>
      </w:r>
      <w:r w:rsidRPr="003A43DF">
        <w:rPr>
          <w:sz w:val="22"/>
          <w:szCs w:val="22"/>
        </w:rPr>
        <w:t>modo</w:t>
      </w:r>
      <w:r w:rsidRPr="003A43DF">
        <w:rPr>
          <w:spacing w:val="1"/>
          <w:sz w:val="22"/>
          <w:szCs w:val="22"/>
        </w:rPr>
        <w:t xml:space="preserve"> </w:t>
      </w:r>
      <w:r w:rsidRPr="003A43DF">
        <w:rPr>
          <w:sz w:val="22"/>
          <w:szCs w:val="22"/>
        </w:rPr>
        <w:t>che</w:t>
      </w:r>
      <w:r w:rsidRPr="003A43DF">
        <w:rPr>
          <w:spacing w:val="1"/>
          <w:sz w:val="22"/>
          <w:szCs w:val="22"/>
        </w:rPr>
        <w:t xml:space="preserve"> </w:t>
      </w:r>
      <w:r w:rsidRPr="003A43DF">
        <w:rPr>
          <w:sz w:val="22"/>
          <w:szCs w:val="22"/>
        </w:rPr>
        <w:t>riterrà</w:t>
      </w:r>
      <w:r w:rsidRPr="003A43DF">
        <w:rPr>
          <w:spacing w:val="1"/>
          <w:sz w:val="22"/>
          <w:szCs w:val="22"/>
        </w:rPr>
        <w:t xml:space="preserve"> </w:t>
      </w:r>
      <w:r w:rsidRPr="003A43DF">
        <w:rPr>
          <w:sz w:val="22"/>
          <w:szCs w:val="22"/>
        </w:rPr>
        <w:t>più</w:t>
      </w:r>
      <w:r w:rsidRPr="003A43DF">
        <w:rPr>
          <w:spacing w:val="1"/>
          <w:sz w:val="22"/>
          <w:szCs w:val="22"/>
        </w:rPr>
        <w:t xml:space="preserve"> </w:t>
      </w:r>
      <w:r w:rsidRPr="003A43DF">
        <w:rPr>
          <w:sz w:val="22"/>
          <w:szCs w:val="22"/>
        </w:rPr>
        <w:t>conveniente,</w:t>
      </w:r>
      <w:r w:rsidRPr="003A43DF">
        <w:rPr>
          <w:spacing w:val="1"/>
          <w:sz w:val="22"/>
          <w:szCs w:val="22"/>
        </w:rPr>
        <w:t xml:space="preserve"> </w:t>
      </w:r>
      <w:r w:rsidRPr="003A43DF">
        <w:rPr>
          <w:sz w:val="22"/>
          <w:szCs w:val="22"/>
        </w:rPr>
        <w:t>senza</w:t>
      </w:r>
      <w:r w:rsidRPr="003A43DF">
        <w:rPr>
          <w:spacing w:val="51"/>
          <w:sz w:val="22"/>
          <w:szCs w:val="22"/>
        </w:rPr>
        <w:t xml:space="preserve"> </w:t>
      </w:r>
      <w:r w:rsidRPr="003A43DF">
        <w:rPr>
          <w:sz w:val="22"/>
          <w:szCs w:val="22"/>
        </w:rPr>
        <w:t>che</w:t>
      </w:r>
      <w:r w:rsidRPr="003A43DF">
        <w:rPr>
          <w:spacing w:val="1"/>
          <w:sz w:val="22"/>
          <w:szCs w:val="22"/>
        </w:rPr>
        <w:t xml:space="preserve"> </w:t>
      </w:r>
      <w:r w:rsidRPr="003A43DF">
        <w:rPr>
          <w:sz w:val="22"/>
          <w:szCs w:val="22"/>
        </w:rPr>
        <w:t>l’appaltatore</w:t>
      </w:r>
      <w:r w:rsidRPr="003A43DF">
        <w:rPr>
          <w:spacing w:val="-1"/>
          <w:sz w:val="22"/>
          <w:szCs w:val="22"/>
        </w:rPr>
        <w:t xml:space="preserve"> </w:t>
      </w:r>
      <w:r w:rsidRPr="003A43DF">
        <w:rPr>
          <w:sz w:val="22"/>
          <w:szCs w:val="22"/>
        </w:rPr>
        <w:t>possa</w:t>
      </w:r>
      <w:r w:rsidRPr="003A43DF">
        <w:rPr>
          <w:spacing w:val="-1"/>
          <w:sz w:val="22"/>
          <w:szCs w:val="22"/>
        </w:rPr>
        <w:t xml:space="preserve"> </w:t>
      </w:r>
      <w:r w:rsidRPr="003A43DF">
        <w:rPr>
          <w:sz w:val="22"/>
          <w:szCs w:val="22"/>
        </w:rPr>
        <w:t>rifiutarsi o farne oggetto di richiesta</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speciali</w:t>
      </w:r>
      <w:r w:rsidRPr="003A43DF">
        <w:rPr>
          <w:spacing w:val="2"/>
          <w:sz w:val="22"/>
          <w:szCs w:val="22"/>
        </w:rPr>
        <w:t xml:space="preserve"> </w:t>
      </w:r>
      <w:r w:rsidRPr="003A43DF">
        <w:rPr>
          <w:sz w:val="22"/>
          <w:szCs w:val="22"/>
        </w:rPr>
        <w:t>compensi.</w:t>
      </w:r>
    </w:p>
    <w:p w:rsidR="0058084D" w:rsidRPr="003A43DF" w:rsidRDefault="00042A1B">
      <w:pPr>
        <w:pStyle w:val="Corpotesto"/>
        <w:spacing w:before="6"/>
        <w:ind w:right="294"/>
        <w:rPr>
          <w:sz w:val="22"/>
          <w:szCs w:val="22"/>
        </w:rPr>
      </w:pPr>
      <w:r w:rsidRPr="003A43DF">
        <w:rPr>
          <w:sz w:val="22"/>
          <w:szCs w:val="22"/>
        </w:rPr>
        <w:t>Ogni</w:t>
      </w:r>
      <w:r w:rsidRPr="003A43DF">
        <w:rPr>
          <w:spacing w:val="1"/>
          <w:sz w:val="22"/>
          <w:szCs w:val="22"/>
        </w:rPr>
        <w:t xml:space="preserve"> </w:t>
      </w:r>
      <w:r w:rsidRPr="003A43DF">
        <w:rPr>
          <w:sz w:val="22"/>
          <w:szCs w:val="22"/>
        </w:rPr>
        <w:t>iniziativa</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l’organizzazione</w:t>
      </w:r>
      <w:r w:rsidRPr="003A43DF">
        <w:rPr>
          <w:spacing w:val="1"/>
          <w:sz w:val="22"/>
          <w:szCs w:val="22"/>
        </w:rPr>
        <w:t xml:space="preserve"> </w:t>
      </w:r>
      <w:r w:rsidRPr="003A43DF">
        <w:rPr>
          <w:sz w:val="22"/>
          <w:szCs w:val="22"/>
        </w:rPr>
        <w:t>dei</w:t>
      </w:r>
      <w:r w:rsidRPr="003A43DF">
        <w:rPr>
          <w:spacing w:val="1"/>
          <w:sz w:val="22"/>
          <w:szCs w:val="22"/>
        </w:rPr>
        <w:t xml:space="preserve"> </w:t>
      </w:r>
      <w:r w:rsidRPr="003A43DF">
        <w:rPr>
          <w:sz w:val="22"/>
          <w:szCs w:val="22"/>
        </w:rPr>
        <w:t>lavori</w:t>
      </w:r>
      <w:r w:rsidRPr="003A43DF">
        <w:rPr>
          <w:spacing w:val="1"/>
          <w:sz w:val="22"/>
          <w:szCs w:val="22"/>
        </w:rPr>
        <w:t xml:space="preserve"> </w:t>
      </w:r>
      <w:r w:rsidRPr="003A43DF">
        <w:rPr>
          <w:sz w:val="22"/>
          <w:szCs w:val="22"/>
        </w:rPr>
        <w:t>dovranno</w:t>
      </w:r>
      <w:r w:rsidRPr="003A43DF">
        <w:rPr>
          <w:spacing w:val="1"/>
          <w:sz w:val="22"/>
          <w:szCs w:val="22"/>
        </w:rPr>
        <w:t xml:space="preserve"> </w:t>
      </w:r>
      <w:r w:rsidRPr="003A43DF">
        <w:rPr>
          <w:sz w:val="22"/>
          <w:szCs w:val="22"/>
        </w:rPr>
        <w:t>comunque</w:t>
      </w:r>
      <w:r w:rsidRPr="003A43DF">
        <w:rPr>
          <w:spacing w:val="1"/>
          <w:sz w:val="22"/>
          <w:szCs w:val="22"/>
        </w:rPr>
        <w:t xml:space="preserve"> </w:t>
      </w:r>
      <w:r w:rsidRPr="003A43DF">
        <w:rPr>
          <w:sz w:val="22"/>
          <w:szCs w:val="22"/>
        </w:rPr>
        <w:t>essere</w:t>
      </w:r>
      <w:r w:rsidRPr="003A43DF">
        <w:rPr>
          <w:spacing w:val="1"/>
          <w:sz w:val="22"/>
          <w:szCs w:val="22"/>
        </w:rPr>
        <w:t xml:space="preserve"> </w:t>
      </w:r>
      <w:r w:rsidRPr="003A43DF">
        <w:rPr>
          <w:sz w:val="22"/>
          <w:szCs w:val="22"/>
        </w:rPr>
        <w:t>concordate</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accettate</w:t>
      </w:r>
      <w:r w:rsidRPr="003A43DF">
        <w:rPr>
          <w:spacing w:val="1"/>
          <w:sz w:val="22"/>
          <w:szCs w:val="22"/>
        </w:rPr>
        <w:t xml:space="preserve"> </w:t>
      </w:r>
      <w:r w:rsidRPr="003A43DF">
        <w:rPr>
          <w:sz w:val="22"/>
          <w:szCs w:val="22"/>
        </w:rPr>
        <w:t>dalla</w:t>
      </w:r>
      <w:r w:rsidRPr="003A43DF">
        <w:rPr>
          <w:spacing w:val="51"/>
          <w:sz w:val="22"/>
          <w:szCs w:val="22"/>
        </w:rPr>
        <w:t xml:space="preserve"> </w:t>
      </w:r>
      <w:r w:rsidRPr="003A43DF">
        <w:rPr>
          <w:sz w:val="22"/>
          <w:szCs w:val="22"/>
        </w:rPr>
        <w:t>Stazione</w:t>
      </w:r>
      <w:r w:rsidRPr="003A43DF">
        <w:rPr>
          <w:spacing w:val="1"/>
          <w:sz w:val="22"/>
          <w:szCs w:val="22"/>
        </w:rPr>
        <w:t xml:space="preserve"> </w:t>
      </w:r>
      <w:r w:rsidRPr="003A43DF">
        <w:rPr>
          <w:sz w:val="22"/>
          <w:szCs w:val="22"/>
        </w:rPr>
        <w:t>appaltante. Ogni iniziativa non prevista o autorizzata eseguita dalla ditta appaltatrice, oltre a non essere oggetto di</w:t>
      </w:r>
      <w:r w:rsidRPr="003A43DF">
        <w:rPr>
          <w:spacing w:val="1"/>
          <w:sz w:val="22"/>
          <w:szCs w:val="22"/>
        </w:rPr>
        <w:t xml:space="preserve"> </w:t>
      </w:r>
      <w:r w:rsidRPr="003A43DF">
        <w:rPr>
          <w:sz w:val="22"/>
          <w:szCs w:val="22"/>
        </w:rPr>
        <w:t>nessun compenso aggiuntivo,</w:t>
      </w:r>
      <w:r w:rsidRPr="003A43DF">
        <w:rPr>
          <w:spacing w:val="50"/>
          <w:sz w:val="22"/>
          <w:szCs w:val="22"/>
        </w:rPr>
        <w:t xml:space="preserve"> </w:t>
      </w:r>
      <w:r w:rsidRPr="003A43DF">
        <w:rPr>
          <w:sz w:val="22"/>
          <w:szCs w:val="22"/>
        </w:rPr>
        <w:t>verrà valutata ed eventualmente soggetta a penale, a seguito di insindacabile giudizio</w:t>
      </w:r>
      <w:r w:rsidRPr="003A43DF">
        <w:rPr>
          <w:spacing w:val="1"/>
          <w:sz w:val="22"/>
          <w:szCs w:val="22"/>
        </w:rPr>
        <w:t xml:space="preserve"> </w:t>
      </w:r>
      <w:r w:rsidRPr="003A43DF">
        <w:rPr>
          <w:sz w:val="22"/>
          <w:szCs w:val="22"/>
        </w:rPr>
        <w:t>della</w:t>
      </w:r>
      <w:r w:rsidRPr="003A43DF">
        <w:rPr>
          <w:spacing w:val="-3"/>
          <w:sz w:val="22"/>
          <w:szCs w:val="22"/>
        </w:rPr>
        <w:t xml:space="preserve"> </w:t>
      </w:r>
      <w:r w:rsidRPr="003A43DF">
        <w:rPr>
          <w:sz w:val="22"/>
          <w:szCs w:val="22"/>
        </w:rPr>
        <w:t>Stazione</w:t>
      </w:r>
      <w:r w:rsidRPr="003A43DF">
        <w:rPr>
          <w:spacing w:val="3"/>
          <w:sz w:val="22"/>
          <w:szCs w:val="22"/>
        </w:rPr>
        <w:t xml:space="preserve"> </w:t>
      </w:r>
      <w:r w:rsidRPr="003A43DF">
        <w:rPr>
          <w:sz w:val="22"/>
          <w:szCs w:val="22"/>
        </w:rPr>
        <w:t>Appaltante.</w:t>
      </w:r>
    </w:p>
    <w:p w:rsidR="0058084D" w:rsidRPr="003A43DF" w:rsidRDefault="00042A1B">
      <w:pPr>
        <w:pStyle w:val="Corpotesto"/>
        <w:spacing w:before="1"/>
        <w:ind w:right="293"/>
        <w:rPr>
          <w:sz w:val="22"/>
          <w:szCs w:val="22"/>
        </w:rPr>
      </w:pPr>
      <w:r w:rsidRPr="003A43DF">
        <w:rPr>
          <w:sz w:val="22"/>
          <w:szCs w:val="22"/>
        </w:rPr>
        <w:t>Gli ordini di servizio sono vincolanti: la loro esecuzione deve avvenire nei modi e nei tempi indicati sull’ordine di</w:t>
      </w:r>
      <w:r w:rsidRPr="003A43DF">
        <w:rPr>
          <w:spacing w:val="1"/>
          <w:sz w:val="22"/>
          <w:szCs w:val="22"/>
        </w:rPr>
        <w:t xml:space="preserve"> </w:t>
      </w:r>
      <w:r w:rsidRPr="003A43DF">
        <w:rPr>
          <w:sz w:val="22"/>
          <w:szCs w:val="22"/>
        </w:rPr>
        <w:t>servizio</w:t>
      </w:r>
      <w:r w:rsidRPr="003A43DF">
        <w:rPr>
          <w:spacing w:val="-1"/>
          <w:sz w:val="22"/>
          <w:szCs w:val="22"/>
        </w:rPr>
        <w:t xml:space="preserve"> </w:t>
      </w:r>
      <w:r w:rsidRPr="003A43DF">
        <w:rPr>
          <w:sz w:val="22"/>
          <w:szCs w:val="22"/>
        </w:rPr>
        <w:t>stesso,</w:t>
      </w:r>
      <w:r w:rsidRPr="003A43DF">
        <w:rPr>
          <w:spacing w:val="-3"/>
          <w:sz w:val="22"/>
          <w:szCs w:val="22"/>
        </w:rPr>
        <w:t xml:space="preserve"> </w:t>
      </w:r>
      <w:r w:rsidRPr="003A43DF">
        <w:rPr>
          <w:sz w:val="22"/>
          <w:szCs w:val="22"/>
        </w:rPr>
        <w:t>pena</w:t>
      </w:r>
      <w:r w:rsidRPr="003A43DF">
        <w:rPr>
          <w:spacing w:val="-1"/>
          <w:sz w:val="22"/>
          <w:szCs w:val="22"/>
        </w:rPr>
        <w:t xml:space="preserve"> </w:t>
      </w:r>
      <w:r w:rsidRPr="003A43DF">
        <w:rPr>
          <w:sz w:val="22"/>
          <w:szCs w:val="22"/>
        </w:rPr>
        <w:t>l’applicazione</w:t>
      </w:r>
      <w:r w:rsidRPr="003A43DF">
        <w:rPr>
          <w:spacing w:val="-2"/>
          <w:sz w:val="22"/>
          <w:szCs w:val="22"/>
        </w:rPr>
        <w:t xml:space="preserve"> </w:t>
      </w:r>
      <w:r w:rsidRPr="003A43DF">
        <w:rPr>
          <w:sz w:val="22"/>
          <w:szCs w:val="22"/>
        </w:rPr>
        <w:t>di</w:t>
      </w:r>
      <w:r w:rsidRPr="003A43DF">
        <w:rPr>
          <w:spacing w:val="-1"/>
          <w:sz w:val="22"/>
          <w:szCs w:val="22"/>
        </w:rPr>
        <w:t xml:space="preserve"> </w:t>
      </w:r>
      <w:r w:rsidRPr="003A43DF">
        <w:rPr>
          <w:sz w:val="22"/>
          <w:szCs w:val="22"/>
        </w:rPr>
        <w:t>una</w:t>
      </w:r>
      <w:r w:rsidRPr="003A43DF">
        <w:rPr>
          <w:spacing w:val="-1"/>
          <w:sz w:val="22"/>
          <w:szCs w:val="22"/>
        </w:rPr>
        <w:t xml:space="preserve"> </w:t>
      </w:r>
      <w:r w:rsidRPr="003A43DF">
        <w:rPr>
          <w:sz w:val="22"/>
          <w:szCs w:val="22"/>
        </w:rPr>
        <w:t>penale</w:t>
      </w:r>
      <w:r w:rsidRPr="003A43DF">
        <w:rPr>
          <w:spacing w:val="-2"/>
          <w:sz w:val="22"/>
          <w:szCs w:val="22"/>
        </w:rPr>
        <w:t xml:space="preserve"> </w:t>
      </w:r>
      <w:r w:rsidRPr="003A43DF">
        <w:rPr>
          <w:sz w:val="22"/>
          <w:szCs w:val="22"/>
        </w:rPr>
        <w:t>come</w:t>
      </w:r>
      <w:r w:rsidRPr="003A43DF">
        <w:rPr>
          <w:spacing w:val="-1"/>
          <w:sz w:val="22"/>
          <w:szCs w:val="22"/>
        </w:rPr>
        <w:t xml:space="preserve"> </w:t>
      </w:r>
      <w:r w:rsidRPr="003A43DF">
        <w:rPr>
          <w:sz w:val="22"/>
          <w:szCs w:val="22"/>
        </w:rPr>
        <w:t>indicato nell’articolo</w:t>
      </w:r>
      <w:r w:rsidRPr="003A43DF">
        <w:rPr>
          <w:spacing w:val="-1"/>
          <w:sz w:val="22"/>
          <w:szCs w:val="22"/>
        </w:rPr>
        <w:t xml:space="preserve"> </w:t>
      </w:r>
      <w:r w:rsidRPr="003A43DF">
        <w:rPr>
          <w:sz w:val="22"/>
          <w:szCs w:val="22"/>
        </w:rPr>
        <w:t>del</w:t>
      </w:r>
      <w:r w:rsidRPr="003A43DF">
        <w:rPr>
          <w:spacing w:val="-1"/>
          <w:sz w:val="22"/>
          <w:szCs w:val="22"/>
        </w:rPr>
        <w:t xml:space="preserve"> </w:t>
      </w:r>
      <w:r w:rsidRPr="003A43DF">
        <w:rPr>
          <w:sz w:val="22"/>
          <w:szCs w:val="22"/>
        </w:rPr>
        <w:t>presente</w:t>
      </w:r>
      <w:r w:rsidRPr="003A43DF">
        <w:rPr>
          <w:spacing w:val="-1"/>
          <w:sz w:val="22"/>
          <w:szCs w:val="22"/>
        </w:rPr>
        <w:t xml:space="preserve"> </w:t>
      </w:r>
      <w:r w:rsidRPr="003A43DF">
        <w:rPr>
          <w:sz w:val="22"/>
          <w:szCs w:val="22"/>
        </w:rPr>
        <w:t>capitolato.</w:t>
      </w:r>
    </w:p>
    <w:p w:rsidR="0058084D" w:rsidRPr="003A43DF" w:rsidRDefault="00042A1B">
      <w:pPr>
        <w:pStyle w:val="Corpotesto"/>
        <w:spacing w:before="4"/>
        <w:ind w:right="293"/>
        <w:rPr>
          <w:sz w:val="22"/>
          <w:szCs w:val="22"/>
        </w:rPr>
      </w:pPr>
      <w:r w:rsidRPr="003A43DF">
        <w:rPr>
          <w:sz w:val="22"/>
          <w:szCs w:val="22"/>
        </w:rPr>
        <w:t>Sono a carico dell’aggiudicatario, senza alcuna possibilità di rivalsa nei riguardi della parte concedente, i seguenti oneri,</w:t>
      </w:r>
      <w:r w:rsidRPr="003A43DF">
        <w:rPr>
          <w:spacing w:val="-47"/>
          <w:sz w:val="22"/>
          <w:szCs w:val="22"/>
        </w:rPr>
        <w:t xml:space="preserve"> </w:t>
      </w:r>
      <w:r w:rsidRPr="003A43DF">
        <w:rPr>
          <w:sz w:val="22"/>
          <w:szCs w:val="22"/>
        </w:rPr>
        <w:t>nessuno</w:t>
      </w:r>
      <w:r w:rsidRPr="003A43DF">
        <w:rPr>
          <w:spacing w:val="4"/>
          <w:sz w:val="22"/>
          <w:szCs w:val="22"/>
        </w:rPr>
        <w:t xml:space="preserve"> </w:t>
      </w:r>
      <w:r w:rsidRPr="003A43DF">
        <w:rPr>
          <w:sz w:val="22"/>
          <w:szCs w:val="22"/>
        </w:rPr>
        <w:t>escluso</w:t>
      </w:r>
      <w:r w:rsidRPr="003A43DF">
        <w:rPr>
          <w:spacing w:val="4"/>
          <w:sz w:val="22"/>
          <w:szCs w:val="22"/>
        </w:rPr>
        <w:t xml:space="preserve"> </w:t>
      </w:r>
      <w:r w:rsidRPr="003A43DF">
        <w:rPr>
          <w:sz w:val="22"/>
          <w:szCs w:val="22"/>
        </w:rPr>
        <w:t>o</w:t>
      </w:r>
      <w:r w:rsidRPr="003A43DF">
        <w:rPr>
          <w:spacing w:val="6"/>
          <w:sz w:val="22"/>
          <w:szCs w:val="22"/>
        </w:rPr>
        <w:t xml:space="preserve"> </w:t>
      </w:r>
      <w:r w:rsidRPr="003A43DF">
        <w:rPr>
          <w:sz w:val="22"/>
          <w:szCs w:val="22"/>
        </w:rPr>
        <w:t>eccettuato,</w:t>
      </w:r>
      <w:r w:rsidRPr="003A43DF">
        <w:rPr>
          <w:spacing w:val="9"/>
          <w:sz w:val="22"/>
          <w:szCs w:val="22"/>
        </w:rPr>
        <w:t xml:space="preserve"> </w:t>
      </w:r>
      <w:r w:rsidRPr="003A43DF">
        <w:rPr>
          <w:sz w:val="22"/>
          <w:szCs w:val="22"/>
        </w:rPr>
        <w:t>tanto</w:t>
      </w:r>
      <w:r w:rsidRPr="003A43DF">
        <w:rPr>
          <w:spacing w:val="4"/>
          <w:sz w:val="22"/>
          <w:szCs w:val="22"/>
        </w:rPr>
        <w:t xml:space="preserve"> </w:t>
      </w:r>
      <w:r w:rsidRPr="003A43DF">
        <w:rPr>
          <w:sz w:val="22"/>
          <w:szCs w:val="22"/>
        </w:rPr>
        <w:t>se</w:t>
      </w:r>
      <w:r w:rsidRPr="003A43DF">
        <w:rPr>
          <w:spacing w:val="4"/>
          <w:sz w:val="22"/>
          <w:szCs w:val="22"/>
        </w:rPr>
        <w:t xml:space="preserve"> </w:t>
      </w:r>
      <w:r w:rsidRPr="003A43DF">
        <w:rPr>
          <w:sz w:val="22"/>
          <w:szCs w:val="22"/>
        </w:rPr>
        <w:t>esistenti</w:t>
      </w:r>
      <w:r w:rsidRPr="003A43DF">
        <w:rPr>
          <w:spacing w:val="3"/>
          <w:sz w:val="22"/>
          <w:szCs w:val="22"/>
        </w:rPr>
        <w:t xml:space="preserve"> </w:t>
      </w:r>
      <w:r w:rsidRPr="003A43DF">
        <w:rPr>
          <w:sz w:val="22"/>
          <w:szCs w:val="22"/>
        </w:rPr>
        <w:t>al</w:t>
      </w:r>
      <w:r w:rsidRPr="003A43DF">
        <w:rPr>
          <w:spacing w:val="8"/>
          <w:sz w:val="22"/>
          <w:szCs w:val="22"/>
        </w:rPr>
        <w:t xml:space="preserve"> </w:t>
      </w:r>
      <w:r w:rsidRPr="003A43DF">
        <w:rPr>
          <w:sz w:val="22"/>
          <w:szCs w:val="22"/>
        </w:rPr>
        <w:t>momento</w:t>
      </w:r>
      <w:r w:rsidRPr="003A43DF">
        <w:rPr>
          <w:spacing w:val="7"/>
          <w:sz w:val="22"/>
          <w:szCs w:val="22"/>
        </w:rPr>
        <w:t xml:space="preserve"> </w:t>
      </w:r>
      <w:r w:rsidRPr="003A43DF">
        <w:rPr>
          <w:sz w:val="22"/>
          <w:szCs w:val="22"/>
        </w:rPr>
        <w:t>della</w:t>
      </w:r>
      <w:r w:rsidRPr="003A43DF">
        <w:rPr>
          <w:spacing w:val="4"/>
          <w:sz w:val="22"/>
          <w:szCs w:val="22"/>
        </w:rPr>
        <w:t xml:space="preserve"> </w:t>
      </w:r>
      <w:r w:rsidRPr="003A43DF">
        <w:rPr>
          <w:sz w:val="22"/>
          <w:szCs w:val="22"/>
        </w:rPr>
        <w:t>stipulazione</w:t>
      </w:r>
      <w:r w:rsidRPr="003A43DF">
        <w:rPr>
          <w:spacing w:val="5"/>
          <w:sz w:val="22"/>
          <w:szCs w:val="22"/>
        </w:rPr>
        <w:t xml:space="preserve"> </w:t>
      </w:r>
      <w:r w:rsidRPr="003A43DF">
        <w:rPr>
          <w:sz w:val="22"/>
          <w:szCs w:val="22"/>
        </w:rPr>
        <w:t>del</w:t>
      </w:r>
      <w:r w:rsidRPr="003A43DF">
        <w:rPr>
          <w:spacing w:val="4"/>
          <w:sz w:val="22"/>
          <w:szCs w:val="22"/>
        </w:rPr>
        <w:t xml:space="preserve"> </w:t>
      </w:r>
      <w:r w:rsidRPr="003A43DF">
        <w:rPr>
          <w:sz w:val="22"/>
          <w:szCs w:val="22"/>
        </w:rPr>
        <w:t>contratto</w:t>
      </w:r>
      <w:r w:rsidRPr="003A43DF">
        <w:rPr>
          <w:spacing w:val="6"/>
          <w:sz w:val="22"/>
          <w:szCs w:val="22"/>
        </w:rPr>
        <w:t xml:space="preserve"> </w:t>
      </w:r>
      <w:r w:rsidRPr="003A43DF">
        <w:rPr>
          <w:sz w:val="22"/>
          <w:szCs w:val="22"/>
        </w:rPr>
        <w:t>d’appalto</w:t>
      </w:r>
      <w:r w:rsidRPr="003A43DF">
        <w:rPr>
          <w:spacing w:val="4"/>
          <w:sz w:val="22"/>
          <w:szCs w:val="22"/>
        </w:rPr>
        <w:t xml:space="preserve"> </w:t>
      </w:r>
      <w:r w:rsidRPr="003A43DF">
        <w:rPr>
          <w:sz w:val="22"/>
          <w:szCs w:val="22"/>
        </w:rPr>
        <w:t>quanto</w:t>
      </w:r>
      <w:r w:rsidRPr="003A43DF">
        <w:rPr>
          <w:spacing w:val="4"/>
          <w:sz w:val="22"/>
          <w:szCs w:val="22"/>
        </w:rPr>
        <w:t xml:space="preserve"> </w:t>
      </w:r>
      <w:r w:rsidRPr="003A43DF">
        <w:rPr>
          <w:sz w:val="22"/>
          <w:szCs w:val="22"/>
        </w:rPr>
        <w:t>se</w:t>
      </w:r>
      <w:r w:rsidRPr="003A43DF">
        <w:rPr>
          <w:spacing w:val="6"/>
          <w:sz w:val="22"/>
          <w:szCs w:val="22"/>
        </w:rPr>
        <w:t xml:space="preserve"> </w:t>
      </w:r>
      <w:r w:rsidRPr="003A43DF">
        <w:rPr>
          <w:sz w:val="22"/>
          <w:szCs w:val="22"/>
        </w:rPr>
        <w:t>stabiliti</w:t>
      </w:r>
      <w:r w:rsidRPr="003A43DF">
        <w:rPr>
          <w:spacing w:val="1"/>
          <w:sz w:val="22"/>
          <w:szCs w:val="22"/>
        </w:rPr>
        <w:t xml:space="preserve"> </w:t>
      </w:r>
      <w:r w:rsidRPr="003A43DF">
        <w:rPr>
          <w:sz w:val="22"/>
          <w:szCs w:val="22"/>
        </w:rPr>
        <w:t>o accresciuti successivamente:</w:t>
      </w:r>
    </w:p>
    <w:p w:rsidR="0058084D" w:rsidRPr="003A43DF" w:rsidRDefault="00042A1B">
      <w:pPr>
        <w:pStyle w:val="Paragrafoelenco"/>
        <w:numPr>
          <w:ilvl w:val="0"/>
          <w:numId w:val="18"/>
        </w:numPr>
        <w:tabs>
          <w:tab w:val="left" w:pos="511"/>
        </w:tabs>
        <w:spacing w:before="1" w:line="242" w:lineRule="auto"/>
        <w:ind w:right="293" w:firstLine="0"/>
      </w:pPr>
      <w:r w:rsidRPr="003A43DF">
        <w:t>eseguire l’appalto con propria organizzazione imprenditoriale, mezzi d’opera, personale e materiali, con divieto di</w:t>
      </w:r>
      <w:r w:rsidRPr="003A43DF">
        <w:rPr>
          <w:spacing w:val="1"/>
        </w:rPr>
        <w:t xml:space="preserve"> </w:t>
      </w:r>
      <w:r w:rsidRPr="003A43DF">
        <w:t>commettere</w:t>
      </w:r>
      <w:r w:rsidRPr="003A43DF">
        <w:rPr>
          <w:spacing w:val="-3"/>
        </w:rPr>
        <w:t xml:space="preserve"> </w:t>
      </w:r>
      <w:r w:rsidRPr="003A43DF">
        <w:t>l’esecuzione</w:t>
      </w:r>
      <w:r w:rsidRPr="003A43DF">
        <w:rPr>
          <w:spacing w:val="-3"/>
        </w:rPr>
        <w:t xml:space="preserve"> </w:t>
      </w:r>
      <w:r w:rsidRPr="003A43DF">
        <w:t>anche</w:t>
      </w:r>
      <w:r w:rsidRPr="003A43DF">
        <w:rPr>
          <w:spacing w:val="-3"/>
        </w:rPr>
        <w:t xml:space="preserve"> </w:t>
      </w:r>
      <w:r w:rsidRPr="003A43DF">
        <w:t>parziale</w:t>
      </w:r>
      <w:r w:rsidRPr="003A43DF">
        <w:rPr>
          <w:spacing w:val="-5"/>
        </w:rPr>
        <w:t xml:space="preserve"> </w:t>
      </w:r>
      <w:r w:rsidRPr="003A43DF">
        <w:t>a</w:t>
      </w:r>
      <w:r w:rsidRPr="003A43DF">
        <w:rPr>
          <w:spacing w:val="-3"/>
        </w:rPr>
        <w:t xml:space="preserve"> </w:t>
      </w:r>
      <w:r w:rsidRPr="003A43DF">
        <w:t>terzi,</w:t>
      </w:r>
      <w:r w:rsidRPr="003A43DF">
        <w:rPr>
          <w:spacing w:val="-2"/>
        </w:rPr>
        <w:t xml:space="preserve"> </w:t>
      </w:r>
      <w:r w:rsidRPr="003A43DF">
        <w:t>senza</w:t>
      </w:r>
      <w:r w:rsidRPr="003A43DF">
        <w:rPr>
          <w:spacing w:val="-3"/>
        </w:rPr>
        <w:t xml:space="preserve"> </w:t>
      </w:r>
      <w:r w:rsidRPr="003A43DF">
        <w:t>preventiva</w:t>
      </w:r>
      <w:r w:rsidRPr="003A43DF">
        <w:rPr>
          <w:spacing w:val="-3"/>
        </w:rPr>
        <w:t xml:space="preserve"> </w:t>
      </w:r>
      <w:r w:rsidRPr="003A43DF">
        <w:t>autorizzazione</w:t>
      </w:r>
      <w:r w:rsidRPr="003A43DF">
        <w:rPr>
          <w:spacing w:val="-3"/>
        </w:rPr>
        <w:t xml:space="preserve"> </w:t>
      </w:r>
      <w:r w:rsidRPr="003A43DF">
        <w:t>dell’amministrazione</w:t>
      </w:r>
      <w:r w:rsidRPr="003A43DF">
        <w:rPr>
          <w:spacing w:val="-5"/>
        </w:rPr>
        <w:t xml:space="preserve"> </w:t>
      </w:r>
      <w:r w:rsidRPr="003A43DF">
        <w:t>comunale;</w:t>
      </w:r>
    </w:p>
    <w:p w:rsidR="0058084D" w:rsidRPr="003A43DF" w:rsidRDefault="00042A1B" w:rsidP="001E613C">
      <w:pPr>
        <w:pStyle w:val="Paragrafoelenco"/>
        <w:numPr>
          <w:ilvl w:val="0"/>
          <w:numId w:val="18"/>
        </w:numPr>
        <w:tabs>
          <w:tab w:val="left" w:pos="504"/>
        </w:tabs>
        <w:spacing w:line="242" w:lineRule="auto"/>
        <w:ind w:right="302" w:firstLine="0"/>
      </w:pPr>
      <w:r w:rsidRPr="003A43DF">
        <w:t>eseguire tutte le operazioni e i servizi indicati nell’elenco a</w:t>
      </w:r>
      <w:r w:rsidR="001E613C" w:rsidRPr="003A43DF">
        <w:t xml:space="preserve">ll’art.1 “Oggetto dell’appalto” e dettagliate negli allegati </w:t>
      </w:r>
      <w:r w:rsidR="00891B88" w:rsidRPr="00891B88">
        <w:t>A,B,C,D</w:t>
      </w:r>
      <w:r w:rsidR="00357744" w:rsidRPr="003A43DF">
        <w:t xml:space="preserve">. </w:t>
      </w:r>
      <w:r w:rsidRPr="003A43DF">
        <w:t>Tali operazioni dovranno</w:t>
      </w:r>
      <w:r w:rsidRPr="003A43DF">
        <w:rPr>
          <w:spacing w:val="1"/>
        </w:rPr>
        <w:t xml:space="preserve"> </w:t>
      </w:r>
      <w:r w:rsidRPr="003A43DF">
        <w:t>essere</w:t>
      </w:r>
      <w:r w:rsidRPr="003A43DF">
        <w:rPr>
          <w:spacing w:val="-1"/>
        </w:rPr>
        <w:t xml:space="preserve"> </w:t>
      </w:r>
      <w:r w:rsidRPr="003A43DF">
        <w:t>eseguite</w:t>
      </w:r>
      <w:r w:rsidRPr="003A43DF">
        <w:rPr>
          <w:spacing w:val="8"/>
        </w:rPr>
        <w:t xml:space="preserve"> </w:t>
      </w:r>
      <w:r w:rsidRPr="003A43DF">
        <w:t>metodicamente</w:t>
      </w:r>
      <w:r w:rsidRPr="003A43DF">
        <w:rPr>
          <w:spacing w:val="-1"/>
        </w:rPr>
        <w:t xml:space="preserve"> </w:t>
      </w:r>
      <w:r w:rsidRPr="003A43DF">
        <w:t>e</w:t>
      </w:r>
      <w:r w:rsidRPr="003A43DF">
        <w:rPr>
          <w:spacing w:val="-2"/>
        </w:rPr>
        <w:t xml:space="preserve"> </w:t>
      </w:r>
      <w:r w:rsidRPr="003A43DF">
        <w:t>secondo</w:t>
      </w:r>
      <w:r w:rsidRPr="003A43DF">
        <w:rPr>
          <w:spacing w:val="1"/>
        </w:rPr>
        <w:t xml:space="preserve"> </w:t>
      </w:r>
      <w:r w:rsidRPr="003A43DF">
        <w:t>le</w:t>
      </w:r>
      <w:r w:rsidRPr="003A43DF">
        <w:rPr>
          <w:spacing w:val="-1"/>
        </w:rPr>
        <w:t xml:space="preserve"> </w:t>
      </w:r>
      <w:r w:rsidRPr="003A43DF">
        <w:t>necessità del</w:t>
      </w:r>
      <w:r w:rsidRPr="003A43DF">
        <w:rPr>
          <w:spacing w:val="-1"/>
        </w:rPr>
        <w:t xml:space="preserve"> </w:t>
      </w:r>
      <w:r w:rsidRPr="003A43DF">
        <w:t>servizi.</w:t>
      </w:r>
    </w:p>
    <w:p w:rsidR="0058084D" w:rsidRPr="003A43DF" w:rsidRDefault="00042A1B">
      <w:pPr>
        <w:pStyle w:val="Paragrafoelenco"/>
        <w:numPr>
          <w:ilvl w:val="0"/>
          <w:numId w:val="18"/>
        </w:numPr>
        <w:tabs>
          <w:tab w:val="left" w:pos="492"/>
        </w:tabs>
        <w:spacing w:before="3" w:line="229" w:lineRule="exact"/>
        <w:ind w:left="491" w:hanging="217"/>
      </w:pPr>
      <w:r w:rsidRPr="003A43DF">
        <w:t>osservare</w:t>
      </w:r>
      <w:r w:rsidRPr="003A43DF">
        <w:rPr>
          <w:spacing w:val="-4"/>
        </w:rPr>
        <w:t xml:space="preserve"> </w:t>
      </w:r>
      <w:r w:rsidRPr="003A43DF">
        <w:t>tutte</w:t>
      </w:r>
      <w:r w:rsidRPr="003A43DF">
        <w:rPr>
          <w:spacing w:val="-6"/>
        </w:rPr>
        <w:t xml:space="preserve"> </w:t>
      </w:r>
      <w:r w:rsidRPr="003A43DF">
        <w:t>le</w:t>
      </w:r>
      <w:r w:rsidRPr="003A43DF">
        <w:rPr>
          <w:spacing w:val="-6"/>
        </w:rPr>
        <w:t xml:space="preserve"> </w:t>
      </w:r>
      <w:r w:rsidRPr="003A43DF">
        <w:t>disposizioni</w:t>
      </w:r>
      <w:r w:rsidRPr="003A43DF">
        <w:rPr>
          <w:spacing w:val="-4"/>
        </w:rPr>
        <w:t xml:space="preserve"> </w:t>
      </w:r>
      <w:r w:rsidRPr="003A43DF">
        <w:t>di</w:t>
      </w:r>
      <w:r w:rsidRPr="003A43DF">
        <w:rPr>
          <w:spacing w:val="-6"/>
        </w:rPr>
        <w:t xml:space="preserve"> </w:t>
      </w:r>
      <w:r w:rsidRPr="003A43DF">
        <w:t>polizia</w:t>
      </w:r>
      <w:r w:rsidRPr="003A43DF">
        <w:rPr>
          <w:spacing w:val="-4"/>
        </w:rPr>
        <w:t xml:space="preserve"> </w:t>
      </w:r>
      <w:r w:rsidRPr="003A43DF">
        <w:t>mortuaria</w:t>
      </w:r>
      <w:r w:rsidRPr="003A43DF">
        <w:rPr>
          <w:spacing w:val="-6"/>
        </w:rPr>
        <w:t xml:space="preserve"> </w:t>
      </w:r>
      <w:r w:rsidRPr="003A43DF">
        <w:t>vigenti</w:t>
      </w:r>
      <w:r w:rsidRPr="003A43DF">
        <w:rPr>
          <w:spacing w:val="-4"/>
        </w:rPr>
        <w:t xml:space="preserve"> </w:t>
      </w:r>
      <w:r w:rsidRPr="003A43DF">
        <w:t>di</w:t>
      </w:r>
      <w:r w:rsidRPr="003A43DF">
        <w:rPr>
          <w:spacing w:val="-6"/>
        </w:rPr>
        <w:t xml:space="preserve"> </w:t>
      </w:r>
      <w:r w:rsidRPr="003A43DF">
        <w:t>legge</w:t>
      </w:r>
      <w:r w:rsidRPr="003A43DF">
        <w:rPr>
          <w:spacing w:val="-1"/>
        </w:rPr>
        <w:t xml:space="preserve"> </w:t>
      </w:r>
      <w:r w:rsidRPr="003A43DF">
        <w:t>e</w:t>
      </w:r>
      <w:r w:rsidRPr="003A43DF">
        <w:rPr>
          <w:spacing w:val="-8"/>
        </w:rPr>
        <w:t xml:space="preserve"> </w:t>
      </w:r>
      <w:r w:rsidRPr="003A43DF">
        <w:t>di</w:t>
      </w:r>
      <w:r w:rsidRPr="003A43DF">
        <w:rPr>
          <w:spacing w:val="-6"/>
        </w:rPr>
        <w:t xml:space="preserve"> </w:t>
      </w:r>
      <w:r w:rsidRPr="003A43DF">
        <w:t>regolamento;</w:t>
      </w:r>
    </w:p>
    <w:p w:rsidR="0058084D" w:rsidRPr="003A43DF" w:rsidRDefault="00042A1B">
      <w:pPr>
        <w:pStyle w:val="Paragrafoelenco"/>
        <w:numPr>
          <w:ilvl w:val="0"/>
          <w:numId w:val="18"/>
        </w:numPr>
        <w:tabs>
          <w:tab w:val="left" w:pos="492"/>
        </w:tabs>
        <w:spacing w:line="229" w:lineRule="exact"/>
        <w:ind w:left="491" w:hanging="217"/>
      </w:pPr>
      <w:r w:rsidRPr="003A43DF">
        <w:t>osservare</w:t>
      </w:r>
      <w:r w:rsidRPr="003A43DF">
        <w:rPr>
          <w:spacing w:val="-5"/>
        </w:rPr>
        <w:t xml:space="preserve"> </w:t>
      </w:r>
      <w:r w:rsidRPr="003A43DF">
        <w:t>tutta</w:t>
      </w:r>
      <w:r w:rsidRPr="003A43DF">
        <w:rPr>
          <w:spacing w:val="-4"/>
        </w:rPr>
        <w:t xml:space="preserve"> </w:t>
      </w:r>
      <w:r w:rsidRPr="003A43DF">
        <w:t>la</w:t>
      </w:r>
      <w:r w:rsidRPr="003A43DF">
        <w:rPr>
          <w:spacing w:val="-5"/>
        </w:rPr>
        <w:t xml:space="preserve"> </w:t>
      </w:r>
      <w:r w:rsidRPr="003A43DF">
        <w:t>normativa</w:t>
      </w:r>
      <w:r w:rsidRPr="003A43DF">
        <w:rPr>
          <w:spacing w:val="-6"/>
        </w:rPr>
        <w:t xml:space="preserve"> </w:t>
      </w:r>
      <w:r w:rsidRPr="003A43DF">
        <w:t>vigente</w:t>
      </w:r>
      <w:r w:rsidRPr="003A43DF">
        <w:rPr>
          <w:spacing w:val="-4"/>
        </w:rPr>
        <w:t xml:space="preserve"> </w:t>
      </w:r>
      <w:r w:rsidRPr="003A43DF">
        <w:t>sulla</w:t>
      </w:r>
      <w:r w:rsidRPr="003A43DF">
        <w:rPr>
          <w:spacing w:val="-6"/>
        </w:rPr>
        <w:t xml:space="preserve"> </w:t>
      </w:r>
      <w:r w:rsidRPr="003A43DF">
        <w:t>sicurezza</w:t>
      </w:r>
      <w:r w:rsidRPr="003A43DF">
        <w:rPr>
          <w:spacing w:val="-6"/>
        </w:rPr>
        <w:t xml:space="preserve"> </w:t>
      </w:r>
      <w:r w:rsidRPr="003A43DF">
        <w:t>e</w:t>
      </w:r>
      <w:r w:rsidRPr="003A43DF">
        <w:rPr>
          <w:spacing w:val="-4"/>
        </w:rPr>
        <w:t xml:space="preserve"> </w:t>
      </w:r>
      <w:r w:rsidRPr="003A43DF">
        <w:t>sull’igiene</w:t>
      </w:r>
      <w:r w:rsidRPr="003A43DF">
        <w:rPr>
          <w:spacing w:val="-4"/>
        </w:rPr>
        <w:t xml:space="preserve"> </w:t>
      </w:r>
      <w:r w:rsidRPr="003A43DF">
        <w:t>dei</w:t>
      </w:r>
      <w:r w:rsidRPr="003A43DF">
        <w:rPr>
          <w:spacing w:val="-7"/>
        </w:rPr>
        <w:t xml:space="preserve"> </w:t>
      </w:r>
      <w:r w:rsidRPr="003A43DF">
        <w:t>luoghi</w:t>
      </w:r>
      <w:r w:rsidRPr="003A43DF">
        <w:rPr>
          <w:spacing w:val="-4"/>
        </w:rPr>
        <w:t xml:space="preserve"> </w:t>
      </w:r>
      <w:r w:rsidRPr="003A43DF">
        <w:t>di</w:t>
      </w:r>
      <w:r w:rsidRPr="003A43DF">
        <w:rPr>
          <w:spacing w:val="-6"/>
        </w:rPr>
        <w:t xml:space="preserve"> </w:t>
      </w:r>
      <w:r w:rsidRPr="003A43DF">
        <w:t>lavoro;</w:t>
      </w:r>
    </w:p>
    <w:p w:rsidR="0058084D" w:rsidRPr="003A43DF" w:rsidRDefault="00042A1B">
      <w:pPr>
        <w:pStyle w:val="Paragrafoelenco"/>
        <w:numPr>
          <w:ilvl w:val="0"/>
          <w:numId w:val="18"/>
        </w:numPr>
        <w:tabs>
          <w:tab w:val="left" w:pos="492"/>
        </w:tabs>
        <w:spacing w:before="1"/>
        <w:ind w:left="491" w:hanging="217"/>
      </w:pPr>
      <w:r w:rsidRPr="003A43DF">
        <w:t>osservare</w:t>
      </w:r>
      <w:r w:rsidRPr="003A43DF">
        <w:rPr>
          <w:spacing w:val="-5"/>
        </w:rPr>
        <w:t xml:space="preserve"> </w:t>
      </w:r>
      <w:r w:rsidRPr="003A43DF">
        <w:t>tute</w:t>
      </w:r>
      <w:r w:rsidRPr="003A43DF">
        <w:rPr>
          <w:spacing w:val="-4"/>
        </w:rPr>
        <w:t xml:space="preserve"> </w:t>
      </w:r>
      <w:r w:rsidRPr="003A43DF">
        <w:t>le</w:t>
      </w:r>
      <w:r w:rsidRPr="003A43DF">
        <w:rPr>
          <w:spacing w:val="-4"/>
        </w:rPr>
        <w:t xml:space="preserve"> </w:t>
      </w:r>
      <w:r w:rsidRPr="003A43DF">
        <w:t>normative</w:t>
      </w:r>
      <w:r w:rsidRPr="003A43DF">
        <w:rPr>
          <w:spacing w:val="-6"/>
        </w:rPr>
        <w:t xml:space="preserve"> </w:t>
      </w:r>
      <w:r w:rsidRPr="003A43DF">
        <w:t>e</w:t>
      </w:r>
      <w:r w:rsidRPr="003A43DF">
        <w:rPr>
          <w:spacing w:val="-4"/>
        </w:rPr>
        <w:t xml:space="preserve"> </w:t>
      </w:r>
      <w:r w:rsidR="00AF25B4" w:rsidRPr="003A43DF">
        <w:rPr>
          <w:spacing w:val="-4"/>
        </w:rPr>
        <w:t>gl</w:t>
      </w:r>
      <w:r w:rsidRPr="003A43DF">
        <w:t>i</w:t>
      </w:r>
      <w:r w:rsidRPr="003A43DF">
        <w:rPr>
          <w:spacing w:val="-7"/>
        </w:rPr>
        <w:t xml:space="preserve"> </w:t>
      </w:r>
      <w:r w:rsidRPr="003A43DF">
        <w:t>protocolli</w:t>
      </w:r>
      <w:r w:rsidRPr="003A43DF">
        <w:rPr>
          <w:spacing w:val="-7"/>
        </w:rPr>
        <w:t xml:space="preserve"> </w:t>
      </w:r>
      <w:r w:rsidR="00AF25B4" w:rsidRPr="003A43DF">
        <w:t>eventualmente emanati dalle Autorità pubbliche in tema, ad esempio, di emergenze sanitarie</w:t>
      </w:r>
      <w:r w:rsidRPr="003A43DF">
        <w:t>;</w:t>
      </w:r>
    </w:p>
    <w:p w:rsidR="0058084D" w:rsidRPr="003A43DF" w:rsidRDefault="00042A1B">
      <w:pPr>
        <w:pStyle w:val="Paragrafoelenco"/>
        <w:numPr>
          <w:ilvl w:val="0"/>
          <w:numId w:val="18"/>
        </w:numPr>
        <w:tabs>
          <w:tab w:val="left" w:pos="492"/>
        </w:tabs>
        <w:spacing w:before="3"/>
        <w:ind w:left="491" w:hanging="217"/>
      </w:pPr>
      <w:r w:rsidRPr="003A43DF">
        <w:t>eseguire</w:t>
      </w:r>
      <w:r w:rsidRPr="003A43DF">
        <w:rPr>
          <w:spacing w:val="-9"/>
        </w:rPr>
        <w:t xml:space="preserve"> </w:t>
      </w:r>
      <w:r w:rsidRPr="003A43DF">
        <w:t>le</w:t>
      </w:r>
      <w:r w:rsidRPr="003A43DF">
        <w:rPr>
          <w:spacing w:val="-8"/>
        </w:rPr>
        <w:t xml:space="preserve"> </w:t>
      </w:r>
      <w:r w:rsidRPr="003A43DF">
        <w:t>legittime</w:t>
      </w:r>
      <w:r w:rsidRPr="003A43DF">
        <w:rPr>
          <w:spacing w:val="-9"/>
        </w:rPr>
        <w:t xml:space="preserve"> </w:t>
      </w:r>
      <w:r w:rsidRPr="003A43DF">
        <w:t>direttive</w:t>
      </w:r>
      <w:r w:rsidRPr="003A43DF">
        <w:rPr>
          <w:spacing w:val="-8"/>
        </w:rPr>
        <w:t xml:space="preserve"> </w:t>
      </w:r>
      <w:r w:rsidRPr="003A43DF">
        <w:t>impartite</w:t>
      </w:r>
      <w:r w:rsidRPr="003A43DF">
        <w:rPr>
          <w:spacing w:val="-9"/>
        </w:rPr>
        <w:t xml:space="preserve"> </w:t>
      </w:r>
      <w:r w:rsidRPr="003A43DF">
        <w:t>dall’amministrazione</w:t>
      </w:r>
      <w:r w:rsidRPr="003A43DF">
        <w:rPr>
          <w:spacing w:val="-6"/>
        </w:rPr>
        <w:t xml:space="preserve"> </w:t>
      </w:r>
      <w:r w:rsidRPr="003A43DF">
        <w:t>comunale;</w:t>
      </w:r>
    </w:p>
    <w:p w:rsidR="0058084D" w:rsidRPr="003A43DF" w:rsidRDefault="0058084D">
      <w:pPr>
        <w:pStyle w:val="Corpotesto"/>
        <w:spacing w:before="5"/>
        <w:ind w:left="0"/>
        <w:jc w:val="left"/>
        <w:rPr>
          <w:sz w:val="22"/>
          <w:szCs w:val="22"/>
        </w:rPr>
      </w:pPr>
    </w:p>
    <w:p w:rsidR="0058084D" w:rsidRPr="003A43DF" w:rsidRDefault="00042A1B">
      <w:pPr>
        <w:pStyle w:val="Paragrafoelenco"/>
        <w:numPr>
          <w:ilvl w:val="0"/>
          <w:numId w:val="18"/>
        </w:numPr>
        <w:tabs>
          <w:tab w:val="left" w:pos="492"/>
        </w:tabs>
        <w:spacing w:before="91"/>
        <w:ind w:left="491" w:hanging="217"/>
      </w:pPr>
      <w:r w:rsidRPr="003A43DF">
        <w:t>informarla</w:t>
      </w:r>
      <w:r w:rsidRPr="003A43DF">
        <w:rPr>
          <w:spacing w:val="-5"/>
        </w:rPr>
        <w:t xml:space="preserve"> </w:t>
      </w:r>
      <w:r w:rsidRPr="003A43DF">
        <w:t>puntualmente</w:t>
      </w:r>
      <w:r w:rsidRPr="003A43DF">
        <w:rPr>
          <w:spacing w:val="-7"/>
        </w:rPr>
        <w:t xml:space="preserve"> </w:t>
      </w:r>
      <w:r w:rsidRPr="003A43DF">
        <w:t>e</w:t>
      </w:r>
      <w:r w:rsidRPr="003A43DF">
        <w:rPr>
          <w:spacing w:val="-5"/>
        </w:rPr>
        <w:t xml:space="preserve"> </w:t>
      </w:r>
      <w:r w:rsidRPr="003A43DF">
        <w:t>tempestivamente</w:t>
      </w:r>
      <w:r w:rsidRPr="003A43DF">
        <w:rPr>
          <w:spacing w:val="-6"/>
        </w:rPr>
        <w:t xml:space="preserve"> </w:t>
      </w:r>
      <w:r w:rsidRPr="003A43DF">
        <w:t>di</w:t>
      </w:r>
      <w:r w:rsidRPr="003A43DF">
        <w:rPr>
          <w:spacing w:val="-8"/>
        </w:rPr>
        <w:t xml:space="preserve"> </w:t>
      </w:r>
      <w:r w:rsidRPr="003A43DF">
        <w:t>qualunque</w:t>
      </w:r>
      <w:r w:rsidRPr="003A43DF">
        <w:rPr>
          <w:spacing w:val="-5"/>
        </w:rPr>
        <w:t xml:space="preserve"> </w:t>
      </w:r>
      <w:r w:rsidRPr="003A43DF">
        <w:t>fatto</w:t>
      </w:r>
      <w:r w:rsidRPr="003A43DF">
        <w:rPr>
          <w:spacing w:val="-5"/>
        </w:rPr>
        <w:t xml:space="preserve"> </w:t>
      </w:r>
      <w:r w:rsidRPr="003A43DF">
        <w:t>che</w:t>
      </w:r>
      <w:r w:rsidRPr="003A43DF">
        <w:rPr>
          <w:spacing w:val="-5"/>
        </w:rPr>
        <w:t xml:space="preserve"> </w:t>
      </w:r>
      <w:r w:rsidRPr="003A43DF">
        <w:t>ne</w:t>
      </w:r>
      <w:r w:rsidRPr="003A43DF">
        <w:rPr>
          <w:spacing w:val="-7"/>
        </w:rPr>
        <w:t xml:space="preserve"> </w:t>
      </w:r>
      <w:r w:rsidRPr="003A43DF">
        <w:t>renda</w:t>
      </w:r>
      <w:r w:rsidRPr="003A43DF">
        <w:rPr>
          <w:spacing w:val="-4"/>
        </w:rPr>
        <w:t xml:space="preserve"> </w:t>
      </w:r>
      <w:r w:rsidRPr="003A43DF">
        <w:t>opportuno</w:t>
      </w:r>
      <w:r w:rsidRPr="003A43DF">
        <w:rPr>
          <w:spacing w:val="-6"/>
        </w:rPr>
        <w:t xml:space="preserve"> </w:t>
      </w:r>
      <w:r w:rsidRPr="003A43DF">
        <w:t>o</w:t>
      </w:r>
      <w:r w:rsidRPr="003A43DF">
        <w:rPr>
          <w:spacing w:val="-8"/>
        </w:rPr>
        <w:t xml:space="preserve"> </w:t>
      </w:r>
      <w:r w:rsidRPr="003A43DF">
        <w:t>necessario</w:t>
      </w:r>
      <w:r w:rsidRPr="003A43DF">
        <w:rPr>
          <w:spacing w:val="-4"/>
        </w:rPr>
        <w:t xml:space="preserve"> </w:t>
      </w:r>
      <w:r w:rsidRPr="003A43DF">
        <w:t>l’intervento;</w:t>
      </w:r>
    </w:p>
    <w:p w:rsidR="0058084D" w:rsidRPr="003A43DF" w:rsidRDefault="00042A1B">
      <w:pPr>
        <w:pStyle w:val="Paragrafoelenco"/>
        <w:numPr>
          <w:ilvl w:val="0"/>
          <w:numId w:val="18"/>
        </w:numPr>
        <w:tabs>
          <w:tab w:val="left" w:pos="492"/>
        </w:tabs>
        <w:spacing w:before="2"/>
        <w:ind w:left="491" w:hanging="217"/>
      </w:pPr>
      <w:r w:rsidRPr="003A43DF">
        <w:t>sottostare</w:t>
      </w:r>
      <w:r w:rsidRPr="003A43DF">
        <w:rPr>
          <w:spacing w:val="-6"/>
        </w:rPr>
        <w:t xml:space="preserve"> </w:t>
      </w:r>
      <w:r w:rsidRPr="003A43DF">
        <w:t>al</w:t>
      </w:r>
      <w:r w:rsidRPr="003A43DF">
        <w:rPr>
          <w:spacing w:val="-4"/>
        </w:rPr>
        <w:t xml:space="preserve"> </w:t>
      </w:r>
      <w:r w:rsidRPr="003A43DF">
        <w:t>controllo</w:t>
      </w:r>
      <w:r w:rsidRPr="003A43DF">
        <w:rPr>
          <w:spacing w:val="-4"/>
        </w:rPr>
        <w:t xml:space="preserve"> </w:t>
      </w:r>
      <w:r w:rsidRPr="003A43DF">
        <w:t>dei</w:t>
      </w:r>
      <w:r w:rsidRPr="003A43DF">
        <w:rPr>
          <w:spacing w:val="-7"/>
        </w:rPr>
        <w:t xml:space="preserve"> </w:t>
      </w:r>
      <w:r w:rsidRPr="003A43DF">
        <w:t>suoi</w:t>
      </w:r>
      <w:r w:rsidRPr="003A43DF">
        <w:rPr>
          <w:spacing w:val="-3"/>
        </w:rPr>
        <w:t xml:space="preserve"> </w:t>
      </w:r>
      <w:r w:rsidRPr="003A43DF">
        <w:t>organi</w:t>
      </w:r>
      <w:r w:rsidRPr="003A43DF">
        <w:rPr>
          <w:spacing w:val="-4"/>
        </w:rPr>
        <w:t xml:space="preserve"> </w:t>
      </w:r>
      <w:r w:rsidRPr="003A43DF">
        <w:t>e</w:t>
      </w:r>
      <w:r w:rsidRPr="003A43DF">
        <w:rPr>
          <w:spacing w:val="-5"/>
        </w:rPr>
        <w:t xml:space="preserve"> </w:t>
      </w:r>
      <w:r w:rsidRPr="003A43DF">
        <w:t>funzionari</w:t>
      </w:r>
      <w:r w:rsidRPr="003A43DF">
        <w:rPr>
          <w:spacing w:val="-7"/>
        </w:rPr>
        <w:t xml:space="preserve"> </w:t>
      </w:r>
      <w:r w:rsidRPr="003A43DF">
        <w:t>per</w:t>
      </w:r>
      <w:r w:rsidRPr="003A43DF">
        <w:rPr>
          <w:spacing w:val="-3"/>
        </w:rPr>
        <w:t xml:space="preserve"> </w:t>
      </w:r>
      <w:r w:rsidRPr="003A43DF">
        <w:t>la</w:t>
      </w:r>
      <w:r w:rsidRPr="003A43DF">
        <w:rPr>
          <w:spacing w:val="-5"/>
        </w:rPr>
        <w:t xml:space="preserve"> </w:t>
      </w:r>
      <w:r w:rsidRPr="003A43DF">
        <w:t>verifica</w:t>
      </w:r>
      <w:r w:rsidRPr="003A43DF">
        <w:rPr>
          <w:spacing w:val="-4"/>
        </w:rPr>
        <w:t xml:space="preserve"> </w:t>
      </w:r>
      <w:r w:rsidRPr="003A43DF">
        <w:t>dell’osservanza</w:t>
      </w:r>
      <w:r w:rsidRPr="003A43DF">
        <w:rPr>
          <w:spacing w:val="-3"/>
        </w:rPr>
        <w:t xml:space="preserve"> </w:t>
      </w:r>
      <w:r w:rsidRPr="003A43DF">
        <w:t>delle</w:t>
      </w:r>
      <w:r w:rsidRPr="003A43DF">
        <w:rPr>
          <w:spacing w:val="-6"/>
        </w:rPr>
        <w:t xml:space="preserve"> </w:t>
      </w:r>
      <w:r w:rsidRPr="003A43DF">
        <w:t>norme</w:t>
      </w:r>
      <w:r w:rsidRPr="003A43DF">
        <w:rPr>
          <w:spacing w:val="-4"/>
        </w:rPr>
        <w:t xml:space="preserve"> </w:t>
      </w:r>
      <w:r w:rsidRPr="003A43DF">
        <w:t>e</w:t>
      </w:r>
      <w:r w:rsidRPr="003A43DF">
        <w:rPr>
          <w:spacing w:val="-5"/>
        </w:rPr>
        <w:t xml:space="preserve"> </w:t>
      </w:r>
      <w:r w:rsidRPr="003A43DF">
        <w:t>dei</w:t>
      </w:r>
      <w:r w:rsidRPr="003A43DF">
        <w:rPr>
          <w:spacing w:val="-8"/>
        </w:rPr>
        <w:t xml:space="preserve"> </w:t>
      </w:r>
      <w:r w:rsidRPr="003A43DF">
        <w:t>patti</w:t>
      </w:r>
      <w:r w:rsidRPr="003A43DF">
        <w:rPr>
          <w:spacing w:val="-7"/>
        </w:rPr>
        <w:t xml:space="preserve"> </w:t>
      </w:r>
      <w:r w:rsidRPr="003A43DF">
        <w:t>contrattuali;</w:t>
      </w:r>
    </w:p>
    <w:p w:rsidR="0058084D" w:rsidRPr="003A43DF" w:rsidRDefault="00042A1B">
      <w:pPr>
        <w:pStyle w:val="Paragrafoelenco"/>
        <w:numPr>
          <w:ilvl w:val="0"/>
          <w:numId w:val="18"/>
        </w:numPr>
        <w:tabs>
          <w:tab w:val="left" w:pos="628"/>
        </w:tabs>
        <w:spacing w:before="1"/>
        <w:ind w:right="308" w:firstLine="0"/>
      </w:pPr>
      <w:r w:rsidRPr="003A43DF">
        <w:t>assicurare</w:t>
      </w:r>
      <w:r w:rsidRPr="003A43DF">
        <w:rPr>
          <w:spacing w:val="36"/>
        </w:rPr>
        <w:t xml:space="preserve"> </w:t>
      </w:r>
      <w:r w:rsidRPr="003A43DF">
        <w:t>un</w:t>
      </w:r>
      <w:r w:rsidRPr="003A43DF">
        <w:rPr>
          <w:spacing w:val="36"/>
        </w:rPr>
        <w:t xml:space="preserve"> </w:t>
      </w:r>
      <w:r w:rsidRPr="003A43DF">
        <w:t>recapito</w:t>
      </w:r>
      <w:r w:rsidRPr="003A43DF">
        <w:rPr>
          <w:spacing w:val="38"/>
        </w:rPr>
        <w:t xml:space="preserve"> </w:t>
      </w:r>
      <w:r w:rsidRPr="003A43DF">
        <w:t>adeguato,</w:t>
      </w:r>
      <w:r w:rsidRPr="003A43DF">
        <w:rPr>
          <w:spacing w:val="40"/>
        </w:rPr>
        <w:t xml:space="preserve"> </w:t>
      </w:r>
      <w:r w:rsidRPr="003A43DF">
        <w:t>presso</w:t>
      </w:r>
      <w:r w:rsidRPr="003A43DF">
        <w:rPr>
          <w:spacing w:val="38"/>
        </w:rPr>
        <w:t xml:space="preserve"> </w:t>
      </w:r>
      <w:r w:rsidRPr="003A43DF">
        <w:t>i</w:t>
      </w:r>
      <w:r w:rsidRPr="003A43DF">
        <w:rPr>
          <w:spacing w:val="37"/>
        </w:rPr>
        <w:t xml:space="preserve"> </w:t>
      </w:r>
      <w:r w:rsidRPr="003A43DF">
        <w:t>cimiteri</w:t>
      </w:r>
      <w:r w:rsidRPr="003A43DF">
        <w:rPr>
          <w:spacing w:val="37"/>
        </w:rPr>
        <w:t xml:space="preserve"> </w:t>
      </w:r>
      <w:r w:rsidRPr="003A43DF">
        <w:t>o</w:t>
      </w:r>
      <w:r w:rsidRPr="003A43DF">
        <w:rPr>
          <w:spacing w:val="38"/>
        </w:rPr>
        <w:t xml:space="preserve"> </w:t>
      </w:r>
      <w:r w:rsidRPr="003A43DF">
        <w:t>presso</w:t>
      </w:r>
      <w:r w:rsidRPr="003A43DF">
        <w:rPr>
          <w:spacing w:val="38"/>
        </w:rPr>
        <w:t xml:space="preserve"> </w:t>
      </w:r>
      <w:r w:rsidRPr="003A43DF">
        <w:t>l’ufficio</w:t>
      </w:r>
      <w:r w:rsidRPr="003A43DF">
        <w:rPr>
          <w:spacing w:val="37"/>
        </w:rPr>
        <w:t xml:space="preserve"> </w:t>
      </w:r>
      <w:r w:rsidRPr="003A43DF">
        <w:t>comunale,</w:t>
      </w:r>
      <w:r w:rsidRPr="003A43DF">
        <w:rPr>
          <w:spacing w:val="37"/>
        </w:rPr>
        <w:t xml:space="preserve"> </w:t>
      </w:r>
      <w:r w:rsidRPr="003A43DF">
        <w:t>durante</w:t>
      </w:r>
      <w:r w:rsidRPr="003A43DF">
        <w:rPr>
          <w:spacing w:val="40"/>
        </w:rPr>
        <w:t xml:space="preserve"> </w:t>
      </w:r>
      <w:r w:rsidRPr="003A43DF">
        <w:t>l’apertura</w:t>
      </w:r>
      <w:r w:rsidRPr="003A43DF">
        <w:rPr>
          <w:spacing w:val="37"/>
        </w:rPr>
        <w:t xml:space="preserve"> </w:t>
      </w:r>
      <w:r w:rsidRPr="003A43DF">
        <w:t>di</w:t>
      </w:r>
      <w:r w:rsidRPr="003A43DF">
        <w:rPr>
          <w:spacing w:val="37"/>
        </w:rPr>
        <w:t xml:space="preserve"> </w:t>
      </w:r>
      <w:r w:rsidRPr="003A43DF">
        <w:t>questo</w:t>
      </w:r>
      <w:r w:rsidRPr="003A43DF">
        <w:rPr>
          <w:spacing w:val="38"/>
        </w:rPr>
        <w:t xml:space="preserve"> </w:t>
      </w:r>
      <w:r w:rsidRPr="003A43DF">
        <w:t>al</w:t>
      </w:r>
      <w:r w:rsidRPr="003A43DF">
        <w:rPr>
          <w:spacing w:val="1"/>
        </w:rPr>
        <w:t xml:space="preserve"> </w:t>
      </w:r>
      <w:r w:rsidRPr="003A43DF">
        <w:t>pubblico,</w:t>
      </w:r>
      <w:r w:rsidRPr="003A43DF">
        <w:rPr>
          <w:spacing w:val="-1"/>
        </w:rPr>
        <w:t xml:space="preserve"> </w:t>
      </w:r>
      <w:r w:rsidRPr="003A43DF">
        <w:t>per</w:t>
      </w:r>
      <w:r w:rsidRPr="003A43DF">
        <w:rPr>
          <w:spacing w:val="-3"/>
        </w:rPr>
        <w:t xml:space="preserve"> </w:t>
      </w:r>
      <w:r w:rsidRPr="003A43DF">
        <w:t>la</w:t>
      </w:r>
      <w:r w:rsidRPr="003A43DF">
        <w:rPr>
          <w:spacing w:val="-1"/>
        </w:rPr>
        <w:t xml:space="preserve"> </w:t>
      </w:r>
      <w:r w:rsidRPr="003A43DF">
        <w:t>ricezione</w:t>
      </w:r>
      <w:r w:rsidRPr="003A43DF">
        <w:rPr>
          <w:spacing w:val="-4"/>
        </w:rPr>
        <w:t xml:space="preserve"> </w:t>
      </w:r>
      <w:r w:rsidRPr="003A43DF">
        <w:t>delle</w:t>
      </w:r>
      <w:r w:rsidRPr="003A43DF">
        <w:rPr>
          <w:spacing w:val="-3"/>
        </w:rPr>
        <w:t xml:space="preserve"> </w:t>
      </w:r>
      <w:r w:rsidRPr="003A43DF">
        <w:t>richieste</w:t>
      </w:r>
      <w:r w:rsidRPr="003A43DF">
        <w:rPr>
          <w:spacing w:val="2"/>
        </w:rPr>
        <w:t xml:space="preserve"> </w:t>
      </w:r>
      <w:r w:rsidRPr="003A43DF">
        <w:t>dei</w:t>
      </w:r>
      <w:r w:rsidRPr="003A43DF">
        <w:rPr>
          <w:spacing w:val="-2"/>
        </w:rPr>
        <w:t xml:space="preserve"> </w:t>
      </w:r>
      <w:r w:rsidRPr="003A43DF">
        <w:t>cittadini</w:t>
      </w:r>
      <w:r w:rsidRPr="003A43DF">
        <w:rPr>
          <w:spacing w:val="-1"/>
        </w:rPr>
        <w:t xml:space="preserve"> </w:t>
      </w:r>
      <w:r w:rsidRPr="003A43DF">
        <w:t>e</w:t>
      </w:r>
      <w:r w:rsidRPr="003A43DF">
        <w:rPr>
          <w:spacing w:val="-3"/>
        </w:rPr>
        <w:t xml:space="preserve"> </w:t>
      </w:r>
      <w:r w:rsidRPr="003A43DF">
        <w:t>degli</w:t>
      </w:r>
      <w:r w:rsidRPr="003A43DF">
        <w:rPr>
          <w:spacing w:val="3"/>
        </w:rPr>
        <w:t xml:space="preserve"> </w:t>
      </w:r>
      <w:r w:rsidRPr="003A43DF">
        <w:t>ordini</w:t>
      </w:r>
      <w:r w:rsidRPr="003A43DF">
        <w:rPr>
          <w:spacing w:val="-1"/>
        </w:rPr>
        <w:t xml:space="preserve"> </w:t>
      </w:r>
      <w:r w:rsidRPr="003A43DF">
        <w:t>di</w:t>
      </w:r>
      <w:r w:rsidRPr="003A43DF">
        <w:rPr>
          <w:spacing w:val="-2"/>
        </w:rPr>
        <w:t xml:space="preserve"> </w:t>
      </w:r>
      <w:r w:rsidRPr="003A43DF">
        <w:t>servizio dell’amministrazione;</w:t>
      </w:r>
    </w:p>
    <w:p w:rsidR="0058084D" w:rsidRPr="003A43DF" w:rsidRDefault="00042A1B">
      <w:pPr>
        <w:pStyle w:val="Paragrafoelenco"/>
        <w:numPr>
          <w:ilvl w:val="0"/>
          <w:numId w:val="18"/>
        </w:numPr>
        <w:tabs>
          <w:tab w:val="left" w:pos="605"/>
        </w:tabs>
        <w:spacing w:before="3" w:line="242" w:lineRule="auto"/>
        <w:ind w:right="303" w:firstLine="0"/>
      </w:pPr>
      <w:r w:rsidRPr="003A43DF">
        <w:rPr>
          <w:u w:val="single"/>
        </w:rPr>
        <w:t>nominare</w:t>
      </w:r>
      <w:r w:rsidRPr="003A43DF">
        <w:rPr>
          <w:spacing w:val="7"/>
          <w:u w:val="single"/>
        </w:rPr>
        <w:t xml:space="preserve"> </w:t>
      </w:r>
      <w:r w:rsidRPr="003A43DF">
        <w:rPr>
          <w:u w:val="single"/>
        </w:rPr>
        <w:t>un</w:t>
      </w:r>
      <w:r w:rsidRPr="003A43DF">
        <w:rPr>
          <w:spacing w:val="4"/>
          <w:u w:val="single"/>
        </w:rPr>
        <w:t xml:space="preserve"> </w:t>
      </w:r>
      <w:r w:rsidRPr="003A43DF">
        <w:rPr>
          <w:u w:val="single"/>
        </w:rPr>
        <w:t>rappresentante</w:t>
      </w:r>
      <w:r w:rsidRPr="003A43DF">
        <w:rPr>
          <w:spacing w:val="7"/>
          <w:u w:val="single"/>
        </w:rPr>
        <w:t xml:space="preserve"> </w:t>
      </w:r>
      <w:r w:rsidRPr="003A43DF">
        <w:rPr>
          <w:u w:val="single"/>
        </w:rPr>
        <w:t>legittimato</w:t>
      </w:r>
      <w:r w:rsidRPr="003A43DF">
        <w:rPr>
          <w:spacing w:val="7"/>
          <w:u w:val="single"/>
        </w:rPr>
        <w:t xml:space="preserve"> </w:t>
      </w:r>
      <w:r w:rsidRPr="003A43DF">
        <w:rPr>
          <w:u w:val="single"/>
        </w:rPr>
        <w:t>ed</w:t>
      </w:r>
      <w:r w:rsidRPr="003A43DF">
        <w:rPr>
          <w:spacing w:val="6"/>
          <w:u w:val="single"/>
        </w:rPr>
        <w:t xml:space="preserve"> </w:t>
      </w:r>
      <w:r w:rsidRPr="003A43DF">
        <w:rPr>
          <w:u w:val="single"/>
        </w:rPr>
        <w:t>eleggere</w:t>
      </w:r>
      <w:r w:rsidRPr="003A43DF">
        <w:rPr>
          <w:spacing w:val="8"/>
          <w:u w:val="single"/>
        </w:rPr>
        <w:t xml:space="preserve"> </w:t>
      </w:r>
      <w:r w:rsidRPr="003A43DF">
        <w:rPr>
          <w:u w:val="single"/>
        </w:rPr>
        <w:t>un</w:t>
      </w:r>
      <w:r w:rsidRPr="003A43DF">
        <w:rPr>
          <w:spacing w:val="7"/>
          <w:u w:val="single"/>
        </w:rPr>
        <w:t xml:space="preserve"> </w:t>
      </w:r>
      <w:r w:rsidRPr="003A43DF">
        <w:rPr>
          <w:u w:val="single"/>
        </w:rPr>
        <w:t>domicilio</w:t>
      </w:r>
      <w:r w:rsidRPr="003A43DF">
        <w:rPr>
          <w:spacing w:val="6"/>
          <w:u w:val="single"/>
        </w:rPr>
        <w:t xml:space="preserve"> </w:t>
      </w:r>
      <w:r w:rsidRPr="003A43DF">
        <w:rPr>
          <w:u w:val="single"/>
        </w:rPr>
        <w:t>per</w:t>
      </w:r>
      <w:r w:rsidRPr="003A43DF">
        <w:rPr>
          <w:spacing w:val="9"/>
          <w:u w:val="single"/>
        </w:rPr>
        <w:t xml:space="preserve"> </w:t>
      </w:r>
      <w:r w:rsidRPr="003A43DF">
        <w:rPr>
          <w:u w:val="single"/>
        </w:rPr>
        <w:t>tutte</w:t>
      </w:r>
      <w:r w:rsidRPr="003A43DF">
        <w:rPr>
          <w:spacing w:val="7"/>
          <w:u w:val="single"/>
        </w:rPr>
        <w:t xml:space="preserve"> </w:t>
      </w:r>
      <w:r w:rsidRPr="003A43DF">
        <w:rPr>
          <w:u w:val="single"/>
        </w:rPr>
        <w:t>le</w:t>
      </w:r>
      <w:r w:rsidRPr="003A43DF">
        <w:rPr>
          <w:spacing w:val="6"/>
          <w:u w:val="single"/>
        </w:rPr>
        <w:t xml:space="preserve"> </w:t>
      </w:r>
      <w:r w:rsidRPr="003A43DF">
        <w:rPr>
          <w:u w:val="single"/>
        </w:rPr>
        <w:t>comunicazioni</w:t>
      </w:r>
      <w:r w:rsidRPr="003A43DF">
        <w:rPr>
          <w:spacing w:val="7"/>
          <w:u w:val="single"/>
        </w:rPr>
        <w:t xml:space="preserve"> </w:t>
      </w:r>
      <w:r w:rsidRPr="003A43DF">
        <w:rPr>
          <w:u w:val="single"/>
        </w:rPr>
        <w:t>relative</w:t>
      </w:r>
      <w:r w:rsidRPr="003A43DF">
        <w:rPr>
          <w:spacing w:val="6"/>
          <w:u w:val="single"/>
        </w:rPr>
        <w:t xml:space="preserve"> </w:t>
      </w:r>
      <w:r w:rsidRPr="003A43DF">
        <w:rPr>
          <w:u w:val="single"/>
        </w:rPr>
        <w:t>all’esecuzione</w:t>
      </w:r>
      <w:r w:rsidRPr="003A43DF">
        <w:rPr>
          <w:spacing w:val="1"/>
        </w:rPr>
        <w:t xml:space="preserve"> </w:t>
      </w:r>
      <w:r w:rsidRPr="003A43DF">
        <w:rPr>
          <w:u w:val="single"/>
        </w:rPr>
        <w:t>dell’appalto;</w:t>
      </w:r>
    </w:p>
    <w:p w:rsidR="0058084D" w:rsidRPr="003A43DF" w:rsidRDefault="00042A1B">
      <w:pPr>
        <w:pStyle w:val="Paragrafoelenco"/>
        <w:numPr>
          <w:ilvl w:val="0"/>
          <w:numId w:val="18"/>
        </w:numPr>
        <w:tabs>
          <w:tab w:val="left" w:pos="592"/>
        </w:tabs>
        <w:spacing w:line="228" w:lineRule="exact"/>
        <w:ind w:left="592" w:hanging="317"/>
      </w:pPr>
      <w:r w:rsidRPr="003A43DF">
        <w:rPr>
          <w:u w:val="single"/>
        </w:rPr>
        <w:t>nominare</w:t>
      </w:r>
      <w:r w:rsidRPr="003A43DF">
        <w:rPr>
          <w:spacing w:val="-7"/>
          <w:u w:val="single"/>
        </w:rPr>
        <w:t xml:space="preserve"> </w:t>
      </w:r>
      <w:r w:rsidRPr="003A43DF">
        <w:rPr>
          <w:u w:val="single"/>
        </w:rPr>
        <w:t>il</w:t>
      </w:r>
      <w:r w:rsidRPr="003A43DF">
        <w:rPr>
          <w:spacing w:val="-7"/>
          <w:u w:val="single"/>
        </w:rPr>
        <w:t xml:space="preserve"> </w:t>
      </w:r>
      <w:r w:rsidRPr="003A43DF">
        <w:rPr>
          <w:u w:val="single"/>
        </w:rPr>
        <w:t>rappresentante</w:t>
      </w:r>
      <w:r w:rsidRPr="003A43DF">
        <w:rPr>
          <w:spacing w:val="-4"/>
          <w:u w:val="single"/>
        </w:rPr>
        <w:t xml:space="preserve"> </w:t>
      </w:r>
      <w:r w:rsidRPr="003A43DF">
        <w:rPr>
          <w:u w:val="single"/>
        </w:rPr>
        <w:t>delegato</w:t>
      </w:r>
      <w:r w:rsidRPr="003A43DF">
        <w:rPr>
          <w:spacing w:val="-4"/>
          <w:u w:val="single"/>
        </w:rPr>
        <w:t xml:space="preserve"> </w:t>
      </w:r>
      <w:r w:rsidRPr="003A43DF">
        <w:rPr>
          <w:u w:val="single"/>
        </w:rPr>
        <w:t>alla</w:t>
      </w:r>
      <w:r w:rsidRPr="003A43DF">
        <w:rPr>
          <w:spacing w:val="-4"/>
          <w:u w:val="single"/>
        </w:rPr>
        <w:t xml:space="preserve"> </w:t>
      </w:r>
      <w:r w:rsidRPr="003A43DF">
        <w:rPr>
          <w:u w:val="single"/>
        </w:rPr>
        <w:t>sicurezza;</w:t>
      </w:r>
    </w:p>
    <w:p w:rsidR="0058084D" w:rsidRPr="003A43DF" w:rsidRDefault="00042A1B">
      <w:pPr>
        <w:pStyle w:val="Paragrafoelenco"/>
        <w:numPr>
          <w:ilvl w:val="0"/>
          <w:numId w:val="18"/>
        </w:numPr>
        <w:tabs>
          <w:tab w:val="left" w:pos="616"/>
        </w:tabs>
        <w:ind w:right="279" w:firstLine="0"/>
      </w:pPr>
      <w:r w:rsidRPr="003A43DF">
        <w:t>L'appaltatore è tenuto, contrattualmente, all'esatta osservanza di tutte le condizioni generali e particolari stabilite</w:t>
      </w:r>
      <w:r w:rsidRPr="003A43DF">
        <w:rPr>
          <w:spacing w:val="1"/>
        </w:rPr>
        <w:t xml:space="preserve"> </w:t>
      </w:r>
      <w:r w:rsidRPr="003A43DF">
        <w:t xml:space="preserve">dalle vigenti disposizioni legislative e regolamenti in materia di prevenzione degli infortuni sul </w:t>
      </w:r>
      <w:r w:rsidRPr="003A43DF">
        <w:lastRenderedPageBreak/>
        <w:t>lavoro, assicurazione</w:t>
      </w:r>
      <w:r w:rsidRPr="003A43DF">
        <w:rPr>
          <w:spacing w:val="1"/>
        </w:rPr>
        <w:t xml:space="preserve"> </w:t>
      </w:r>
      <w:r w:rsidRPr="003A43DF">
        <w:t>degli</w:t>
      </w:r>
      <w:r w:rsidRPr="003A43DF">
        <w:rPr>
          <w:spacing w:val="1"/>
        </w:rPr>
        <w:t xml:space="preserve"> </w:t>
      </w:r>
      <w:r w:rsidRPr="003A43DF">
        <w:t>operai,</w:t>
      </w:r>
      <w:r w:rsidRPr="003A43DF">
        <w:rPr>
          <w:spacing w:val="1"/>
        </w:rPr>
        <w:t xml:space="preserve"> </w:t>
      </w:r>
      <w:r w:rsidRPr="003A43DF">
        <w:t>contratti</w:t>
      </w:r>
      <w:r w:rsidRPr="003A43DF">
        <w:rPr>
          <w:spacing w:val="1"/>
        </w:rPr>
        <w:t xml:space="preserve"> </w:t>
      </w:r>
      <w:r w:rsidRPr="003A43DF">
        <w:t>di</w:t>
      </w:r>
      <w:r w:rsidRPr="003A43DF">
        <w:rPr>
          <w:spacing w:val="1"/>
        </w:rPr>
        <w:t xml:space="preserve"> </w:t>
      </w:r>
      <w:r w:rsidRPr="003A43DF">
        <w:t>lavoro,</w:t>
      </w:r>
      <w:r w:rsidRPr="003A43DF">
        <w:rPr>
          <w:spacing w:val="1"/>
        </w:rPr>
        <w:t xml:space="preserve"> </w:t>
      </w:r>
      <w:r w:rsidRPr="003A43DF">
        <w:t>dispositivi</w:t>
      </w:r>
      <w:r w:rsidRPr="003A43DF">
        <w:rPr>
          <w:spacing w:val="1"/>
        </w:rPr>
        <w:t xml:space="preserve"> </w:t>
      </w:r>
      <w:r w:rsidRPr="003A43DF">
        <w:t>di</w:t>
      </w:r>
      <w:r w:rsidRPr="003A43DF">
        <w:rPr>
          <w:spacing w:val="1"/>
        </w:rPr>
        <w:t xml:space="preserve"> </w:t>
      </w:r>
      <w:r w:rsidRPr="003A43DF">
        <w:t>sicurezza</w:t>
      </w:r>
      <w:r w:rsidRPr="003A43DF">
        <w:rPr>
          <w:spacing w:val="1"/>
        </w:rPr>
        <w:t xml:space="preserve"> </w:t>
      </w:r>
      <w:r w:rsidRPr="003A43DF">
        <w:t>collettiva</w:t>
      </w:r>
      <w:r w:rsidRPr="003A43DF">
        <w:rPr>
          <w:spacing w:val="1"/>
        </w:rPr>
        <w:t xml:space="preserve"> </w:t>
      </w:r>
      <w:r w:rsidRPr="003A43DF">
        <w:t>e</w:t>
      </w:r>
      <w:r w:rsidRPr="003A43DF">
        <w:rPr>
          <w:spacing w:val="1"/>
        </w:rPr>
        <w:t xml:space="preserve"> </w:t>
      </w:r>
      <w:r w:rsidRPr="003A43DF">
        <w:t>individuale,</w:t>
      </w:r>
      <w:r w:rsidRPr="003A43DF">
        <w:rPr>
          <w:spacing w:val="1"/>
        </w:rPr>
        <w:t xml:space="preserve"> </w:t>
      </w:r>
      <w:r w:rsidRPr="003A43DF">
        <w:t>formazione</w:t>
      </w:r>
      <w:r w:rsidRPr="003A43DF">
        <w:rPr>
          <w:spacing w:val="1"/>
        </w:rPr>
        <w:t xml:space="preserve"> </w:t>
      </w:r>
      <w:r w:rsidRPr="003A43DF">
        <w:t>e</w:t>
      </w:r>
      <w:r w:rsidRPr="003A43DF">
        <w:rPr>
          <w:spacing w:val="1"/>
        </w:rPr>
        <w:t xml:space="preserve"> </w:t>
      </w:r>
      <w:r w:rsidRPr="003A43DF">
        <w:t>informazione</w:t>
      </w:r>
      <w:r w:rsidRPr="003A43DF">
        <w:rPr>
          <w:spacing w:val="1"/>
        </w:rPr>
        <w:t xml:space="preserve"> </w:t>
      </w:r>
      <w:r w:rsidRPr="003A43DF">
        <w:t>dei</w:t>
      </w:r>
      <w:r w:rsidRPr="003A43DF">
        <w:rPr>
          <w:spacing w:val="1"/>
        </w:rPr>
        <w:t xml:space="preserve"> </w:t>
      </w:r>
      <w:r w:rsidRPr="003A43DF">
        <w:t xml:space="preserve">lavoratori, e di tutte le altre disposizioni in materia. </w:t>
      </w:r>
    </w:p>
    <w:p w:rsidR="0058084D" w:rsidRPr="003A43DF" w:rsidRDefault="00042A1B">
      <w:pPr>
        <w:pStyle w:val="Paragrafoelenco"/>
        <w:numPr>
          <w:ilvl w:val="0"/>
          <w:numId w:val="18"/>
        </w:numPr>
        <w:tabs>
          <w:tab w:val="left" w:pos="628"/>
        </w:tabs>
        <w:ind w:right="297" w:firstLine="0"/>
      </w:pPr>
      <w:r w:rsidRPr="003A43DF">
        <w:t>raccogliere e smaltire i rifiuti sia normali che speciali a completa cura e spese del gestore (compresi oneri di</w:t>
      </w:r>
      <w:r w:rsidRPr="003A43DF">
        <w:rPr>
          <w:spacing w:val="1"/>
        </w:rPr>
        <w:t xml:space="preserve"> </w:t>
      </w:r>
      <w:r w:rsidRPr="003A43DF">
        <w:t>discarica</w:t>
      </w:r>
      <w:r w:rsidRPr="003A43DF">
        <w:rPr>
          <w:spacing w:val="1"/>
        </w:rPr>
        <w:t xml:space="preserve"> </w:t>
      </w:r>
      <w:r w:rsidRPr="003A43DF">
        <w:t>e</w:t>
      </w:r>
      <w:r w:rsidRPr="003A43DF">
        <w:rPr>
          <w:spacing w:val="1"/>
        </w:rPr>
        <w:t xml:space="preserve"> </w:t>
      </w:r>
      <w:r w:rsidRPr="003A43DF">
        <w:t>trasporto).</w:t>
      </w:r>
      <w:r w:rsidRPr="003A43DF">
        <w:rPr>
          <w:spacing w:val="1"/>
        </w:rPr>
        <w:t xml:space="preserve"> </w:t>
      </w:r>
      <w:r w:rsidRPr="003A43DF">
        <w:t>I</w:t>
      </w:r>
      <w:r w:rsidRPr="003A43DF">
        <w:rPr>
          <w:spacing w:val="1"/>
        </w:rPr>
        <w:t xml:space="preserve"> </w:t>
      </w:r>
      <w:r w:rsidRPr="003A43DF">
        <w:t>rifiuti</w:t>
      </w:r>
      <w:r w:rsidRPr="003A43DF">
        <w:rPr>
          <w:spacing w:val="1"/>
        </w:rPr>
        <w:t xml:space="preserve"> </w:t>
      </w:r>
      <w:r w:rsidRPr="003A43DF">
        <w:t>dovranno</w:t>
      </w:r>
      <w:r w:rsidRPr="003A43DF">
        <w:rPr>
          <w:spacing w:val="1"/>
        </w:rPr>
        <w:t xml:space="preserve"> </w:t>
      </w:r>
      <w:r w:rsidRPr="003A43DF">
        <w:t>essere</w:t>
      </w:r>
      <w:r w:rsidRPr="003A43DF">
        <w:rPr>
          <w:spacing w:val="1"/>
        </w:rPr>
        <w:t xml:space="preserve"> </w:t>
      </w:r>
      <w:r w:rsidRPr="003A43DF">
        <w:t>raccolti</w:t>
      </w:r>
      <w:r w:rsidRPr="003A43DF">
        <w:rPr>
          <w:spacing w:val="1"/>
        </w:rPr>
        <w:t xml:space="preserve"> </w:t>
      </w:r>
      <w:r w:rsidRPr="003A43DF">
        <w:t>temporaneamente,</w:t>
      </w:r>
      <w:r w:rsidRPr="003A43DF">
        <w:rPr>
          <w:spacing w:val="1"/>
        </w:rPr>
        <w:t xml:space="preserve"> </w:t>
      </w:r>
      <w:r w:rsidRPr="003A43DF">
        <w:t>prima</w:t>
      </w:r>
      <w:r w:rsidRPr="003A43DF">
        <w:rPr>
          <w:spacing w:val="1"/>
        </w:rPr>
        <w:t xml:space="preserve"> </w:t>
      </w:r>
      <w:r w:rsidRPr="003A43DF">
        <w:t>dello</w:t>
      </w:r>
      <w:r w:rsidRPr="003A43DF">
        <w:rPr>
          <w:spacing w:val="1"/>
        </w:rPr>
        <w:t xml:space="preserve"> </w:t>
      </w:r>
      <w:r w:rsidRPr="003A43DF">
        <w:t>smaltimento,</w:t>
      </w:r>
      <w:r w:rsidRPr="003A43DF">
        <w:rPr>
          <w:spacing w:val="1"/>
        </w:rPr>
        <w:t xml:space="preserve"> </w:t>
      </w:r>
      <w:r w:rsidRPr="003A43DF">
        <w:t>in</w:t>
      </w:r>
      <w:r w:rsidRPr="003A43DF">
        <w:rPr>
          <w:spacing w:val="1"/>
        </w:rPr>
        <w:t xml:space="preserve"> </w:t>
      </w:r>
      <w:r w:rsidRPr="003A43DF">
        <w:t>apposito</w:t>
      </w:r>
      <w:r w:rsidRPr="003A43DF">
        <w:rPr>
          <w:spacing w:val="1"/>
        </w:rPr>
        <w:t xml:space="preserve"> </w:t>
      </w:r>
      <w:r w:rsidRPr="003A43DF">
        <w:t>raccoglitore, che dovrà</w:t>
      </w:r>
      <w:r w:rsidRPr="003A43DF">
        <w:rPr>
          <w:spacing w:val="-1"/>
        </w:rPr>
        <w:t xml:space="preserve"> </w:t>
      </w:r>
      <w:r w:rsidRPr="003A43DF">
        <w:t>essere</w:t>
      </w:r>
      <w:r w:rsidRPr="003A43DF">
        <w:rPr>
          <w:spacing w:val="3"/>
        </w:rPr>
        <w:t xml:space="preserve"> </w:t>
      </w:r>
      <w:r w:rsidRPr="003A43DF">
        <w:t>fornito a cura e</w:t>
      </w:r>
      <w:r w:rsidRPr="003A43DF">
        <w:rPr>
          <w:spacing w:val="-1"/>
        </w:rPr>
        <w:t xml:space="preserve"> </w:t>
      </w:r>
      <w:r w:rsidRPr="003A43DF">
        <w:t>spese</w:t>
      </w:r>
      <w:r w:rsidRPr="003A43DF">
        <w:rPr>
          <w:spacing w:val="3"/>
        </w:rPr>
        <w:t xml:space="preserve"> </w:t>
      </w:r>
      <w:r w:rsidRPr="003A43DF">
        <w:t>dell'appaltatore;</w:t>
      </w:r>
    </w:p>
    <w:p w:rsidR="0058084D" w:rsidRPr="003A43DF" w:rsidRDefault="00042A1B">
      <w:pPr>
        <w:pStyle w:val="Paragrafoelenco"/>
        <w:numPr>
          <w:ilvl w:val="0"/>
          <w:numId w:val="18"/>
        </w:numPr>
        <w:tabs>
          <w:tab w:val="left" w:pos="592"/>
        </w:tabs>
        <w:ind w:left="591" w:hanging="317"/>
      </w:pPr>
      <w:r w:rsidRPr="003A43DF">
        <w:t>garantire</w:t>
      </w:r>
      <w:r w:rsidRPr="003A43DF">
        <w:rPr>
          <w:spacing w:val="-5"/>
        </w:rPr>
        <w:t xml:space="preserve"> </w:t>
      </w:r>
      <w:r w:rsidRPr="003A43DF">
        <w:t>l'apertura</w:t>
      </w:r>
      <w:r w:rsidRPr="003A43DF">
        <w:rPr>
          <w:spacing w:val="-4"/>
        </w:rPr>
        <w:t xml:space="preserve"> </w:t>
      </w:r>
      <w:r w:rsidRPr="003A43DF">
        <w:t>e</w:t>
      </w:r>
      <w:r w:rsidRPr="003A43DF">
        <w:rPr>
          <w:spacing w:val="-5"/>
        </w:rPr>
        <w:t xml:space="preserve"> </w:t>
      </w:r>
      <w:r w:rsidRPr="003A43DF">
        <w:t>la</w:t>
      </w:r>
      <w:r w:rsidRPr="003A43DF">
        <w:rPr>
          <w:spacing w:val="-6"/>
        </w:rPr>
        <w:t xml:space="preserve"> </w:t>
      </w:r>
      <w:r w:rsidRPr="003A43DF">
        <w:t>chiusura</w:t>
      </w:r>
      <w:r w:rsidRPr="003A43DF">
        <w:rPr>
          <w:spacing w:val="-6"/>
        </w:rPr>
        <w:t xml:space="preserve"> </w:t>
      </w:r>
      <w:r w:rsidRPr="003A43DF">
        <w:t>dei</w:t>
      </w:r>
      <w:r w:rsidRPr="003A43DF">
        <w:rPr>
          <w:spacing w:val="-4"/>
        </w:rPr>
        <w:t xml:space="preserve"> </w:t>
      </w:r>
      <w:r w:rsidRPr="003A43DF">
        <w:t>cimiteri,</w:t>
      </w:r>
      <w:r w:rsidRPr="003A43DF">
        <w:rPr>
          <w:spacing w:val="-3"/>
        </w:rPr>
        <w:t xml:space="preserve"> </w:t>
      </w:r>
      <w:r w:rsidRPr="003A43DF">
        <w:t>in</w:t>
      </w:r>
      <w:r w:rsidRPr="003A43DF">
        <w:rPr>
          <w:spacing w:val="-8"/>
        </w:rPr>
        <w:t xml:space="preserve"> </w:t>
      </w:r>
      <w:r w:rsidRPr="003A43DF">
        <w:t>orari</w:t>
      </w:r>
      <w:r w:rsidRPr="003A43DF">
        <w:rPr>
          <w:spacing w:val="-4"/>
        </w:rPr>
        <w:t xml:space="preserve"> </w:t>
      </w:r>
      <w:r w:rsidRPr="003A43DF">
        <w:t>e</w:t>
      </w:r>
      <w:r w:rsidRPr="003A43DF">
        <w:rPr>
          <w:spacing w:val="-4"/>
        </w:rPr>
        <w:t xml:space="preserve"> </w:t>
      </w:r>
      <w:r w:rsidRPr="003A43DF">
        <w:t>modalità</w:t>
      </w:r>
      <w:r w:rsidRPr="003A43DF">
        <w:rPr>
          <w:spacing w:val="-4"/>
        </w:rPr>
        <w:t xml:space="preserve"> </w:t>
      </w:r>
      <w:r w:rsidRPr="003A43DF">
        <w:t>come</w:t>
      </w:r>
      <w:r w:rsidRPr="003A43DF">
        <w:rPr>
          <w:spacing w:val="-6"/>
        </w:rPr>
        <w:t xml:space="preserve"> </w:t>
      </w:r>
      <w:r w:rsidRPr="003A43DF">
        <w:t>da</w:t>
      </w:r>
      <w:r w:rsidRPr="003A43DF">
        <w:rPr>
          <w:spacing w:val="-4"/>
        </w:rPr>
        <w:t xml:space="preserve"> </w:t>
      </w:r>
      <w:r w:rsidRPr="003A43DF">
        <w:t>richiesta</w:t>
      </w:r>
      <w:r w:rsidRPr="003A43DF">
        <w:rPr>
          <w:spacing w:val="-6"/>
        </w:rPr>
        <w:t xml:space="preserve"> </w:t>
      </w:r>
      <w:r w:rsidRPr="003A43DF">
        <w:t>della</w:t>
      </w:r>
      <w:r w:rsidRPr="003A43DF">
        <w:rPr>
          <w:spacing w:val="-4"/>
        </w:rPr>
        <w:t xml:space="preserve"> </w:t>
      </w:r>
      <w:r w:rsidRPr="003A43DF">
        <w:t>stazione</w:t>
      </w:r>
      <w:r w:rsidRPr="003A43DF">
        <w:rPr>
          <w:spacing w:val="-7"/>
        </w:rPr>
        <w:t xml:space="preserve"> </w:t>
      </w:r>
      <w:r w:rsidRPr="003A43DF">
        <w:t>appaltante;</w:t>
      </w:r>
    </w:p>
    <w:p w:rsidR="0058084D" w:rsidRPr="003A43DF" w:rsidRDefault="00042A1B">
      <w:pPr>
        <w:pStyle w:val="Paragrafoelenco"/>
        <w:numPr>
          <w:ilvl w:val="0"/>
          <w:numId w:val="18"/>
        </w:numPr>
        <w:tabs>
          <w:tab w:val="left" w:pos="604"/>
        </w:tabs>
        <w:spacing w:before="3"/>
        <w:ind w:right="303" w:firstLine="0"/>
      </w:pPr>
      <w:r w:rsidRPr="003A43DF">
        <w:t>risarcire e sistemare eventuali danni causati a patrimonio pubblico o privato o verso persone durante le operazioni</w:t>
      </w:r>
      <w:r w:rsidRPr="003A43DF">
        <w:rPr>
          <w:spacing w:val="1"/>
        </w:rPr>
        <w:t xml:space="preserve"> </w:t>
      </w:r>
      <w:r w:rsidRPr="003A43DF">
        <w:t>cimiteriali;</w:t>
      </w:r>
    </w:p>
    <w:p w:rsidR="0058084D" w:rsidRPr="003A43DF" w:rsidRDefault="00042A1B">
      <w:pPr>
        <w:pStyle w:val="Paragrafoelenco"/>
        <w:numPr>
          <w:ilvl w:val="0"/>
          <w:numId w:val="18"/>
        </w:numPr>
        <w:tabs>
          <w:tab w:val="left" w:pos="621"/>
        </w:tabs>
        <w:spacing w:before="3"/>
        <w:ind w:right="289" w:firstLine="0"/>
      </w:pPr>
      <w:r w:rsidRPr="003A43DF">
        <w:t>vigilare sul comportamento dei visitatori indicando alla Stazione appaltante eventuali comportamenti scorretti e</w:t>
      </w:r>
      <w:r w:rsidRPr="003A43DF">
        <w:rPr>
          <w:spacing w:val="1"/>
        </w:rPr>
        <w:t xml:space="preserve"> </w:t>
      </w:r>
      <w:r w:rsidRPr="003A43DF">
        <w:t>cercando</w:t>
      </w:r>
      <w:r w:rsidRPr="003A43DF">
        <w:rPr>
          <w:spacing w:val="3"/>
        </w:rPr>
        <w:t xml:space="preserve"> </w:t>
      </w:r>
      <w:r w:rsidRPr="003A43DF">
        <w:t>di arginarli</w:t>
      </w:r>
      <w:r w:rsidRPr="003A43DF">
        <w:rPr>
          <w:spacing w:val="2"/>
        </w:rPr>
        <w:t xml:space="preserve"> </w:t>
      </w:r>
      <w:r w:rsidRPr="003A43DF">
        <w:t>con</w:t>
      </w:r>
      <w:r w:rsidRPr="003A43DF">
        <w:rPr>
          <w:spacing w:val="-1"/>
        </w:rPr>
        <w:t xml:space="preserve"> </w:t>
      </w:r>
      <w:r w:rsidRPr="003A43DF">
        <w:t>i mezzi idonei;</w:t>
      </w:r>
    </w:p>
    <w:p w:rsidR="0058084D" w:rsidRPr="003A43DF" w:rsidRDefault="00042A1B">
      <w:pPr>
        <w:pStyle w:val="Paragrafoelenco"/>
        <w:numPr>
          <w:ilvl w:val="0"/>
          <w:numId w:val="18"/>
        </w:numPr>
        <w:tabs>
          <w:tab w:val="left" w:pos="592"/>
        </w:tabs>
        <w:spacing w:before="1"/>
        <w:ind w:right="296" w:firstLine="0"/>
      </w:pPr>
      <w:r w:rsidRPr="003A43DF">
        <w:t>suggerire</w:t>
      </w:r>
      <w:r w:rsidRPr="003A43DF">
        <w:rPr>
          <w:spacing w:val="-4"/>
        </w:rPr>
        <w:t xml:space="preserve"> </w:t>
      </w:r>
      <w:r w:rsidRPr="003A43DF">
        <w:t>alla</w:t>
      </w:r>
      <w:r w:rsidRPr="003A43DF">
        <w:rPr>
          <w:spacing w:val="-4"/>
        </w:rPr>
        <w:t xml:space="preserve"> </w:t>
      </w:r>
      <w:r w:rsidRPr="003A43DF">
        <w:t>Stazione</w:t>
      </w:r>
      <w:r w:rsidRPr="003A43DF">
        <w:rPr>
          <w:spacing w:val="-6"/>
        </w:rPr>
        <w:t xml:space="preserve"> </w:t>
      </w:r>
      <w:r w:rsidRPr="003A43DF">
        <w:t>appaltante</w:t>
      </w:r>
      <w:r w:rsidRPr="003A43DF">
        <w:rPr>
          <w:spacing w:val="-4"/>
        </w:rPr>
        <w:t xml:space="preserve"> </w:t>
      </w:r>
      <w:r w:rsidRPr="003A43DF">
        <w:t>eventuali</w:t>
      </w:r>
      <w:r w:rsidRPr="003A43DF">
        <w:rPr>
          <w:spacing w:val="-4"/>
        </w:rPr>
        <w:t xml:space="preserve"> </w:t>
      </w:r>
      <w:r w:rsidRPr="003A43DF">
        <w:t>operazioni</w:t>
      </w:r>
      <w:r w:rsidRPr="003A43DF">
        <w:rPr>
          <w:spacing w:val="-6"/>
        </w:rPr>
        <w:t xml:space="preserve"> </w:t>
      </w:r>
      <w:r w:rsidRPr="003A43DF">
        <w:t>ritenute</w:t>
      </w:r>
      <w:r w:rsidRPr="003A43DF">
        <w:rPr>
          <w:spacing w:val="-4"/>
        </w:rPr>
        <w:t xml:space="preserve"> </w:t>
      </w:r>
      <w:r w:rsidRPr="003A43DF">
        <w:t>necessarie</w:t>
      </w:r>
      <w:r w:rsidRPr="003A43DF">
        <w:rPr>
          <w:spacing w:val="-1"/>
        </w:rPr>
        <w:t xml:space="preserve"> </w:t>
      </w:r>
      <w:r w:rsidRPr="003A43DF">
        <w:t>per</w:t>
      </w:r>
      <w:r w:rsidRPr="003A43DF">
        <w:rPr>
          <w:spacing w:val="-3"/>
        </w:rPr>
        <w:t xml:space="preserve"> </w:t>
      </w:r>
      <w:r w:rsidRPr="003A43DF">
        <w:t>il</w:t>
      </w:r>
      <w:r w:rsidRPr="003A43DF">
        <w:rPr>
          <w:spacing w:val="-7"/>
        </w:rPr>
        <w:t xml:space="preserve"> </w:t>
      </w:r>
      <w:r w:rsidRPr="003A43DF">
        <w:t>buon</w:t>
      </w:r>
      <w:r w:rsidRPr="003A43DF">
        <w:rPr>
          <w:spacing w:val="-4"/>
        </w:rPr>
        <w:t xml:space="preserve"> </w:t>
      </w:r>
      <w:r w:rsidRPr="003A43DF">
        <w:t>svolgimento</w:t>
      </w:r>
      <w:r w:rsidRPr="003A43DF">
        <w:rPr>
          <w:spacing w:val="-5"/>
        </w:rPr>
        <w:t xml:space="preserve"> </w:t>
      </w:r>
      <w:r w:rsidRPr="003A43DF">
        <w:t>dei</w:t>
      </w:r>
      <w:r w:rsidRPr="003A43DF">
        <w:rPr>
          <w:spacing w:val="-4"/>
        </w:rPr>
        <w:t xml:space="preserve"> </w:t>
      </w:r>
      <w:r w:rsidRPr="003A43DF">
        <w:t>lavori,</w:t>
      </w:r>
      <w:r w:rsidRPr="003A43DF">
        <w:rPr>
          <w:spacing w:val="-6"/>
        </w:rPr>
        <w:t xml:space="preserve"> </w:t>
      </w:r>
      <w:r w:rsidRPr="003A43DF">
        <w:t>fornire</w:t>
      </w:r>
      <w:r w:rsidRPr="003A43DF">
        <w:rPr>
          <w:spacing w:val="1"/>
        </w:rPr>
        <w:t xml:space="preserve"> </w:t>
      </w:r>
      <w:r w:rsidRPr="003A43DF">
        <w:t>osservazioni</w:t>
      </w:r>
      <w:r w:rsidRPr="003A43DF">
        <w:rPr>
          <w:spacing w:val="-2"/>
        </w:rPr>
        <w:t xml:space="preserve"> </w:t>
      </w:r>
      <w:r w:rsidRPr="003A43DF">
        <w:t>e</w:t>
      </w:r>
      <w:r w:rsidRPr="003A43DF">
        <w:rPr>
          <w:spacing w:val="-3"/>
        </w:rPr>
        <w:t xml:space="preserve"> </w:t>
      </w:r>
      <w:r w:rsidRPr="003A43DF">
        <w:t>comunque</w:t>
      </w:r>
      <w:r w:rsidRPr="003A43DF">
        <w:rPr>
          <w:spacing w:val="-2"/>
        </w:rPr>
        <w:t xml:space="preserve"> </w:t>
      </w:r>
      <w:r w:rsidRPr="003A43DF">
        <w:t>collaborare</w:t>
      </w:r>
      <w:r w:rsidRPr="003A43DF">
        <w:rPr>
          <w:spacing w:val="-1"/>
        </w:rPr>
        <w:t xml:space="preserve"> </w:t>
      </w:r>
      <w:r w:rsidRPr="003A43DF">
        <w:t>con</w:t>
      </w:r>
      <w:r w:rsidRPr="003A43DF">
        <w:rPr>
          <w:spacing w:val="-2"/>
        </w:rPr>
        <w:t xml:space="preserve"> </w:t>
      </w:r>
      <w:r w:rsidRPr="003A43DF">
        <w:t>la</w:t>
      </w:r>
      <w:r w:rsidRPr="003A43DF">
        <w:rPr>
          <w:spacing w:val="-4"/>
        </w:rPr>
        <w:t xml:space="preserve"> </w:t>
      </w:r>
      <w:r w:rsidRPr="003A43DF">
        <w:t>stazione</w:t>
      </w:r>
      <w:r w:rsidRPr="003A43DF">
        <w:rPr>
          <w:spacing w:val="-1"/>
        </w:rPr>
        <w:t xml:space="preserve"> </w:t>
      </w:r>
      <w:r w:rsidRPr="003A43DF">
        <w:t>appaltante</w:t>
      </w:r>
      <w:r w:rsidRPr="003A43DF">
        <w:rPr>
          <w:spacing w:val="-2"/>
        </w:rPr>
        <w:t xml:space="preserve"> </w:t>
      </w:r>
      <w:r w:rsidRPr="003A43DF">
        <w:t>per</w:t>
      </w:r>
      <w:r w:rsidRPr="003A43DF">
        <w:rPr>
          <w:spacing w:val="-3"/>
        </w:rPr>
        <w:t xml:space="preserve"> </w:t>
      </w:r>
      <w:r w:rsidRPr="003A43DF">
        <w:t>ottenere</w:t>
      </w:r>
      <w:r w:rsidRPr="003A43DF">
        <w:rPr>
          <w:spacing w:val="1"/>
        </w:rPr>
        <w:t xml:space="preserve"> </w:t>
      </w:r>
      <w:r w:rsidRPr="003A43DF">
        <w:t>i</w:t>
      </w:r>
      <w:r w:rsidRPr="003A43DF">
        <w:rPr>
          <w:spacing w:val="-4"/>
        </w:rPr>
        <w:t xml:space="preserve"> </w:t>
      </w:r>
      <w:r w:rsidRPr="003A43DF">
        <w:t>lavori</w:t>
      </w:r>
      <w:r w:rsidRPr="003A43DF">
        <w:rPr>
          <w:spacing w:val="-1"/>
        </w:rPr>
        <w:t xml:space="preserve"> </w:t>
      </w:r>
      <w:r w:rsidRPr="003A43DF">
        <w:t>eseguiti</w:t>
      </w:r>
      <w:r w:rsidRPr="003A43DF">
        <w:rPr>
          <w:spacing w:val="-2"/>
        </w:rPr>
        <w:t xml:space="preserve"> </w:t>
      </w:r>
      <w:r w:rsidRPr="003A43DF">
        <w:t>a</w:t>
      </w:r>
      <w:r w:rsidRPr="003A43DF">
        <w:rPr>
          <w:spacing w:val="-3"/>
        </w:rPr>
        <w:t xml:space="preserve"> </w:t>
      </w:r>
      <w:r w:rsidRPr="003A43DF">
        <w:t>regola</w:t>
      </w:r>
      <w:r w:rsidRPr="003A43DF">
        <w:rPr>
          <w:spacing w:val="1"/>
        </w:rPr>
        <w:t xml:space="preserve"> </w:t>
      </w:r>
      <w:r w:rsidRPr="003A43DF">
        <w:t>d’arte;</w:t>
      </w:r>
    </w:p>
    <w:p w:rsidR="0058084D" w:rsidRPr="003A43DF" w:rsidRDefault="00042A1B">
      <w:pPr>
        <w:pStyle w:val="Paragrafoelenco"/>
        <w:numPr>
          <w:ilvl w:val="0"/>
          <w:numId w:val="18"/>
        </w:numPr>
        <w:tabs>
          <w:tab w:val="left" w:pos="609"/>
        </w:tabs>
        <w:spacing w:before="3"/>
        <w:ind w:right="301" w:firstLine="0"/>
      </w:pPr>
      <w:r w:rsidRPr="003A43DF">
        <w:t>mantenere</w:t>
      </w:r>
      <w:r w:rsidRPr="003A43DF">
        <w:rPr>
          <w:spacing w:val="1"/>
        </w:rPr>
        <w:t xml:space="preserve"> </w:t>
      </w:r>
      <w:r w:rsidRPr="003A43DF">
        <w:t>un comportamento e un abbigliamento adeguato al particolare luogo di</w:t>
      </w:r>
      <w:r w:rsidRPr="003A43DF">
        <w:rPr>
          <w:spacing w:val="50"/>
        </w:rPr>
        <w:t xml:space="preserve"> </w:t>
      </w:r>
      <w:r w:rsidRPr="003A43DF">
        <w:t>lavoro, rispettoso dei defunti e</w:t>
      </w:r>
      <w:r w:rsidRPr="003A43DF">
        <w:rPr>
          <w:spacing w:val="1"/>
        </w:rPr>
        <w:t xml:space="preserve"> </w:t>
      </w:r>
      <w:r w:rsidRPr="003A43DF">
        <w:t>dei</w:t>
      </w:r>
      <w:r w:rsidRPr="003A43DF">
        <w:rPr>
          <w:spacing w:val="-1"/>
        </w:rPr>
        <w:t xml:space="preserve"> </w:t>
      </w:r>
      <w:r w:rsidRPr="003A43DF">
        <w:t>visitatori,</w:t>
      </w:r>
      <w:r w:rsidRPr="003A43DF">
        <w:rPr>
          <w:spacing w:val="1"/>
        </w:rPr>
        <w:t xml:space="preserve"> </w:t>
      </w:r>
      <w:r w:rsidRPr="003A43DF">
        <w:t>per</w:t>
      </w:r>
      <w:r w:rsidRPr="003A43DF">
        <w:rPr>
          <w:spacing w:val="1"/>
        </w:rPr>
        <w:t xml:space="preserve"> </w:t>
      </w:r>
      <w:r w:rsidRPr="003A43DF">
        <w:t>tutto</w:t>
      </w:r>
      <w:r w:rsidRPr="003A43DF">
        <w:rPr>
          <w:spacing w:val="1"/>
        </w:rPr>
        <w:t xml:space="preserve"> </w:t>
      </w:r>
      <w:r w:rsidRPr="003A43DF">
        <w:t>l’orario di servizio;</w:t>
      </w:r>
    </w:p>
    <w:p w:rsidR="0058084D" w:rsidRPr="003A43DF" w:rsidRDefault="00042A1B">
      <w:pPr>
        <w:pStyle w:val="Paragrafoelenco"/>
        <w:numPr>
          <w:ilvl w:val="0"/>
          <w:numId w:val="18"/>
        </w:numPr>
        <w:tabs>
          <w:tab w:val="left" w:pos="631"/>
        </w:tabs>
        <w:spacing w:before="1"/>
        <w:ind w:right="293" w:firstLine="0"/>
      </w:pPr>
      <w:r w:rsidRPr="003A43DF">
        <w:t>eseguire la pulizia e la manutenzione delle tombe presenti in evidente stato di abbandono, di cui sia provata</w:t>
      </w:r>
      <w:r w:rsidRPr="003A43DF">
        <w:rPr>
          <w:spacing w:val="1"/>
        </w:rPr>
        <w:t xml:space="preserve"> </w:t>
      </w:r>
      <w:r w:rsidRPr="003A43DF">
        <w:t xml:space="preserve">l’assenza di eredi che possano provvedere al decoro (nel caso in cui sia verificata l’esistenza di eredi, tali </w:t>
      </w:r>
      <w:r w:rsidR="001E613C" w:rsidRPr="003A43DF">
        <w:t xml:space="preserve">attività </w:t>
      </w:r>
      <w:r w:rsidRPr="003A43DF">
        <w:t xml:space="preserve">dovranno essere eseguiti dai privati secondo le disposizioni del vigente Regolamento di Polizia Mortuaria); tali </w:t>
      </w:r>
      <w:r w:rsidR="001E613C" w:rsidRPr="003A43DF">
        <w:t>attività</w:t>
      </w:r>
      <w:r w:rsidRPr="003A43DF">
        <w:rPr>
          <w:spacing w:val="1"/>
        </w:rPr>
        <w:t xml:space="preserve"> </w:t>
      </w:r>
      <w:r w:rsidRPr="003A43DF">
        <w:t>dovranno essere eseguiti solo su indicazione della Stazione Appaltante. Per tombe di cui non si hanno notizie negli</w:t>
      </w:r>
      <w:r w:rsidRPr="003A43DF">
        <w:rPr>
          <w:spacing w:val="1"/>
        </w:rPr>
        <w:t xml:space="preserve"> </w:t>
      </w:r>
      <w:r w:rsidRPr="003A43DF">
        <w:t>appositi Uffici Comunali, dovranno essere esposti</w:t>
      </w:r>
      <w:r w:rsidR="00B16EC1" w:rsidRPr="003A43DF">
        <w:t>, ad onere dell’appaltatore,</w:t>
      </w:r>
      <w:r w:rsidRPr="003A43DF">
        <w:t xml:space="preserve"> cartelli informativi per il periodo di tempo sufficiente, in cui si</w:t>
      </w:r>
      <w:r w:rsidRPr="003A43DF">
        <w:rPr>
          <w:spacing w:val="1"/>
        </w:rPr>
        <w:t xml:space="preserve"> </w:t>
      </w:r>
      <w:r w:rsidRPr="003A43DF">
        <w:t>richiede ai parenti di intervenire sulle tombe in evidente stato di degrado. Scaduto il termine le operazioni verranno</w:t>
      </w:r>
      <w:r w:rsidRPr="003A43DF">
        <w:rPr>
          <w:spacing w:val="1"/>
        </w:rPr>
        <w:t xml:space="preserve"> </w:t>
      </w:r>
      <w:r w:rsidRPr="003A43DF">
        <w:t>eseguite</w:t>
      </w:r>
      <w:r w:rsidRPr="003A43DF">
        <w:rPr>
          <w:spacing w:val="-1"/>
        </w:rPr>
        <w:t xml:space="preserve"> </w:t>
      </w:r>
      <w:r w:rsidRPr="003A43DF">
        <w:t>dall’Appaltatore;</w:t>
      </w:r>
    </w:p>
    <w:p w:rsidR="0058084D" w:rsidRPr="003A43DF" w:rsidRDefault="00042A1B" w:rsidP="00725B30">
      <w:pPr>
        <w:pStyle w:val="Paragrafoelenco"/>
        <w:numPr>
          <w:ilvl w:val="0"/>
          <w:numId w:val="18"/>
        </w:numPr>
        <w:tabs>
          <w:tab w:val="left" w:pos="597"/>
        </w:tabs>
        <w:spacing w:before="8" w:line="242" w:lineRule="auto"/>
        <w:ind w:right="283" w:hanging="1"/>
      </w:pPr>
      <w:r w:rsidRPr="003A43DF">
        <w:t xml:space="preserve">istituire un servizio con un numero </w:t>
      </w:r>
      <w:r w:rsidRPr="003A43DF">
        <w:rPr>
          <w:b/>
        </w:rPr>
        <w:t>di reperibilità 24 ore su 24 attivo in caso di emergenze di n° 1 operaio</w:t>
      </w:r>
      <w:r w:rsidRPr="003A43DF">
        <w:rPr>
          <w:b/>
          <w:spacing w:val="1"/>
        </w:rPr>
        <w:t xml:space="preserve"> </w:t>
      </w:r>
      <w:r w:rsidRPr="003A43DF">
        <w:rPr>
          <w:b/>
        </w:rPr>
        <w:t xml:space="preserve">incaricato </w:t>
      </w:r>
      <w:r w:rsidR="00725B30" w:rsidRPr="003A43DF">
        <w:rPr>
          <w:b/>
        </w:rPr>
        <w:t xml:space="preserve">di affrontare ogni possibile necessità in merito ai manufatti, impianti, </w:t>
      </w:r>
      <w:r w:rsidRPr="003A43DF">
        <w:rPr>
          <w:b/>
        </w:rPr>
        <w:t xml:space="preserve"> pulizia</w:t>
      </w:r>
      <w:r w:rsidR="00725B30" w:rsidRPr="003A43DF">
        <w:rPr>
          <w:b/>
        </w:rPr>
        <w:t xml:space="preserve"> in genere</w:t>
      </w:r>
      <w:r w:rsidRPr="003A43DF">
        <w:rPr>
          <w:b/>
        </w:rPr>
        <w:t>, manutenzione del verde</w:t>
      </w:r>
      <w:r w:rsidR="00725B30" w:rsidRPr="003A43DF">
        <w:rPr>
          <w:b/>
        </w:rPr>
        <w:t>, gestione accessi</w:t>
      </w:r>
      <w:r w:rsidRPr="003A43DF">
        <w:rPr>
          <w:b/>
        </w:rPr>
        <w:t xml:space="preserve"> </w:t>
      </w:r>
      <w:r w:rsidR="00B16EC1" w:rsidRPr="003A43DF">
        <w:rPr>
          <w:b/>
        </w:rPr>
        <w:t>e</w:t>
      </w:r>
      <w:r w:rsidRPr="005905A3">
        <w:t xml:space="preserve"> All’interno di questo servizio</w:t>
      </w:r>
      <w:r w:rsidRPr="005905A3">
        <w:rPr>
          <w:spacing w:val="1"/>
        </w:rPr>
        <w:t xml:space="preserve"> </w:t>
      </w:r>
      <w:r w:rsidRPr="005905A3">
        <w:t>rientra l’emergenza neve con spargimento di sale. Il Tecnico Comunale responsabile del servizio avrà la facoltà di</w:t>
      </w:r>
      <w:r w:rsidRPr="005905A3">
        <w:rPr>
          <w:spacing w:val="1"/>
        </w:rPr>
        <w:t xml:space="preserve"> </w:t>
      </w:r>
      <w:r w:rsidRPr="005905A3">
        <w:t>contattare il numero di reperibilità e impartire ordini; il servizio verrà immediatamente avviato all’ordine del Tecnico</w:t>
      </w:r>
      <w:r w:rsidRPr="005905A3">
        <w:rPr>
          <w:spacing w:val="1"/>
        </w:rPr>
        <w:t xml:space="preserve"> </w:t>
      </w:r>
      <w:r w:rsidRPr="005905A3">
        <w:t>Comunale, a qualsiasi giorno ed ora della giornata senza che la ditta appaltatrice possa avanzare pretese di ulteriori</w:t>
      </w:r>
      <w:r w:rsidRPr="005905A3">
        <w:rPr>
          <w:spacing w:val="1"/>
        </w:rPr>
        <w:t xml:space="preserve"> </w:t>
      </w:r>
      <w:r w:rsidRPr="005905A3">
        <w:t>rimborsi;</w:t>
      </w:r>
    </w:p>
    <w:p w:rsidR="0058084D" w:rsidRPr="003A43DF" w:rsidRDefault="001E613C">
      <w:pPr>
        <w:pStyle w:val="Paragrafoelenco"/>
        <w:numPr>
          <w:ilvl w:val="0"/>
          <w:numId w:val="18"/>
        </w:numPr>
        <w:tabs>
          <w:tab w:val="left" w:pos="597"/>
        </w:tabs>
        <w:spacing w:before="8"/>
        <w:ind w:right="280" w:hanging="1"/>
      </w:pPr>
      <w:r w:rsidRPr="003A43DF">
        <w:rPr>
          <w:b/>
        </w:rPr>
        <w:t>garantire l’accesso ai marmisti</w:t>
      </w:r>
      <w:r w:rsidR="009C1E5B" w:rsidRPr="003A43DF">
        <w:rPr>
          <w:b/>
        </w:rPr>
        <w:t xml:space="preserve">, </w:t>
      </w:r>
      <w:r w:rsidRPr="003A43DF">
        <w:rPr>
          <w:b/>
        </w:rPr>
        <w:t xml:space="preserve"> </w:t>
      </w:r>
      <w:r w:rsidR="009C1E5B" w:rsidRPr="003A43DF">
        <w:rPr>
          <w:b/>
        </w:rPr>
        <w:t>per il ritiro delle lastre dei Colombari/Ossari</w:t>
      </w:r>
      <w:r w:rsidR="008256BA" w:rsidRPr="003A43DF">
        <w:rPr>
          <w:b/>
        </w:rPr>
        <w:t xml:space="preserve">, </w:t>
      </w:r>
      <w:r w:rsidR="009C1E5B" w:rsidRPr="003A43DF">
        <w:rPr>
          <w:b/>
        </w:rPr>
        <w:t xml:space="preserve">posa lapidi nei campi decennali e ventennali </w:t>
      </w:r>
      <w:proofErr w:type="spellStart"/>
      <w:r w:rsidR="009C1E5B" w:rsidRPr="003A43DF">
        <w:rPr>
          <w:b/>
        </w:rPr>
        <w:t>nonche</w:t>
      </w:r>
      <w:proofErr w:type="spellEnd"/>
      <w:r w:rsidR="009C1E5B" w:rsidRPr="003A43DF">
        <w:rPr>
          <w:b/>
        </w:rPr>
        <w:t xml:space="preserve"> </w:t>
      </w:r>
      <w:r w:rsidR="008256BA" w:rsidRPr="003A43DF">
        <w:rPr>
          <w:b/>
        </w:rPr>
        <w:t xml:space="preserve">per </w:t>
      </w:r>
      <w:r w:rsidR="009C1E5B" w:rsidRPr="003A43DF">
        <w:rPr>
          <w:b/>
        </w:rPr>
        <w:t xml:space="preserve"> altri interventi di manutenzione Ordinaria sulle </w:t>
      </w:r>
      <w:r w:rsidR="007054FA" w:rsidRPr="003A43DF">
        <w:rPr>
          <w:b/>
        </w:rPr>
        <w:t>Cappelle Gent</w:t>
      </w:r>
      <w:r w:rsidR="009C1E5B" w:rsidRPr="003A43DF">
        <w:rPr>
          <w:b/>
        </w:rPr>
        <w:t xml:space="preserve">ilizie e Tombe di Famiglia private,  </w:t>
      </w:r>
      <w:r w:rsidRPr="003A43DF">
        <w:rPr>
          <w:b/>
        </w:rPr>
        <w:t>secondo le disposizione impartite dal RUP/DEC</w:t>
      </w:r>
      <w:r w:rsidR="00042A1B" w:rsidRPr="003A43DF">
        <w:t>;</w:t>
      </w:r>
    </w:p>
    <w:p w:rsidR="0058084D" w:rsidRPr="003A43DF" w:rsidRDefault="00042A1B">
      <w:pPr>
        <w:pStyle w:val="Corpotesto"/>
        <w:spacing w:before="1"/>
        <w:ind w:right="299"/>
        <w:rPr>
          <w:sz w:val="22"/>
          <w:szCs w:val="22"/>
        </w:rPr>
      </w:pPr>
      <w:r w:rsidRPr="003A43DF">
        <w:rPr>
          <w:sz w:val="22"/>
          <w:szCs w:val="22"/>
        </w:rPr>
        <w:t>In qualunque caso, tranne che per nevicate continuative, i cimiteri dovranno essere accessibili senza rischio da parte</w:t>
      </w:r>
      <w:r w:rsidRPr="003A43DF">
        <w:rPr>
          <w:spacing w:val="1"/>
          <w:sz w:val="22"/>
          <w:szCs w:val="22"/>
        </w:rPr>
        <w:t xml:space="preserve"> </w:t>
      </w:r>
      <w:r w:rsidRPr="003A43DF">
        <w:rPr>
          <w:sz w:val="22"/>
          <w:szCs w:val="22"/>
        </w:rPr>
        <w:t>degli</w:t>
      </w:r>
      <w:r w:rsidRPr="003A43DF">
        <w:rPr>
          <w:spacing w:val="1"/>
          <w:sz w:val="22"/>
          <w:szCs w:val="22"/>
        </w:rPr>
        <w:t xml:space="preserve"> </w:t>
      </w:r>
      <w:r w:rsidRPr="003A43DF">
        <w:rPr>
          <w:sz w:val="22"/>
          <w:szCs w:val="22"/>
        </w:rPr>
        <w:t>utenti,</w:t>
      </w:r>
      <w:r w:rsidRPr="003A43DF">
        <w:rPr>
          <w:spacing w:val="1"/>
          <w:sz w:val="22"/>
          <w:szCs w:val="22"/>
        </w:rPr>
        <w:t xml:space="preserve"> </w:t>
      </w:r>
      <w:r w:rsidRPr="003A43DF">
        <w:rPr>
          <w:sz w:val="22"/>
          <w:szCs w:val="22"/>
        </w:rPr>
        <w:t>nell’orario</w:t>
      </w:r>
      <w:r w:rsidRPr="003A43DF">
        <w:rPr>
          <w:spacing w:val="1"/>
          <w:sz w:val="22"/>
          <w:szCs w:val="22"/>
        </w:rPr>
        <w:t xml:space="preserve"> </w:t>
      </w:r>
      <w:r w:rsidRPr="003A43DF">
        <w:rPr>
          <w:sz w:val="22"/>
          <w:szCs w:val="22"/>
        </w:rPr>
        <w:t>di apertura.</w:t>
      </w:r>
    </w:p>
    <w:p w:rsidR="0058084D" w:rsidRPr="003A43DF" w:rsidRDefault="00042A1B">
      <w:pPr>
        <w:spacing w:before="3" w:line="229" w:lineRule="exact"/>
        <w:ind w:left="275"/>
        <w:jc w:val="both"/>
        <w:rPr>
          <w:b/>
        </w:rPr>
      </w:pPr>
      <w:r w:rsidRPr="003A43DF">
        <w:rPr>
          <w:b/>
          <w:u w:val="single"/>
        </w:rPr>
        <w:t>Ulteriori</w:t>
      </w:r>
      <w:r w:rsidRPr="003A43DF">
        <w:rPr>
          <w:b/>
          <w:spacing w:val="-7"/>
          <w:u w:val="single"/>
        </w:rPr>
        <w:t xml:space="preserve"> </w:t>
      </w:r>
      <w:r w:rsidRPr="003A43DF">
        <w:rPr>
          <w:b/>
          <w:u w:val="single"/>
        </w:rPr>
        <w:t>oneri</w:t>
      </w:r>
      <w:r w:rsidRPr="003A43DF">
        <w:rPr>
          <w:b/>
          <w:spacing w:val="-6"/>
          <w:u w:val="single"/>
        </w:rPr>
        <w:t xml:space="preserve"> </w:t>
      </w:r>
      <w:r w:rsidRPr="003A43DF">
        <w:rPr>
          <w:b/>
          <w:u w:val="single"/>
        </w:rPr>
        <w:t>e</w:t>
      </w:r>
      <w:r w:rsidRPr="003A43DF">
        <w:rPr>
          <w:b/>
          <w:spacing w:val="-8"/>
          <w:u w:val="single"/>
        </w:rPr>
        <w:t xml:space="preserve"> </w:t>
      </w:r>
      <w:r w:rsidRPr="003A43DF">
        <w:rPr>
          <w:b/>
          <w:u w:val="single"/>
        </w:rPr>
        <w:t>obblighi</w:t>
      </w:r>
      <w:r w:rsidRPr="003A43DF">
        <w:rPr>
          <w:b/>
          <w:spacing w:val="-8"/>
          <w:u w:val="single"/>
        </w:rPr>
        <w:t xml:space="preserve"> </w:t>
      </w:r>
      <w:r w:rsidRPr="003A43DF">
        <w:rPr>
          <w:b/>
          <w:u w:val="single"/>
        </w:rPr>
        <w:t>dell’appaltatore</w:t>
      </w:r>
    </w:p>
    <w:p w:rsidR="0058084D" w:rsidRPr="003A43DF" w:rsidRDefault="00042A1B">
      <w:pPr>
        <w:pStyle w:val="Corpotesto"/>
        <w:ind w:right="296"/>
        <w:rPr>
          <w:sz w:val="22"/>
          <w:szCs w:val="22"/>
        </w:rPr>
      </w:pPr>
      <w:r w:rsidRPr="003A43DF">
        <w:rPr>
          <w:sz w:val="22"/>
          <w:szCs w:val="22"/>
        </w:rPr>
        <w:t>L’impresa si impegna ad eseguire tutte le opere provvisionali, di difesa e di segnalazione, nei modi previsti dalle Leggi,</w:t>
      </w:r>
      <w:r w:rsidRPr="003A43DF">
        <w:rPr>
          <w:spacing w:val="1"/>
          <w:sz w:val="22"/>
          <w:szCs w:val="22"/>
        </w:rPr>
        <w:t xml:space="preserve"> </w:t>
      </w:r>
      <w:r w:rsidRPr="003A43DF">
        <w:rPr>
          <w:sz w:val="22"/>
          <w:szCs w:val="22"/>
        </w:rPr>
        <w:t>assicurando in tal modo l’incolumità non solo degli addetti, ma anche dei terzi e della pubblica utenza, nel rispetto del</w:t>
      </w:r>
      <w:r w:rsidRPr="003A43DF">
        <w:rPr>
          <w:spacing w:val="1"/>
          <w:sz w:val="22"/>
          <w:szCs w:val="22"/>
        </w:rPr>
        <w:t xml:space="preserve"> </w:t>
      </w:r>
      <w:proofErr w:type="spellStart"/>
      <w:r w:rsidRPr="003A43DF">
        <w:rPr>
          <w:sz w:val="22"/>
          <w:szCs w:val="22"/>
        </w:rPr>
        <w:t>D.Lgs.</w:t>
      </w:r>
      <w:proofErr w:type="spellEnd"/>
      <w:r w:rsidRPr="003A43DF">
        <w:rPr>
          <w:sz w:val="22"/>
          <w:szCs w:val="22"/>
        </w:rPr>
        <w:t xml:space="preserve"> 81/08</w:t>
      </w:r>
      <w:r w:rsidRPr="003A43DF">
        <w:rPr>
          <w:spacing w:val="1"/>
          <w:sz w:val="22"/>
          <w:szCs w:val="22"/>
        </w:rPr>
        <w:t xml:space="preserve"> </w:t>
      </w:r>
      <w:r w:rsidRPr="003A43DF">
        <w:rPr>
          <w:sz w:val="22"/>
          <w:szCs w:val="22"/>
        </w:rPr>
        <w:t>e</w:t>
      </w:r>
      <w:r w:rsidRPr="003A43DF">
        <w:rPr>
          <w:spacing w:val="-2"/>
          <w:sz w:val="22"/>
          <w:szCs w:val="22"/>
        </w:rPr>
        <w:t xml:space="preserve"> </w:t>
      </w:r>
      <w:r w:rsidRPr="003A43DF">
        <w:rPr>
          <w:sz w:val="22"/>
          <w:szCs w:val="22"/>
        </w:rPr>
        <w:t xml:space="preserve">del </w:t>
      </w:r>
      <w:proofErr w:type="spellStart"/>
      <w:r w:rsidRPr="003A43DF">
        <w:rPr>
          <w:sz w:val="22"/>
          <w:szCs w:val="22"/>
        </w:rPr>
        <w:t>D.Lgs</w:t>
      </w:r>
      <w:proofErr w:type="spellEnd"/>
      <w:r w:rsidRPr="003A43DF">
        <w:rPr>
          <w:spacing w:val="4"/>
          <w:sz w:val="22"/>
          <w:szCs w:val="22"/>
        </w:rPr>
        <w:t xml:space="preserve"> </w:t>
      </w:r>
      <w:r w:rsidRPr="003A43DF">
        <w:rPr>
          <w:sz w:val="22"/>
          <w:szCs w:val="22"/>
        </w:rPr>
        <w:t>528/99</w:t>
      </w:r>
      <w:r w:rsidRPr="003A43DF">
        <w:rPr>
          <w:spacing w:val="1"/>
          <w:sz w:val="22"/>
          <w:szCs w:val="22"/>
        </w:rPr>
        <w:t xml:space="preserve"> </w:t>
      </w:r>
      <w:r w:rsidRPr="003A43DF">
        <w:rPr>
          <w:sz w:val="22"/>
          <w:szCs w:val="22"/>
        </w:rPr>
        <w:t xml:space="preserve">e </w:t>
      </w:r>
      <w:proofErr w:type="spellStart"/>
      <w:r w:rsidRPr="003A43DF">
        <w:rPr>
          <w:sz w:val="22"/>
          <w:szCs w:val="22"/>
        </w:rPr>
        <w:t>s.m.i.</w:t>
      </w:r>
      <w:proofErr w:type="spellEnd"/>
      <w:r w:rsidRPr="003A43DF">
        <w:rPr>
          <w:sz w:val="22"/>
          <w:szCs w:val="22"/>
        </w:rPr>
        <w:t>.</w:t>
      </w:r>
    </w:p>
    <w:p w:rsidR="0058084D" w:rsidRPr="003A43DF" w:rsidRDefault="00042A1B">
      <w:pPr>
        <w:pStyle w:val="Corpotesto"/>
        <w:spacing w:line="242" w:lineRule="auto"/>
        <w:ind w:right="282"/>
        <w:rPr>
          <w:sz w:val="22"/>
          <w:szCs w:val="22"/>
        </w:rPr>
      </w:pPr>
      <w:r w:rsidRPr="003A43DF">
        <w:rPr>
          <w:sz w:val="22"/>
          <w:szCs w:val="22"/>
        </w:rPr>
        <w:t>Dovranno altresì essere eseguite quelle opere che, da parte dell'Ufficio Tecnico saranno considerate essenziali per</w:t>
      </w:r>
      <w:r w:rsidRPr="003A43DF">
        <w:rPr>
          <w:spacing w:val="1"/>
          <w:sz w:val="22"/>
          <w:szCs w:val="22"/>
        </w:rPr>
        <w:t xml:space="preserve"> </w:t>
      </w:r>
      <w:r w:rsidRPr="003A43DF">
        <w:rPr>
          <w:sz w:val="22"/>
          <w:szCs w:val="22"/>
        </w:rPr>
        <w:t>l’ottenimento di quanto</w:t>
      </w:r>
      <w:r w:rsidRPr="003A43DF">
        <w:rPr>
          <w:spacing w:val="1"/>
          <w:sz w:val="22"/>
          <w:szCs w:val="22"/>
        </w:rPr>
        <w:t xml:space="preserve"> </w:t>
      </w:r>
      <w:r w:rsidRPr="003A43DF">
        <w:rPr>
          <w:sz w:val="22"/>
          <w:szCs w:val="22"/>
        </w:rPr>
        <w:t>indicato al</w:t>
      </w:r>
      <w:r w:rsidRPr="003A43DF">
        <w:rPr>
          <w:spacing w:val="2"/>
          <w:sz w:val="22"/>
          <w:szCs w:val="22"/>
        </w:rPr>
        <w:t xml:space="preserve"> </w:t>
      </w:r>
      <w:r w:rsidRPr="003A43DF">
        <w:rPr>
          <w:sz w:val="22"/>
          <w:szCs w:val="22"/>
        </w:rPr>
        <w:t>precedente</w:t>
      </w:r>
      <w:r w:rsidRPr="003A43DF">
        <w:rPr>
          <w:spacing w:val="3"/>
          <w:sz w:val="22"/>
          <w:szCs w:val="22"/>
        </w:rPr>
        <w:t xml:space="preserve"> </w:t>
      </w:r>
      <w:r w:rsidRPr="003A43DF">
        <w:rPr>
          <w:sz w:val="22"/>
          <w:szCs w:val="22"/>
        </w:rPr>
        <w:t>articolo.</w:t>
      </w:r>
    </w:p>
    <w:p w:rsidR="0058084D" w:rsidRPr="003A43DF" w:rsidRDefault="00042A1B">
      <w:pPr>
        <w:pStyle w:val="Corpotesto"/>
        <w:spacing w:line="242" w:lineRule="auto"/>
        <w:ind w:right="305" w:hanging="1"/>
        <w:rPr>
          <w:sz w:val="22"/>
          <w:szCs w:val="22"/>
        </w:rPr>
      </w:pPr>
      <w:r w:rsidRPr="003A43DF">
        <w:rPr>
          <w:sz w:val="22"/>
          <w:szCs w:val="22"/>
        </w:rPr>
        <w:t>Tutte</w:t>
      </w:r>
      <w:r w:rsidRPr="003A43DF">
        <w:rPr>
          <w:spacing w:val="1"/>
          <w:sz w:val="22"/>
          <w:szCs w:val="22"/>
        </w:rPr>
        <w:t xml:space="preserve"> </w:t>
      </w:r>
      <w:r w:rsidRPr="003A43DF">
        <w:rPr>
          <w:sz w:val="22"/>
          <w:szCs w:val="22"/>
        </w:rPr>
        <w:t>le</w:t>
      </w:r>
      <w:r w:rsidRPr="003A43DF">
        <w:rPr>
          <w:spacing w:val="1"/>
          <w:sz w:val="22"/>
          <w:szCs w:val="22"/>
        </w:rPr>
        <w:t xml:space="preserve"> </w:t>
      </w:r>
      <w:r w:rsidRPr="003A43DF">
        <w:rPr>
          <w:sz w:val="22"/>
          <w:szCs w:val="22"/>
        </w:rPr>
        <w:t>responsabilità</w:t>
      </w:r>
      <w:r w:rsidRPr="003A43DF">
        <w:rPr>
          <w:spacing w:val="1"/>
          <w:sz w:val="22"/>
          <w:szCs w:val="22"/>
        </w:rPr>
        <w:t xml:space="preserve"> </w:t>
      </w:r>
      <w:r w:rsidRPr="003A43DF">
        <w:rPr>
          <w:sz w:val="22"/>
          <w:szCs w:val="22"/>
        </w:rPr>
        <w:t>per</w:t>
      </w:r>
      <w:r w:rsidRPr="003A43DF">
        <w:rPr>
          <w:spacing w:val="1"/>
          <w:sz w:val="22"/>
          <w:szCs w:val="22"/>
        </w:rPr>
        <w:t xml:space="preserve"> </w:t>
      </w:r>
      <w:r w:rsidRPr="003A43DF">
        <w:rPr>
          <w:sz w:val="22"/>
          <w:szCs w:val="22"/>
        </w:rPr>
        <w:t>danni</w:t>
      </w:r>
      <w:r w:rsidRPr="003A43DF">
        <w:rPr>
          <w:spacing w:val="1"/>
          <w:sz w:val="22"/>
          <w:szCs w:val="22"/>
        </w:rPr>
        <w:t xml:space="preserve"> </w:t>
      </w:r>
      <w:r w:rsidRPr="003A43DF">
        <w:rPr>
          <w:sz w:val="22"/>
          <w:szCs w:val="22"/>
        </w:rPr>
        <w:t>a</w:t>
      </w:r>
      <w:r w:rsidRPr="003A43DF">
        <w:rPr>
          <w:spacing w:val="1"/>
          <w:sz w:val="22"/>
          <w:szCs w:val="22"/>
        </w:rPr>
        <w:t xml:space="preserve"> </w:t>
      </w:r>
      <w:r w:rsidRPr="003A43DF">
        <w:rPr>
          <w:sz w:val="22"/>
          <w:szCs w:val="22"/>
        </w:rPr>
        <w:t>terzi</w:t>
      </w:r>
      <w:r w:rsidRPr="003A43DF">
        <w:rPr>
          <w:spacing w:val="1"/>
          <w:sz w:val="22"/>
          <w:szCs w:val="22"/>
        </w:rPr>
        <w:t xml:space="preserve"> </w:t>
      </w:r>
      <w:r w:rsidRPr="003A43DF">
        <w:rPr>
          <w:sz w:val="22"/>
          <w:szCs w:val="22"/>
        </w:rPr>
        <w:t>o</w:t>
      </w:r>
      <w:r w:rsidRPr="003A43DF">
        <w:rPr>
          <w:spacing w:val="1"/>
          <w:sz w:val="22"/>
          <w:szCs w:val="22"/>
        </w:rPr>
        <w:t xml:space="preserve"> </w:t>
      </w:r>
      <w:r w:rsidRPr="003A43DF">
        <w:rPr>
          <w:sz w:val="22"/>
          <w:szCs w:val="22"/>
        </w:rPr>
        <w:t>cose</w:t>
      </w:r>
      <w:r w:rsidRPr="003A43DF">
        <w:rPr>
          <w:spacing w:val="1"/>
          <w:sz w:val="22"/>
          <w:szCs w:val="22"/>
        </w:rPr>
        <w:t xml:space="preserve"> </w:t>
      </w:r>
      <w:r w:rsidRPr="003A43DF">
        <w:rPr>
          <w:sz w:val="22"/>
          <w:szCs w:val="22"/>
        </w:rPr>
        <w:t>avvenuti</w:t>
      </w:r>
      <w:r w:rsidRPr="003A43DF">
        <w:rPr>
          <w:spacing w:val="1"/>
          <w:sz w:val="22"/>
          <w:szCs w:val="22"/>
        </w:rPr>
        <w:t xml:space="preserve"> </w:t>
      </w:r>
      <w:r w:rsidRPr="003A43DF">
        <w:rPr>
          <w:sz w:val="22"/>
          <w:szCs w:val="22"/>
        </w:rPr>
        <w:t>durante</w:t>
      </w:r>
      <w:r w:rsidRPr="003A43DF">
        <w:rPr>
          <w:spacing w:val="1"/>
          <w:sz w:val="22"/>
          <w:szCs w:val="22"/>
        </w:rPr>
        <w:t xml:space="preserve"> </w:t>
      </w:r>
      <w:r w:rsidRPr="003A43DF">
        <w:rPr>
          <w:sz w:val="22"/>
          <w:szCs w:val="22"/>
        </w:rPr>
        <w:t>l’esecuzione</w:t>
      </w:r>
      <w:r w:rsidRPr="003A43DF">
        <w:rPr>
          <w:spacing w:val="1"/>
          <w:sz w:val="22"/>
          <w:szCs w:val="22"/>
        </w:rPr>
        <w:t xml:space="preserve"> </w:t>
      </w:r>
      <w:r w:rsidRPr="003A43DF">
        <w:rPr>
          <w:sz w:val="22"/>
          <w:szCs w:val="22"/>
        </w:rPr>
        <w:t>delle</w:t>
      </w:r>
      <w:r w:rsidRPr="003A43DF">
        <w:rPr>
          <w:spacing w:val="1"/>
          <w:sz w:val="22"/>
          <w:szCs w:val="22"/>
        </w:rPr>
        <w:t xml:space="preserve"> </w:t>
      </w:r>
      <w:r w:rsidRPr="003A43DF">
        <w:rPr>
          <w:sz w:val="22"/>
          <w:szCs w:val="22"/>
        </w:rPr>
        <w:t>operazioni</w:t>
      </w:r>
      <w:r w:rsidRPr="003A43DF">
        <w:rPr>
          <w:spacing w:val="1"/>
          <w:sz w:val="22"/>
          <w:szCs w:val="22"/>
        </w:rPr>
        <w:t xml:space="preserve"> </w:t>
      </w:r>
      <w:r w:rsidRPr="003A43DF">
        <w:rPr>
          <w:sz w:val="22"/>
          <w:szCs w:val="22"/>
        </w:rPr>
        <w:t>cimiteriali</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manutenzione</w:t>
      </w:r>
      <w:r w:rsidRPr="003A43DF">
        <w:rPr>
          <w:spacing w:val="2"/>
          <w:sz w:val="22"/>
          <w:szCs w:val="22"/>
        </w:rPr>
        <w:t xml:space="preserve"> </w:t>
      </w:r>
      <w:r w:rsidRPr="003A43DF">
        <w:rPr>
          <w:sz w:val="22"/>
          <w:szCs w:val="22"/>
        </w:rPr>
        <w:t>sono</w:t>
      </w:r>
      <w:r w:rsidRPr="003A43DF">
        <w:rPr>
          <w:spacing w:val="1"/>
          <w:sz w:val="22"/>
          <w:szCs w:val="22"/>
        </w:rPr>
        <w:t xml:space="preserve"> </w:t>
      </w:r>
      <w:r w:rsidRPr="003A43DF">
        <w:rPr>
          <w:sz w:val="22"/>
          <w:szCs w:val="22"/>
        </w:rPr>
        <w:t>a carico della ditta appaltatrice.</w:t>
      </w:r>
    </w:p>
    <w:p w:rsidR="0058084D" w:rsidRPr="003A43DF" w:rsidRDefault="00042A1B">
      <w:pPr>
        <w:pStyle w:val="Paragrafoelenco"/>
        <w:numPr>
          <w:ilvl w:val="0"/>
          <w:numId w:val="16"/>
        </w:numPr>
        <w:tabs>
          <w:tab w:val="left" w:pos="487"/>
        </w:tabs>
        <w:ind w:right="297" w:firstLine="0"/>
      </w:pPr>
      <w:r w:rsidRPr="003A43DF">
        <w:t>Compete interamente all’appaltatore ogni responsabilità in materia di infortuni e per quanto concerne l’adeguamento</w:t>
      </w:r>
      <w:r w:rsidRPr="003A43DF">
        <w:rPr>
          <w:spacing w:val="1"/>
        </w:rPr>
        <w:t xml:space="preserve"> </w:t>
      </w:r>
      <w:r w:rsidRPr="003A43DF">
        <w:t>alle</w:t>
      </w:r>
      <w:r w:rsidRPr="003A43DF">
        <w:rPr>
          <w:spacing w:val="-3"/>
        </w:rPr>
        <w:t xml:space="preserve"> </w:t>
      </w:r>
      <w:r w:rsidRPr="003A43DF">
        <w:t>vigenti</w:t>
      </w:r>
      <w:r w:rsidRPr="003A43DF">
        <w:rPr>
          <w:spacing w:val="1"/>
        </w:rPr>
        <w:t xml:space="preserve"> </w:t>
      </w:r>
      <w:r w:rsidRPr="003A43DF">
        <w:t>norme sul</w:t>
      </w:r>
      <w:r w:rsidRPr="003A43DF">
        <w:rPr>
          <w:spacing w:val="-1"/>
        </w:rPr>
        <w:t xml:space="preserve"> </w:t>
      </w:r>
      <w:r w:rsidRPr="003A43DF">
        <w:t>lavoro,</w:t>
      </w:r>
      <w:r w:rsidRPr="003A43DF">
        <w:rPr>
          <w:spacing w:val="1"/>
        </w:rPr>
        <w:t xml:space="preserve"> </w:t>
      </w:r>
      <w:r w:rsidRPr="003A43DF">
        <w:t>l’assicurazione</w:t>
      </w:r>
      <w:r w:rsidRPr="003A43DF">
        <w:rPr>
          <w:spacing w:val="-1"/>
        </w:rPr>
        <w:t xml:space="preserve"> </w:t>
      </w:r>
      <w:r w:rsidRPr="003A43DF">
        <w:t>degli</w:t>
      </w:r>
      <w:r w:rsidRPr="003A43DF">
        <w:rPr>
          <w:spacing w:val="1"/>
        </w:rPr>
        <w:t xml:space="preserve"> </w:t>
      </w:r>
      <w:r w:rsidRPr="003A43DF">
        <w:t>operai e</w:t>
      </w:r>
      <w:r w:rsidRPr="003A43DF">
        <w:rPr>
          <w:spacing w:val="-1"/>
        </w:rPr>
        <w:t xml:space="preserve"> </w:t>
      </w:r>
      <w:r w:rsidRPr="003A43DF">
        <w:t>la previdenza</w:t>
      </w:r>
      <w:r w:rsidRPr="003A43DF">
        <w:rPr>
          <w:spacing w:val="-3"/>
        </w:rPr>
        <w:t xml:space="preserve"> </w:t>
      </w:r>
      <w:r w:rsidRPr="003A43DF">
        <w:t>sociale;</w:t>
      </w:r>
    </w:p>
    <w:p w:rsidR="0058084D" w:rsidRPr="003A43DF" w:rsidRDefault="00042A1B">
      <w:pPr>
        <w:pStyle w:val="Paragrafoelenco"/>
        <w:numPr>
          <w:ilvl w:val="0"/>
          <w:numId w:val="16"/>
        </w:numPr>
        <w:tabs>
          <w:tab w:val="left" w:pos="506"/>
        </w:tabs>
        <w:spacing w:before="1" w:line="242" w:lineRule="auto"/>
        <w:ind w:right="294" w:firstLine="0"/>
      </w:pPr>
      <w:r w:rsidRPr="003A43DF">
        <w:t>Compete pertanto all’appaltatore attuare l’osservanza delle norme derivanti dalle vigenti leggi e dai decreti relativi,</w:t>
      </w:r>
      <w:r w:rsidRPr="003A43DF">
        <w:rPr>
          <w:spacing w:val="1"/>
        </w:rPr>
        <w:t xml:space="preserve"> </w:t>
      </w:r>
      <w:r w:rsidRPr="003A43DF">
        <w:t>della prevenzione e assicurazione infortuni sul lavoro, delle previdenze varie per la disoccupazione involontaria,</w:t>
      </w:r>
      <w:r w:rsidRPr="003A43DF">
        <w:rPr>
          <w:spacing w:val="1"/>
        </w:rPr>
        <w:t xml:space="preserve"> </w:t>
      </w:r>
      <w:r w:rsidRPr="003A43DF">
        <w:t>invalidità vecchiaia, e malattie professionali ed ogni altra disposizione in vigore o che potrà intervenire in corso</w:t>
      </w:r>
      <w:r w:rsidRPr="003A43DF">
        <w:rPr>
          <w:spacing w:val="1"/>
        </w:rPr>
        <w:t xml:space="preserve"> </w:t>
      </w:r>
      <w:r w:rsidRPr="003A43DF">
        <w:t>d’appalto;</w:t>
      </w:r>
    </w:p>
    <w:p w:rsidR="0058084D" w:rsidRPr="003A43DF" w:rsidRDefault="0058084D">
      <w:pPr>
        <w:pStyle w:val="Corpotesto"/>
        <w:spacing w:before="5"/>
        <w:ind w:left="0"/>
        <w:jc w:val="left"/>
        <w:rPr>
          <w:sz w:val="22"/>
          <w:szCs w:val="22"/>
        </w:rPr>
      </w:pPr>
    </w:p>
    <w:p w:rsidR="0058084D" w:rsidRPr="003A43DF" w:rsidRDefault="00042A1B">
      <w:pPr>
        <w:pStyle w:val="Paragrafoelenco"/>
        <w:numPr>
          <w:ilvl w:val="0"/>
          <w:numId w:val="16"/>
        </w:numPr>
        <w:tabs>
          <w:tab w:val="left" w:pos="511"/>
        </w:tabs>
        <w:spacing w:before="91" w:line="242" w:lineRule="auto"/>
        <w:ind w:right="296" w:firstLine="0"/>
      </w:pPr>
      <w:r w:rsidRPr="003A43DF">
        <w:rPr>
          <w:u w:val="single"/>
        </w:rPr>
        <w:t>La ditta aggiudicataria dovrà trasmettere il nome del responsabile del servizio di protezione e prevenzione degli</w:t>
      </w:r>
      <w:r w:rsidRPr="003A43DF">
        <w:rPr>
          <w:spacing w:val="1"/>
        </w:rPr>
        <w:t xml:space="preserve"> </w:t>
      </w:r>
      <w:r w:rsidRPr="003A43DF">
        <w:rPr>
          <w:u w:val="single"/>
        </w:rPr>
        <w:t>infortuni, così</w:t>
      </w:r>
      <w:r w:rsidRPr="003A43DF">
        <w:rPr>
          <w:spacing w:val="-1"/>
          <w:u w:val="single"/>
        </w:rPr>
        <w:t xml:space="preserve"> </w:t>
      </w:r>
      <w:r w:rsidRPr="003A43DF">
        <w:rPr>
          <w:u w:val="single"/>
        </w:rPr>
        <w:t>come</w:t>
      </w:r>
      <w:r w:rsidRPr="003A43DF">
        <w:rPr>
          <w:spacing w:val="-3"/>
          <w:u w:val="single"/>
        </w:rPr>
        <w:t xml:space="preserve"> </w:t>
      </w:r>
      <w:r w:rsidRPr="003A43DF">
        <w:rPr>
          <w:u w:val="single"/>
        </w:rPr>
        <w:t>previsto dal</w:t>
      </w:r>
      <w:r w:rsidRPr="003A43DF">
        <w:rPr>
          <w:spacing w:val="-1"/>
          <w:u w:val="single"/>
        </w:rPr>
        <w:t xml:space="preserve"> </w:t>
      </w:r>
      <w:r w:rsidRPr="003A43DF">
        <w:rPr>
          <w:u w:val="single"/>
        </w:rPr>
        <w:t xml:space="preserve">D. </w:t>
      </w:r>
      <w:proofErr w:type="spellStart"/>
      <w:r w:rsidRPr="003A43DF">
        <w:rPr>
          <w:u w:val="single"/>
        </w:rPr>
        <w:t>Lgs</w:t>
      </w:r>
      <w:proofErr w:type="spellEnd"/>
      <w:r w:rsidRPr="003A43DF">
        <w:rPr>
          <w:u w:val="single"/>
        </w:rPr>
        <w:t>.</w:t>
      </w:r>
      <w:r w:rsidRPr="003A43DF">
        <w:rPr>
          <w:spacing w:val="2"/>
          <w:u w:val="single"/>
        </w:rPr>
        <w:t xml:space="preserve"> </w:t>
      </w:r>
      <w:r w:rsidRPr="003A43DF">
        <w:rPr>
          <w:u w:val="single"/>
        </w:rPr>
        <w:t>81/08</w:t>
      </w:r>
      <w:r w:rsidRPr="003A43DF">
        <w:rPr>
          <w:spacing w:val="1"/>
          <w:u w:val="single"/>
        </w:rPr>
        <w:t xml:space="preserve"> </w:t>
      </w:r>
      <w:r w:rsidRPr="003A43DF">
        <w:rPr>
          <w:u w:val="single"/>
        </w:rPr>
        <w:t>e</w:t>
      </w:r>
      <w:r w:rsidRPr="003A43DF">
        <w:rPr>
          <w:spacing w:val="-1"/>
          <w:u w:val="single"/>
        </w:rPr>
        <w:t xml:space="preserve"> </w:t>
      </w:r>
      <w:r w:rsidRPr="003A43DF">
        <w:rPr>
          <w:u w:val="single"/>
        </w:rPr>
        <w:t>successive</w:t>
      </w:r>
      <w:r w:rsidRPr="003A43DF">
        <w:rPr>
          <w:spacing w:val="2"/>
          <w:u w:val="single"/>
        </w:rPr>
        <w:t xml:space="preserve"> </w:t>
      </w:r>
      <w:r w:rsidRPr="003A43DF">
        <w:rPr>
          <w:u w:val="single"/>
        </w:rPr>
        <w:t>modificazione</w:t>
      </w:r>
      <w:r w:rsidRPr="003A43DF">
        <w:rPr>
          <w:spacing w:val="-1"/>
          <w:u w:val="single"/>
        </w:rPr>
        <w:t xml:space="preserve"> </w:t>
      </w:r>
      <w:r w:rsidRPr="003A43DF">
        <w:rPr>
          <w:u w:val="single"/>
        </w:rPr>
        <w:t>e</w:t>
      </w:r>
      <w:r w:rsidRPr="003A43DF">
        <w:rPr>
          <w:spacing w:val="-1"/>
          <w:u w:val="single"/>
        </w:rPr>
        <w:t xml:space="preserve"> </w:t>
      </w:r>
      <w:r w:rsidRPr="003A43DF">
        <w:rPr>
          <w:u w:val="single"/>
        </w:rPr>
        <w:t>integrazioni.</w:t>
      </w:r>
    </w:p>
    <w:p w:rsidR="0058084D" w:rsidRPr="003A43DF" w:rsidRDefault="00042A1B">
      <w:pPr>
        <w:pStyle w:val="Paragrafoelenco"/>
        <w:numPr>
          <w:ilvl w:val="0"/>
          <w:numId w:val="16"/>
        </w:numPr>
        <w:tabs>
          <w:tab w:val="left" w:pos="516"/>
        </w:tabs>
        <w:spacing w:line="242" w:lineRule="auto"/>
        <w:ind w:right="294" w:firstLine="0"/>
      </w:pPr>
      <w:r w:rsidRPr="003A43DF">
        <w:t xml:space="preserve">La ditta appaltatrice dovrà attenersi anche a quanto disposto dal </w:t>
      </w:r>
      <w:proofErr w:type="spellStart"/>
      <w:r w:rsidRPr="003A43DF">
        <w:t>D.Lgs.</w:t>
      </w:r>
      <w:proofErr w:type="spellEnd"/>
      <w:r w:rsidRPr="003A43DF">
        <w:t xml:space="preserve"> 81/08 per quanto applicabile nel presente</w:t>
      </w:r>
      <w:r w:rsidRPr="003A43DF">
        <w:rPr>
          <w:spacing w:val="1"/>
        </w:rPr>
        <w:t xml:space="preserve"> </w:t>
      </w:r>
      <w:r w:rsidRPr="003A43DF">
        <w:t>appalto.</w:t>
      </w:r>
    </w:p>
    <w:p w:rsidR="0058084D" w:rsidRPr="00BE3469" w:rsidRDefault="00042A1B">
      <w:pPr>
        <w:pStyle w:val="Paragrafoelenco"/>
        <w:numPr>
          <w:ilvl w:val="0"/>
          <w:numId w:val="15"/>
        </w:numPr>
        <w:tabs>
          <w:tab w:val="left" w:pos="487"/>
        </w:tabs>
        <w:ind w:right="294" w:firstLine="0"/>
      </w:pPr>
      <w:r w:rsidRPr="003A43DF">
        <w:lastRenderedPageBreak/>
        <w:t xml:space="preserve">L’appaltatore dovrà comunque osservare tutte le disposizioni derivanti da leggi, decreti, regolamenti, </w:t>
      </w:r>
      <w:r w:rsidRPr="003B7FAD">
        <w:t>norme, ecc.</w:t>
      </w:r>
      <w:r w:rsidRPr="00BE3469">
        <w:rPr>
          <w:spacing w:val="1"/>
        </w:rPr>
        <w:t xml:space="preserve"> </w:t>
      </w:r>
      <w:r w:rsidRPr="00BE3469">
        <w:t>vigenti o che saranno emanati nel corso dei lavori dalle autorità governative, regionali, provinciali e comunali, nonché</w:t>
      </w:r>
      <w:r w:rsidRPr="00BE3469">
        <w:rPr>
          <w:spacing w:val="1"/>
        </w:rPr>
        <w:t xml:space="preserve"> </w:t>
      </w:r>
      <w:r w:rsidRPr="00BE3469">
        <w:t>dall’Ispettorato</w:t>
      </w:r>
      <w:r w:rsidRPr="00BE3469">
        <w:rPr>
          <w:spacing w:val="-3"/>
        </w:rPr>
        <w:t xml:space="preserve"> </w:t>
      </w:r>
      <w:r w:rsidRPr="00BE3469">
        <w:t>del</w:t>
      </w:r>
      <w:r w:rsidRPr="00BE3469">
        <w:rPr>
          <w:spacing w:val="-6"/>
        </w:rPr>
        <w:t xml:space="preserve"> </w:t>
      </w:r>
      <w:r w:rsidRPr="00BE3469">
        <w:t>Lavoro,</w:t>
      </w:r>
      <w:r w:rsidRPr="00BE3469">
        <w:rPr>
          <w:spacing w:val="-3"/>
        </w:rPr>
        <w:t xml:space="preserve"> </w:t>
      </w:r>
      <w:r w:rsidRPr="00BE3469">
        <w:t>dall’Istituto</w:t>
      </w:r>
      <w:r w:rsidRPr="00BE3469">
        <w:rPr>
          <w:spacing w:val="-5"/>
        </w:rPr>
        <w:t xml:space="preserve"> </w:t>
      </w:r>
      <w:r w:rsidRPr="00BE3469">
        <w:t>Nazionale</w:t>
      </w:r>
      <w:r w:rsidRPr="00BE3469">
        <w:rPr>
          <w:spacing w:val="-5"/>
        </w:rPr>
        <w:t xml:space="preserve"> </w:t>
      </w:r>
      <w:r w:rsidRPr="00BE3469">
        <w:t>per</w:t>
      </w:r>
      <w:r w:rsidRPr="00BE3469">
        <w:rPr>
          <w:spacing w:val="-5"/>
        </w:rPr>
        <w:t xml:space="preserve"> </w:t>
      </w:r>
      <w:r w:rsidRPr="00BE3469">
        <w:t>la</w:t>
      </w:r>
      <w:r w:rsidRPr="00BE3469">
        <w:rPr>
          <w:spacing w:val="-4"/>
        </w:rPr>
        <w:t xml:space="preserve"> </w:t>
      </w:r>
      <w:r w:rsidRPr="00BE3469">
        <w:t>prevenzione</w:t>
      </w:r>
      <w:r w:rsidRPr="00BE3469">
        <w:rPr>
          <w:spacing w:val="-5"/>
        </w:rPr>
        <w:t xml:space="preserve"> </w:t>
      </w:r>
      <w:r w:rsidRPr="00BE3469">
        <w:t>degli</w:t>
      </w:r>
      <w:r w:rsidRPr="00BE3469">
        <w:rPr>
          <w:spacing w:val="-4"/>
        </w:rPr>
        <w:t xml:space="preserve"> </w:t>
      </w:r>
      <w:r w:rsidRPr="00BE3469">
        <w:t>infortuni,</w:t>
      </w:r>
      <w:r w:rsidRPr="00BE3469">
        <w:rPr>
          <w:spacing w:val="-5"/>
        </w:rPr>
        <w:t xml:space="preserve"> </w:t>
      </w:r>
      <w:r w:rsidRPr="00BE3469">
        <w:t>dagli</w:t>
      </w:r>
      <w:r w:rsidRPr="00BE3469">
        <w:rPr>
          <w:spacing w:val="-2"/>
        </w:rPr>
        <w:t xml:space="preserve"> </w:t>
      </w:r>
      <w:r w:rsidRPr="00BE3469">
        <w:t>enti</w:t>
      </w:r>
      <w:r w:rsidRPr="00BE3469">
        <w:rPr>
          <w:spacing w:val="-7"/>
        </w:rPr>
        <w:t xml:space="preserve"> </w:t>
      </w:r>
      <w:r w:rsidRPr="00BE3469">
        <w:t>previdenziali</w:t>
      </w:r>
      <w:r w:rsidRPr="00BE3469">
        <w:rPr>
          <w:spacing w:val="-6"/>
        </w:rPr>
        <w:t xml:space="preserve"> </w:t>
      </w:r>
      <w:r w:rsidRPr="00BE3469">
        <w:t>e</w:t>
      </w:r>
      <w:r w:rsidRPr="00BE3469">
        <w:rPr>
          <w:spacing w:val="-5"/>
        </w:rPr>
        <w:t xml:space="preserve"> </w:t>
      </w:r>
      <w:r w:rsidRPr="00BE3469">
        <w:t>simili.</w:t>
      </w:r>
    </w:p>
    <w:p w:rsidR="0058084D" w:rsidRPr="00BE3469" w:rsidRDefault="00042A1B">
      <w:pPr>
        <w:pStyle w:val="Paragrafoelenco"/>
        <w:numPr>
          <w:ilvl w:val="0"/>
          <w:numId w:val="15"/>
        </w:numPr>
        <w:tabs>
          <w:tab w:val="left" w:pos="542"/>
        </w:tabs>
        <w:ind w:right="291" w:firstLine="0"/>
      </w:pPr>
      <w:r w:rsidRPr="00BE3469">
        <w:t>Tutte le spese e oneri dipendenti dall’esecuzione del contratto, anche se di natura complementare all’oggetto</w:t>
      </w:r>
      <w:r w:rsidRPr="00BE3469">
        <w:rPr>
          <w:spacing w:val="1"/>
        </w:rPr>
        <w:t xml:space="preserve"> </w:t>
      </w:r>
      <w:r w:rsidRPr="00BE3469">
        <w:t>principale del contratto. Tutte le spese, imposte e tasse inerenti e conseguenti l’organizzazione del</w:t>
      </w:r>
      <w:r w:rsidRPr="00BE3469">
        <w:rPr>
          <w:spacing w:val="50"/>
        </w:rPr>
        <w:t xml:space="preserve"> </w:t>
      </w:r>
      <w:r w:rsidRPr="00BE3469">
        <w:t>servizio ed il</w:t>
      </w:r>
      <w:r w:rsidRPr="00BE3469">
        <w:rPr>
          <w:spacing w:val="1"/>
        </w:rPr>
        <w:t xml:space="preserve"> </w:t>
      </w:r>
      <w:r w:rsidRPr="00BE3469">
        <w:t xml:space="preserve">presente contratto o a questo consequenziali, nessuna eccettuata sono a scarico dell’appaltatore. </w:t>
      </w:r>
    </w:p>
    <w:p w:rsidR="0058084D" w:rsidRPr="00BE3469" w:rsidRDefault="00042A1B">
      <w:pPr>
        <w:pStyle w:val="Paragrafoelenco"/>
        <w:numPr>
          <w:ilvl w:val="0"/>
          <w:numId w:val="15"/>
        </w:numPr>
        <w:tabs>
          <w:tab w:val="left" w:pos="492"/>
        </w:tabs>
        <w:spacing w:line="230" w:lineRule="exact"/>
        <w:ind w:left="491" w:hanging="217"/>
      </w:pPr>
      <w:r w:rsidRPr="003B7FAD">
        <w:t>Il</w:t>
      </w:r>
      <w:r w:rsidRPr="00BE3469">
        <w:rPr>
          <w:spacing w:val="-4"/>
        </w:rPr>
        <w:t xml:space="preserve"> </w:t>
      </w:r>
      <w:r w:rsidRPr="00BE3469">
        <w:t>rispetto</w:t>
      </w:r>
      <w:r w:rsidRPr="00BE3469">
        <w:rPr>
          <w:spacing w:val="-5"/>
        </w:rPr>
        <w:t xml:space="preserve"> </w:t>
      </w:r>
      <w:r w:rsidRPr="00BE3469">
        <w:t>di</w:t>
      </w:r>
      <w:r w:rsidRPr="00BE3469">
        <w:rPr>
          <w:spacing w:val="-3"/>
        </w:rPr>
        <w:t xml:space="preserve"> </w:t>
      </w:r>
      <w:r w:rsidRPr="00BE3469">
        <w:t>tutte</w:t>
      </w:r>
      <w:r w:rsidRPr="00BE3469">
        <w:rPr>
          <w:spacing w:val="-4"/>
        </w:rPr>
        <w:t xml:space="preserve"> </w:t>
      </w:r>
      <w:r w:rsidRPr="00BE3469">
        <w:t>le</w:t>
      </w:r>
      <w:r w:rsidRPr="00BE3469">
        <w:rPr>
          <w:spacing w:val="-6"/>
        </w:rPr>
        <w:t xml:space="preserve"> </w:t>
      </w:r>
      <w:r w:rsidRPr="00BE3469">
        <w:t>norme</w:t>
      </w:r>
      <w:r w:rsidRPr="00BE3469">
        <w:rPr>
          <w:spacing w:val="-5"/>
        </w:rPr>
        <w:t xml:space="preserve"> </w:t>
      </w:r>
      <w:r w:rsidRPr="00BE3469">
        <w:t>di</w:t>
      </w:r>
      <w:r w:rsidRPr="00BE3469">
        <w:rPr>
          <w:spacing w:val="-7"/>
        </w:rPr>
        <w:t xml:space="preserve"> </w:t>
      </w:r>
      <w:r w:rsidRPr="00BE3469">
        <w:t>igiene</w:t>
      </w:r>
      <w:r w:rsidRPr="00BE3469">
        <w:rPr>
          <w:spacing w:val="-3"/>
        </w:rPr>
        <w:t xml:space="preserve"> </w:t>
      </w:r>
      <w:r w:rsidRPr="00BE3469">
        <w:t>pubblica</w:t>
      </w:r>
      <w:r w:rsidRPr="00BE3469">
        <w:rPr>
          <w:spacing w:val="-4"/>
        </w:rPr>
        <w:t xml:space="preserve"> </w:t>
      </w:r>
      <w:r w:rsidRPr="00BE3469">
        <w:t>e</w:t>
      </w:r>
      <w:r w:rsidRPr="00BE3469">
        <w:rPr>
          <w:spacing w:val="-5"/>
        </w:rPr>
        <w:t xml:space="preserve"> </w:t>
      </w:r>
      <w:r w:rsidRPr="00BE3469">
        <w:t>di</w:t>
      </w:r>
      <w:r w:rsidRPr="00BE3469">
        <w:rPr>
          <w:spacing w:val="-4"/>
        </w:rPr>
        <w:t xml:space="preserve"> </w:t>
      </w:r>
      <w:r w:rsidRPr="00BE3469">
        <w:t>profilassi</w:t>
      </w:r>
      <w:r w:rsidRPr="00BE3469">
        <w:rPr>
          <w:spacing w:val="-6"/>
        </w:rPr>
        <w:t xml:space="preserve"> </w:t>
      </w:r>
      <w:r w:rsidRPr="00BE3469">
        <w:t>delle</w:t>
      </w:r>
      <w:r w:rsidRPr="00BE3469">
        <w:rPr>
          <w:spacing w:val="-4"/>
        </w:rPr>
        <w:t xml:space="preserve"> </w:t>
      </w:r>
      <w:r w:rsidRPr="00BE3469">
        <w:t>malattie</w:t>
      </w:r>
      <w:r w:rsidRPr="00BE3469">
        <w:rPr>
          <w:spacing w:val="-6"/>
        </w:rPr>
        <w:t xml:space="preserve"> </w:t>
      </w:r>
      <w:r w:rsidRPr="00BE3469">
        <w:t>infettive.</w:t>
      </w:r>
    </w:p>
    <w:p w:rsidR="0058084D" w:rsidRPr="003A43DF" w:rsidRDefault="00042A1B">
      <w:pPr>
        <w:pStyle w:val="Paragrafoelenco"/>
        <w:numPr>
          <w:ilvl w:val="0"/>
          <w:numId w:val="15"/>
        </w:numPr>
        <w:tabs>
          <w:tab w:val="left" w:pos="398"/>
        </w:tabs>
        <w:ind w:left="397" w:hanging="126"/>
      </w:pPr>
      <w:r w:rsidRPr="003A43DF">
        <w:t>Il</w:t>
      </w:r>
      <w:r w:rsidRPr="003A43DF">
        <w:rPr>
          <w:spacing w:val="-4"/>
        </w:rPr>
        <w:t xml:space="preserve"> </w:t>
      </w:r>
      <w:r w:rsidRPr="003A43DF">
        <w:t>rispetto</w:t>
      </w:r>
      <w:r w:rsidRPr="003A43DF">
        <w:rPr>
          <w:spacing w:val="-5"/>
        </w:rPr>
        <w:t xml:space="preserve"> </w:t>
      </w:r>
      <w:r w:rsidRPr="003A43DF">
        <w:t>di</w:t>
      </w:r>
      <w:r w:rsidRPr="003A43DF">
        <w:rPr>
          <w:spacing w:val="-7"/>
        </w:rPr>
        <w:t xml:space="preserve"> </w:t>
      </w:r>
      <w:r w:rsidRPr="003A43DF">
        <w:t>tutte</w:t>
      </w:r>
      <w:r w:rsidRPr="003A43DF">
        <w:rPr>
          <w:spacing w:val="-5"/>
        </w:rPr>
        <w:t xml:space="preserve"> </w:t>
      </w:r>
      <w:r w:rsidRPr="003A43DF">
        <w:t>le</w:t>
      </w:r>
      <w:r w:rsidRPr="003A43DF">
        <w:rPr>
          <w:spacing w:val="-6"/>
        </w:rPr>
        <w:t xml:space="preserve"> </w:t>
      </w:r>
      <w:r w:rsidRPr="003A43DF">
        <w:t>norme</w:t>
      </w:r>
      <w:r w:rsidRPr="003A43DF">
        <w:rPr>
          <w:spacing w:val="-4"/>
        </w:rPr>
        <w:t xml:space="preserve"> </w:t>
      </w:r>
      <w:r w:rsidRPr="003A43DF">
        <w:t>che</w:t>
      </w:r>
      <w:r w:rsidRPr="003A43DF">
        <w:rPr>
          <w:spacing w:val="-1"/>
        </w:rPr>
        <w:t xml:space="preserve"> </w:t>
      </w:r>
      <w:r w:rsidRPr="003A43DF">
        <w:t>verranno</w:t>
      </w:r>
      <w:r w:rsidRPr="003A43DF">
        <w:rPr>
          <w:spacing w:val="-3"/>
        </w:rPr>
        <w:t xml:space="preserve"> </w:t>
      </w:r>
      <w:r w:rsidRPr="003A43DF">
        <w:t>emanate</w:t>
      </w:r>
      <w:r w:rsidRPr="003A43DF">
        <w:rPr>
          <w:spacing w:val="-3"/>
        </w:rPr>
        <w:t xml:space="preserve"> </w:t>
      </w:r>
      <w:r w:rsidRPr="003A43DF">
        <w:t>nel</w:t>
      </w:r>
      <w:r w:rsidRPr="003A43DF">
        <w:rPr>
          <w:spacing w:val="-4"/>
        </w:rPr>
        <w:t xml:space="preserve"> </w:t>
      </w:r>
      <w:r w:rsidRPr="003A43DF">
        <w:t>corso</w:t>
      </w:r>
      <w:r w:rsidRPr="003A43DF">
        <w:rPr>
          <w:spacing w:val="-5"/>
        </w:rPr>
        <w:t xml:space="preserve"> </w:t>
      </w:r>
      <w:r w:rsidRPr="003A43DF">
        <w:t>dell’appalto</w:t>
      </w:r>
      <w:r w:rsidRPr="003A43DF">
        <w:rPr>
          <w:spacing w:val="-3"/>
        </w:rPr>
        <w:t xml:space="preserve"> </w:t>
      </w:r>
      <w:r w:rsidRPr="003A43DF">
        <w:t>e</w:t>
      </w:r>
      <w:r w:rsidRPr="003A43DF">
        <w:rPr>
          <w:spacing w:val="-6"/>
        </w:rPr>
        <w:t xml:space="preserve"> </w:t>
      </w:r>
      <w:r w:rsidRPr="003A43DF">
        <w:t>che</w:t>
      </w:r>
      <w:r w:rsidRPr="003A43DF">
        <w:rPr>
          <w:spacing w:val="-3"/>
        </w:rPr>
        <w:t xml:space="preserve"> </w:t>
      </w:r>
      <w:r w:rsidRPr="003A43DF">
        <w:t>qui</w:t>
      </w:r>
      <w:r w:rsidRPr="003A43DF">
        <w:rPr>
          <w:spacing w:val="-7"/>
        </w:rPr>
        <w:t xml:space="preserve"> </w:t>
      </w:r>
      <w:r w:rsidRPr="003A43DF">
        <w:t>non</w:t>
      </w:r>
      <w:r w:rsidRPr="003A43DF">
        <w:rPr>
          <w:spacing w:val="-7"/>
        </w:rPr>
        <w:t xml:space="preserve"> </w:t>
      </w:r>
      <w:r w:rsidRPr="003A43DF">
        <w:t>sono</w:t>
      </w:r>
      <w:r w:rsidRPr="003A43DF">
        <w:rPr>
          <w:spacing w:val="-5"/>
        </w:rPr>
        <w:t xml:space="preserve"> </w:t>
      </w:r>
      <w:r w:rsidRPr="003A43DF">
        <w:t>elencate.</w:t>
      </w:r>
    </w:p>
    <w:p w:rsidR="0058084D" w:rsidRPr="003A43DF" w:rsidRDefault="00042A1B">
      <w:pPr>
        <w:spacing w:before="3" w:line="228" w:lineRule="exact"/>
        <w:ind w:left="275"/>
        <w:jc w:val="both"/>
        <w:rPr>
          <w:b/>
        </w:rPr>
      </w:pPr>
      <w:r w:rsidRPr="003A43DF">
        <w:rPr>
          <w:b/>
          <w:u w:val="single"/>
        </w:rPr>
        <w:t>Oneri</w:t>
      </w:r>
      <w:r w:rsidRPr="003A43DF">
        <w:rPr>
          <w:b/>
          <w:spacing w:val="-7"/>
          <w:u w:val="single"/>
        </w:rPr>
        <w:t xml:space="preserve"> </w:t>
      </w:r>
      <w:r w:rsidRPr="003A43DF">
        <w:rPr>
          <w:b/>
          <w:u w:val="single"/>
        </w:rPr>
        <w:t>diversi</w:t>
      </w:r>
      <w:r w:rsidRPr="003A43DF">
        <w:rPr>
          <w:b/>
          <w:spacing w:val="-4"/>
          <w:u w:val="single"/>
        </w:rPr>
        <w:t xml:space="preserve"> </w:t>
      </w:r>
      <w:r w:rsidRPr="003A43DF">
        <w:rPr>
          <w:b/>
          <w:u w:val="single"/>
        </w:rPr>
        <w:t>a</w:t>
      </w:r>
      <w:r w:rsidRPr="003A43DF">
        <w:rPr>
          <w:b/>
          <w:spacing w:val="-8"/>
          <w:u w:val="single"/>
        </w:rPr>
        <w:t xml:space="preserve"> </w:t>
      </w:r>
      <w:r w:rsidRPr="003A43DF">
        <w:rPr>
          <w:b/>
          <w:u w:val="single"/>
        </w:rPr>
        <w:t>carico</w:t>
      </w:r>
      <w:r w:rsidRPr="003A43DF">
        <w:rPr>
          <w:b/>
          <w:spacing w:val="-5"/>
          <w:u w:val="single"/>
        </w:rPr>
        <w:t xml:space="preserve"> </w:t>
      </w:r>
      <w:r w:rsidRPr="003A43DF">
        <w:rPr>
          <w:b/>
          <w:u w:val="single"/>
        </w:rPr>
        <w:t>dell’appaltatore</w:t>
      </w:r>
    </w:p>
    <w:p w:rsidR="0058084D" w:rsidRPr="003A43DF" w:rsidRDefault="00042A1B">
      <w:pPr>
        <w:pStyle w:val="Corpotesto"/>
        <w:ind w:right="304"/>
        <w:rPr>
          <w:sz w:val="22"/>
          <w:szCs w:val="22"/>
        </w:rPr>
      </w:pPr>
      <w:r w:rsidRPr="003A43DF">
        <w:rPr>
          <w:sz w:val="22"/>
          <w:szCs w:val="22"/>
        </w:rPr>
        <w:t>In aggiunta ai servizi e oneri precedentemente indicati saranno a carico dell’appaltatore e quindi compresi nel prezzo</w:t>
      </w:r>
      <w:r w:rsidRPr="003A43DF">
        <w:rPr>
          <w:spacing w:val="1"/>
          <w:sz w:val="22"/>
          <w:szCs w:val="22"/>
        </w:rPr>
        <w:t xml:space="preserve"> </w:t>
      </w:r>
      <w:r w:rsidRPr="003A43DF">
        <w:rPr>
          <w:sz w:val="22"/>
          <w:szCs w:val="22"/>
        </w:rPr>
        <w:t>d’appalto i servizi derivanti dal lavoro di collaborazione nella vigilanza per il rispetto delle disposizioni amministrative</w:t>
      </w:r>
      <w:r w:rsidRPr="003A43DF">
        <w:rPr>
          <w:spacing w:val="1"/>
          <w:sz w:val="22"/>
          <w:szCs w:val="22"/>
        </w:rPr>
        <w:t xml:space="preserve"> </w:t>
      </w:r>
      <w:r w:rsidRPr="003A43DF">
        <w:rPr>
          <w:sz w:val="22"/>
          <w:szCs w:val="22"/>
        </w:rPr>
        <w:t>come</w:t>
      </w:r>
      <w:r w:rsidRPr="003A43DF">
        <w:rPr>
          <w:spacing w:val="-1"/>
          <w:sz w:val="22"/>
          <w:szCs w:val="22"/>
        </w:rPr>
        <w:t xml:space="preserve"> </w:t>
      </w:r>
      <w:r w:rsidRPr="003A43DF">
        <w:rPr>
          <w:sz w:val="22"/>
          <w:szCs w:val="22"/>
        </w:rPr>
        <w:t>segue:</w:t>
      </w:r>
    </w:p>
    <w:p w:rsidR="0058084D" w:rsidRPr="003A43DF" w:rsidRDefault="00042A1B">
      <w:pPr>
        <w:pStyle w:val="Paragrafoelenco"/>
        <w:numPr>
          <w:ilvl w:val="0"/>
          <w:numId w:val="13"/>
        </w:numPr>
        <w:tabs>
          <w:tab w:val="left" w:pos="559"/>
        </w:tabs>
        <w:spacing w:before="3"/>
        <w:ind w:right="301"/>
      </w:pPr>
      <w:r w:rsidRPr="003A43DF">
        <w:t>la</w:t>
      </w:r>
      <w:r w:rsidRPr="003A43DF">
        <w:rPr>
          <w:spacing w:val="8"/>
        </w:rPr>
        <w:t xml:space="preserve"> </w:t>
      </w:r>
      <w:r w:rsidRPr="003A43DF">
        <w:t>segnalazione</w:t>
      </w:r>
      <w:r w:rsidRPr="003A43DF">
        <w:rPr>
          <w:spacing w:val="9"/>
        </w:rPr>
        <w:t xml:space="preserve"> </w:t>
      </w:r>
      <w:r w:rsidRPr="003A43DF">
        <w:t>scritta</w:t>
      </w:r>
      <w:r w:rsidRPr="003A43DF">
        <w:rPr>
          <w:spacing w:val="8"/>
        </w:rPr>
        <w:t xml:space="preserve"> </w:t>
      </w:r>
      <w:r w:rsidR="00633A4D" w:rsidRPr="003A43DF">
        <w:t>all’Ufficio preposto</w:t>
      </w:r>
      <w:r w:rsidRPr="003A43DF">
        <w:rPr>
          <w:spacing w:val="8"/>
        </w:rPr>
        <w:t xml:space="preserve"> </w:t>
      </w:r>
      <w:r w:rsidRPr="003A43DF">
        <w:t>di</w:t>
      </w:r>
      <w:r w:rsidRPr="003A43DF">
        <w:rPr>
          <w:spacing w:val="9"/>
        </w:rPr>
        <w:t xml:space="preserve"> </w:t>
      </w:r>
      <w:r w:rsidRPr="003A43DF">
        <w:t>danni</w:t>
      </w:r>
      <w:r w:rsidRPr="003A43DF">
        <w:rPr>
          <w:spacing w:val="8"/>
        </w:rPr>
        <w:t xml:space="preserve"> </w:t>
      </w:r>
      <w:r w:rsidRPr="003A43DF">
        <w:t>o</w:t>
      </w:r>
      <w:r w:rsidRPr="003A43DF">
        <w:rPr>
          <w:spacing w:val="10"/>
        </w:rPr>
        <w:t xml:space="preserve"> </w:t>
      </w:r>
      <w:r w:rsidRPr="003A43DF">
        <w:t>problemi</w:t>
      </w:r>
      <w:r w:rsidRPr="003A43DF">
        <w:rPr>
          <w:spacing w:val="8"/>
        </w:rPr>
        <w:t xml:space="preserve"> </w:t>
      </w:r>
      <w:r w:rsidRPr="003A43DF">
        <w:t>che</w:t>
      </w:r>
      <w:r w:rsidRPr="003A43DF">
        <w:rPr>
          <w:spacing w:val="9"/>
        </w:rPr>
        <w:t xml:space="preserve"> </w:t>
      </w:r>
      <w:r w:rsidRPr="003A43DF">
        <w:t>riguardano</w:t>
      </w:r>
      <w:r w:rsidRPr="003A43DF">
        <w:rPr>
          <w:spacing w:val="12"/>
        </w:rPr>
        <w:t xml:space="preserve"> </w:t>
      </w:r>
      <w:r w:rsidRPr="003A43DF">
        <w:t>gli</w:t>
      </w:r>
      <w:r w:rsidRPr="003A43DF">
        <w:rPr>
          <w:spacing w:val="9"/>
        </w:rPr>
        <w:t xml:space="preserve"> </w:t>
      </w:r>
      <w:r w:rsidRPr="003A43DF">
        <w:t>immobili</w:t>
      </w:r>
      <w:r w:rsidRPr="003A43DF">
        <w:rPr>
          <w:spacing w:val="8"/>
        </w:rPr>
        <w:t xml:space="preserve"> </w:t>
      </w:r>
      <w:r w:rsidRPr="003A43DF">
        <w:t>dei</w:t>
      </w:r>
      <w:r w:rsidRPr="003A43DF">
        <w:rPr>
          <w:spacing w:val="9"/>
        </w:rPr>
        <w:t xml:space="preserve"> </w:t>
      </w:r>
      <w:r w:rsidRPr="003A43DF">
        <w:t>cimiteri,</w:t>
      </w:r>
      <w:r w:rsidRPr="003A43DF">
        <w:rPr>
          <w:spacing w:val="1"/>
        </w:rPr>
        <w:t xml:space="preserve"> </w:t>
      </w:r>
      <w:r w:rsidRPr="003A43DF">
        <w:t>le piante e tutto il patrimonio cimiteriale. Nel caso di atti vandalici la ditta dovrà comunicarne tempestivamente al</w:t>
      </w:r>
      <w:r w:rsidRPr="003A43DF">
        <w:rPr>
          <w:spacing w:val="1"/>
        </w:rPr>
        <w:t xml:space="preserve"> </w:t>
      </w:r>
      <w:r w:rsidRPr="003A43DF">
        <w:t>Comune</w:t>
      </w:r>
      <w:r w:rsidRPr="003A43DF">
        <w:rPr>
          <w:spacing w:val="-1"/>
        </w:rPr>
        <w:t xml:space="preserve"> </w:t>
      </w:r>
      <w:r w:rsidRPr="003A43DF">
        <w:t>la segnalazione.</w:t>
      </w:r>
    </w:p>
    <w:p w:rsidR="0058084D" w:rsidRPr="003A43DF" w:rsidRDefault="00042A1B">
      <w:pPr>
        <w:pStyle w:val="Paragrafoelenco"/>
        <w:numPr>
          <w:ilvl w:val="0"/>
          <w:numId w:val="13"/>
        </w:numPr>
        <w:tabs>
          <w:tab w:val="left" w:pos="559"/>
        </w:tabs>
        <w:spacing w:before="1" w:line="245" w:lineRule="exact"/>
      </w:pPr>
      <w:r w:rsidRPr="003A43DF">
        <w:rPr>
          <w:u w:val="single"/>
        </w:rPr>
        <w:t>Il</w:t>
      </w:r>
      <w:r w:rsidRPr="003A43DF">
        <w:rPr>
          <w:spacing w:val="-4"/>
          <w:u w:val="single"/>
        </w:rPr>
        <w:t xml:space="preserve"> </w:t>
      </w:r>
      <w:r w:rsidRPr="003A43DF">
        <w:rPr>
          <w:u w:val="single"/>
        </w:rPr>
        <w:t>programma</w:t>
      </w:r>
      <w:r w:rsidRPr="003A43DF">
        <w:rPr>
          <w:spacing w:val="-4"/>
          <w:u w:val="single"/>
        </w:rPr>
        <w:t xml:space="preserve"> </w:t>
      </w:r>
      <w:r w:rsidRPr="003A43DF">
        <w:rPr>
          <w:u w:val="single"/>
        </w:rPr>
        <w:t>di</w:t>
      </w:r>
      <w:r w:rsidRPr="003A43DF">
        <w:rPr>
          <w:spacing w:val="-3"/>
          <w:u w:val="single"/>
        </w:rPr>
        <w:t xml:space="preserve"> </w:t>
      </w:r>
      <w:r w:rsidRPr="003A43DF">
        <w:rPr>
          <w:u w:val="single"/>
        </w:rPr>
        <w:t>manutenzione</w:t>
      </w:r>
      <w:r w:rsidRPr="003A43DF">
        <w:rPr>
          <w:spacing w:val="-6"/>
          <w:u w:val="single"/>
        </w:rPr>
        <w:t xml:space="preserve"> </w:t>
      </w:r>
      <w:r w:rsidRPr="003A43DF">
        <w:rPr>
          <w:u w:val="single"/>
        </w:rPr>
        <w:t>da</w:t>
      </w:r>
      <w:r w:rsidRPr="003A43DF">
        <w:rPr>
          <w:spacing w:val="-6"/>
          <w:u w:val="single"/>
        </w:rPr>
        <w:t xml:space="preserve"> </w:t>
      </w:r>
      <w:r w:rsidRPr="003A43DF">
        <w:rPr>
          <w:u w:val="single"/>
        </w:rPr>
        <w:t>presentare</w:t>
      </w:r>
      <w:r w:rsidRPr="003A43DF">
        <w:rPr>
          <w:spacing w:val="-3"/>
          <w:u w:val="single"/>
        </w:rPr>
        <w:t xml:space="preserve"> </w:t>
      </w:r>
      <w:r w:rsidRPr="003A43DF">
        <w:rPr>
          <w:u w:val="single"/>
        </w:rPr>
        <w:t>entro</w:t>
      </w:r>
      <w:r w:rsidRPr="003A43DF">
        <w:rPr>
          <w:spacing w:val="-5"/>
          <w:u w:val="single"/>
        </w:rPr>
        <w:t xml:space="preserve"> </w:t>
      </w:r>
      <w:r w:rsidRPr="003A43DF">
        <w:rPr>
          <w:u w:val="single"/>
        </w:rPr>
        <w:t>15</w:t>
      </w:r>
      <w:r w:rsidRPr="003A43DF">
        <w:rPr>
          <w:spacing w:val="-4"/>
          <w:u w:val="single"/>
        </w:rPr>
        <w:t xml:space="preserve"> </w:t>
      </w:r>
      <w:r w:rsidRPr="003A43DF">
        <w:rPr>
          <w:u w:val="single"/>
        </w:rPr>
        <w:t>giorni</w:t>
      </w:r>
      <w:r w:rsidRPr="003A43DF">
        <w:rPr>
          <w:spacing w:val="-4"/>
          <w:u w:val="single"/>
        </w:rPr>
        <w:t xml:space="preserve"> </w:t>
      </w:r>
      <w:r w:rsidRPr="003A43DF">
        <w:rPr>
          <w:u w:val="single"/>
        </w:rPr>
        <w:t>dalla</w:t>
      </w:r>
      <w:r w:rsidRPr="003A43DF">
        <w:rPr>
          <w:spacing w:val="-6"/>
          <w:u w:val="single"/>
        </w:rPr>
        <w:t xml:space="preserve"> </w:t>
      </w:r>
      <w:r w:rsidRPr="003A43DF">
        <w:rPr>
          <w:u w:val="single"/>
        </w:rPr>
        <w:t>presa</w:t>
      </w:r>
      <w:r w:rsidRPr="003A43DF">
        <w:rPr>
          <w:spacing w:val="-3"/>
          <w:u w:val="single"/>
        </w:rPr>
        <w:t xml:space="preserve"> </w:t>
      </w:r>
      <w:r w:rsidRPr="003A43DF">
        <w:rPr>
          <w:u w:val="single"/>
        </w:rPr>
        <w:t>in</w:t>
      </w:r>
      <w:r w:rsidRPr="003A43DF">
        <w:rPr>
          <w:spacing w:val="-8"/>
          <w:u w:val="single"/>
        </w:rPr>
        <w:t xml:space="preserve"> </w:t>
      </w:r>
      <w:r w:rsidRPr="003A43DF">
        <w:rPr>
          <w:u w:val="single"/>
        </w:rPr>
        <w:t>servizio;</w:t>
      </w:r>
    </w:p>
    <w:p w:rsidR="0058084D" w:rsidRPr="003A43DF" w:rsidRDefault="00042A1B">
      <w:pPr>
        <w:pStyle w:val="Paragrafoelenco"/>
        <w:numPr>
          <w:ilvl w:val="0"/>
          <w:numId w:val="13"/>
        </w:numPr>
        <w:tabs>
          <w:tab w:val="left" w:pos="559"/>
        </w:tabs>
        <w:spacing w:before="2" w:line="237" w:lineRule="auto"/>
        <w:ind w:right="301"/>
      </w:pPr>
      <w:r w:rsidRPr="003A43DF">
        <w:t>il servizio di custodia nel lavoro di sorveglianza e segnalazione degli abusi e inosservanze al Regolamento di Polizia</w:t>
      </w:r>
      <w:r w:rsidRPr="003A43DF">
        <w:rPr>
          <w:spacing w:val="-47"/>
        </w:rPr>
        <w:t xml:space="preserve"> </w:t>
      </w:r>
      <w:r w:rsidRPr="003A43DF">
        <w:t>Mortuaria</w:t>
      </w:r>
      <w:r w:rsidRPr="003A43DF">
        <w:rPr>
          <w:spacing w:val="-1"/>
        </w:rPr>
        <w:t xml:space="preserve"> </w:t>
      </w:r>
      <w:r w:rsidRPr="003A43DF">
        <w:t>vigente,</w:t>
      </w:r>
      <w:r w:rsidRPr="003A43DF">
        <w:rPr>
          <w:spacing w:val="3"/>
        </w:rPr>
        <w:t xml:space="preserve"> </w:t>
      </w:r>
      <w:r w:rsidRPr="003A43DF">
        <w:t>da parte degli</w:t>
      </w:r>
      <w:r w:rsidRPr="003A43DF">
        <w:rPr>
          <w:spacing w:val="1"/>
        </w:rPr>
        <w:t xml:space="preserve"> </w:t>
      </w:r>
      <w:r w:rsidRPr="003A43DF">
        <w:t>utenti.</w:t>
      </w:r>
    </w:p>
    <w:p w:rsidR="0058084D" w:rsidRPr="003A43DF" w:rsidRDefault="00042A1B">
      <w:pPr>
        <w:pStyle w:val="Paragrafoelenco"/>
        <w:numPr>
          <w:ilvl w:val="0"/>
          <w:numId w:val="13"/>
        </w:numPr>
        <w:tabs>
          <w:tab w:val="left" w:pos="559"/>
        </w:tabs>
        <w:spacing w:before="3" w:line="245" w:lineRule="exact"/>
      </w:pPr>
      <w:r w:rsidRPr="003A43DF">
        <w:t>la</w:t>
      </w:r>
      <w:r w:rsidRPr="003A43DF">
        <w:rPr>
          <w:spacing w:val="-8"/>
        </w:rPr>
        <w:t xml:space="preserve"> </w:t>
      </w:r>
      <w:r w:rsidRPr="003A43DF">
        <w:t>segnalazione</w:t>
      </w:r>
      <w:r w:rsidRPr="003A43DF">
        <w:rPr>
          <w:spacing w:val="-3"/>
        </w:rPr>
        <w:t xml:space="preserve"> </w:t>
      </w:r>
      <w:r w:rsidRPr="003A43DF">
        <w:t>di</w:t>
      </w:r>
      <w:r w:rsidRPr="003A43DF">
        <w:rPr>
          <w:spacing w:val="-7"/>
        </w:rPr>
        <w:t xml:space="preserve"> </w:t>
      </w:r>
      <w:r w:rsidRPr="003A43DF">
        <w:t>tutte</w:t>
      </w:r>
      <w:r w:rsidRPr="003A43DF">
        <w:rPr>
          <w:spacing w:val="-5"/>
        </w:rPr>
        <w:t xml:space="preserve"> </w:t>
      </w:r>
      <w:r w:rsidRPr="003A43DF">
        <w:t>le</w:t>
      </w:r>
      <w:r w:rsidRPr="003A43DF">
        <w:rPr>
          <w:spacing w:val="-4"/>
        </w:rPr>
        <w:t xml:space="preserve"> </w:t>
      </w:r>
      <w:r w:rsidRPr="003A43DF">
        <w:t>necessità</w:t>
      </w:r>
      <w:r w:rsidRPr="003A43DF">
        <w:rPr>
          <w:spacing w:val="-5"/>
        </w:rPr>
        <w:t xml:space="preserve"> </w:t>
      </w:r>
      <w:r w:rsidRPr="003A43DF">
        <w:t>di</w:t>
      </w:r>
      <w:r w:rsidRPr="003A43DF">
        <w:rPr>
          <w:spacing w:val="-6"/>
        </w:rPr>
        <w:t xml:space="preserve"> </w:t>
      </w:r>
      <w:r w:rsidRPr="003A43DF">
        <w:t>carattere</w:t>
      </w:r>
      <w:r w:rsidRPr="003A43DF">
        <w:rPr>
          <w:spacing w:val="-4"/>
        </w:rPr>
        <w:t xml:space="preserve"> </w:t>
      </w:r>
      <w:r w:rsidRPr="003A43DF">
        <w:t>sanitario</w:t>
      </w:r>
      <w:r w:rsidRPr="003A43DF">
        <w:rPr>
          <w:spacing w:val="-2"/>
        </w:rPr>
        <w:t xml:space="preserve"> </w:t>
      </w:r>
      <w:r w:rsidRPr="003A43DF">
        <w:t>da</w:t>
      </w:r>
      <w:r w:rsidRPr="003A43DF">
        <w:rPr>
          <w:spacing w:val="-8"/>
        </w:rPr>
        <w:t xml:space="preserve"> </w:t>
      </w:r>
      <w:r w:rsidRPr="003A43DF">
        <w:t>comunicarsi</w:t>
      </w:r>
      <w:r w:rsidRPr="003A43DF">
        <w:rPr>
          <w:spacing w:val="-3"/>
        </w:rPr>
        <w:t xml:space="preserve"> </w:t>
      </w:r>
      <w:r w:rsidR="00633A4D" w:rsidRPr="003A43DF">
        <w:t>all’Autorità competente.</w:t>
      </w:r>
      <w:r w:rsidRPr="003A43DF">
        <w:t>.</w:t>
      </w:r>
    </w:p>
    <w:p w:rsidR="0058084D" w:rsidRPr="003A43DF" w:rsidRDefault="00042A1B">
      <w:pPr>
        <w:pStyle w:val="Paragrafoelenco"/>
        <w:numPr>
          <w:ilvl w:val="0"/>
          <w:numId w:val="13"/>
        </w:numPr>
        <w:tabs>
          <w:tab w:val="left" w:pos="559"/>
        </w:tabs>
        <w:ind w:right="291"/>
      </w:pPr>
      <w:r w:rsidRPr="003A43DF">
        <w:t>Le spese e gli oneri attinenti l’assunzione, la formazione e l’amministrazione del personale necessario al servizio;</w:t>
      </w:r>
      <w:r w:rsidRPr="003A43DF">
        <w:rPr>
          <w:spacing w:val="1"/>
        </w:rPr>
        <w:t xml:space="preserve"> </w:t>
      </w:r>
      <w:r w:rsidRPr="003A43DF">
        <w:t>l’osservanza</w:t>
      </w:r>
      <w:r w:rsidRPr="003A43DF">
        <w:rPr>
          <w:spacing w:val="1"/>
        </w:rPr>
        <w:t xml:space="preserve"> </w:t>
      </w:r>
      <w:r w:rsidRPr="003A43DF">
        <w:t>delle norme derivanti dalle leggi vigenti,</w:t>
      </w:r>
      <w:r w:rsidRPr="003A43DF">
        <w:rPr>
          <w:spacing w:val="1"/>
        </w:rPr>
        <w:t xml:space="preserve"> </w:t>
      </w:r>
      <w:r w:rsidRPr="003A43DF">
        <w:t>normative</w:t>
      </w:r>
      <w:r w:rsidRPr="003A43DF">
        <w:rPr>
          <w:spacing w:val="1"/>
        </w:rPr>
        <w:t xml:space="preserve"> </w:t>
      </w:r>
      <w:r w:rsidRPr="003A43DF">
        <w:t>e contratti collettivi di lavoro</w:t>
      </w:r>
      <w:r w:rsidRPr="003A43DF">
        <w:rPr>
          <w:spacing w:val="1"/>
        </w:rPr>
        <w:t xml:space="preserve"> </w:t>
      </w:r>
      <w:r w:rsidRPr="003A43DF">
        <w:t>in</w:t>
      </w:r>
      <w:r w:rsidRPr="003A43DF">
        <w:rPr>
          <w:spacing w:val="1"/>
        </w:rPr>
        <w:t xml:space="preserve"> </w:t>
      </w:r>
      <w:r w:rsidRPr="003A43DF">
        <w:t>materia di</w:t>
      </w:r>
      <w:r w:rsidRPr="003A43DF">
        <w:rPr>
          <w:spacing w:val="1"/>
        </w:rPr>
        <w:t xml:space="preserve"> </w:t>
      </w:r>
      <w:r w:rsidRPr="003A43DF">
        <w:t>assicurazioni</w:t>
      </w:r>
      <w:r w:rsidRPr="003A43DF">
        <w:rPr>
          <w:spacing w:val="1"/>
        </w:rPr>
        <w:t xml:space="preserve"> </w:t>
      </w:r>
      <w:r w:rsidRPr="003A43DF">
        <w:t>sociali</w:t>
      </w:r>
      <w:r w:rsidRPr="003A43DF">
        <w:rPr>
          <w:spacing w:val="1"/>
        </w:rPr>
        <w:t xml:space="preserve"> </w:t>
      </w:r>
      <w:r w:rsidRPr="003A43DF">
        <w:t>obbligatorie,</w:t>
      </w:r>
      <w:r w:rsidRPr="003A43DF">
        <w:rPr>
          <w:spacing w:val="1"/>
        </w:rPr>
        <w:t xml:space="preserve"> </w:t>
      </w:r>
      <w:r w:rsidRPr="003A43DF">
        <w:t>prevenzione</w:t>
      </w:r>
      <w:r w:rsidRPr="003A43DF">
        <w:rPr>
          <w:spacing w:val="1"/>
        </w:rPr>
        <w:t xml:space="preserve"> </w:t>
      </w:r>
      <w:r w:rsidRPr="003A43DF">
        <w:t>infortuni</w:t>
      </w:r>
      <w:r w:rsidRPr="003A43DF">
        <w:rPr>
          <w:spacing w:val="1"/>
        </w:rPr>
        <w:t xml:space="preserve"> </w:t>
      </w:r>
      <w:r w:rsidRPr="003A43DF">
        <w:t>sul</w:t>
      </w:r>
      <w:r w:rsidRPr="003A43DF">
        <w:rPr>
          <w:spacing w:val="1"/>
        </w:rPr>
        <w:t xml:space="preserve"> </w:t>
      </w:r>
      <w:r w:rsidRPr="003A43DF">
        <w:t>lavoro,</w:t>
      </w:r>
      <w:r w:rsidRPr="003A43DF">
        <w:rPr>
          <w:spacing w:val="1"/>
        </w:rPr>
        <w:t xml:space="preserve"> </w:t>
      </w:r>
      <w:r w:rsidRPr="003A43DF">
        <w:t>disoccupazione</w:t>
      </w:r>
      <w:r w:rsidRPr="003A43DF">
        <w:rPr>
          <w:spacing w:val="1"/>
        </w:rPr>
        <w:t xml:space="preserve"> </w:t>
      </w:r>
      <w:r w:rsidRPr="003A43DF">
        <w:t>involontaria,</w:t>
      </w:r>
      <w:r w:rsidRPr="003A43DF">
        <w:rPr>
          <w:spacing w:val="1"/>
        </w:rPr>
        <w:t xml:space="preserve"> </w:t>
      </w:r>
      <w:r w:rsidRPr="003A43DF">
        <w:t>invalidità</w:t>
      </w:r>
      <w:r w:rsidRPr="003A43DF">
        <w:rPr>
          <w:spacing w:val="1"/>
        </w:rPr>
        <w:t xml:space="preserve"> </w:t>
      </w:r>
      <w:r w:rsidRPr="003A43DF">
        <w:t>e</w:t>
      </w:r>
      <w:r w:rsidRPr="003A43DF">
        <w:rPr>
          <w:spacing w:val="1"/>
        </w:rPr>
        <w:t xml:space="preserve"> </w:t>
      </w:r>
      <w:r w:rsidRPr="003A43DF">
        <w:t>vecchiaia,</w:t>
      </w:r>
      <w:r w:rsidRPr="003A43DF">
        <w:rPr>
          <w:spacing w:val="4"/>
        </w:rPr>
        <w:t xml:space="preserve"> </w:t>
      </w:r>
      <w:r w:rsidRPr="003A43DF">
        <w:t>adempimenti</w:t>
      </w:r>
      <w:r w:rsidRPr="003A43DF">
        <w:rPr>
          <w:spacing w:val="1"/>
        </w:rPr>
        <w:t xml:space="preserve"> </w:t>
      </w:r>
      <w:r w:rsidRPr="003A43DF">
        <w:t>in</w:t>
      </w:r>
      <w:r w:rsidRPr="003A43DF">
        <w:rPr>
          <w:spacing w:val="3"/>
        </w:rPr>
        <w:t xml:space="preserve"> </w:t>
      </w:r>
      <w:r w:rsidRPr="003A43DF">
        <w:t>materia di</w:t>
      </w:r>
      <w:r w:rsidRPr="003A43DF">
        <w:rPr>
          <w:spacing w:val="1"/>
        </w:rPr>
        <w:t xml:space="preserve"> </w:t>
      </w:r>
      <w:r w:rsidRPr="003A43DF">
        <w:t>sicurezza</w:t>
      </w:r>
      <w:r w:rsidRPr="003A43DF">
        <w:rPr>
          <w:spacing w:val="2"/>
        </w:rPr>
        <w:t xml:space="preserve"> </w:t>
      </w:r>
      <w:r w:rsidRPr="003A43DF">
        <w:t>nei</w:t>
      </w:r>
      <w:r w:rsidRPr="003A43DF">
        <w:rPr>
          <w:spacing w:val="3"/>
        </w:rPr>
        <w:t xml:space="preserve"> </w:t>
      </w:r>
      <w:r w:rsidRPr="003A43DF">
        <w:t>luoghi</w:t>
      </w:r>
      <w:r w:rsidRPr="003A43DF">
        <w:rPr>
          <w:spacing w:val="3"/>
        </w:rPr>
        <w:t xml:space="preserve"> </w:t>
      </w:r>
      <w:r w:rsidRPr="003A43DF">
        <w:t>del</w:t>
      </w:r>
      <w:r w:rsidRPr="003A43DF">
        <w:rPr>
          <w:spacing w:val="2"/>
        </w:rPr>
        <w:t xml:space="preserve"> </w:t>
      </w:r>
      <w:r w:rsidRPr="003A43DF">
        <w:t>lavoro</w:t>
      </w:r>
      <w:r w:rsidRPr="003A43DF">
        <w:rPr>
          <w:spacing w:val="4"/>
        </w:rPr>
        <w:t xml:space="preserve"> </w:t>
      </w:r>
      <w:r w:rsidRPr="003A43DF">
        <w:t>ivi</w:t>
      </w:r>
      <w:r w:rsidRPr="003A43DF">
        <w:rPr>
          <w:spacing w:val="2"/>
        </w:rPr>
        <w:t xml:space="preserve"> </w:t>
      </w:r>
      <w:r w:rsidRPr="003A43DF">
        <w:t>compresi</w:t>
      </w:r>
      <w:r w:rsidRPr="003A43DF">
        <w:rPr>
          <w:spacing w:val="5"/>
        </w:rPr>
        <w:t xml:space="preserve"> </w:t>
      </w:r>
      <w:r w:rsidRPr="003A43DF">
        <w:t>i</w:t>
      </w:r>
      <w:r w:rsidRPr="003A43DF">
        <w:rPr>
          <w:spacing w:val="-1"/>
        </w:rPr>
        <w:t xml:space="preserve"> </w:t>
      </w:r>
      <w:r w:rsidRPr="003A43DF">
        <w:t>dispositivi</w:t>
      </w:r>
      <w:r w:rsidRPr="003A43DF">
        <w:rPr>
          <w:spacing w:val="1"/>
        </w:rPr>
        <w:t xml:space="preserve"> </w:t>
      </w:r>
      <w:r w:rsidRPr="003A43DF">
        <w:t>di</w:t>
      </w:r>
      <w:r w:rsidRPr="003A43DF">
        <w:rPr>
          <w:spacing w:val="4"/>
        </w:rPr>
        <w:t xml:space="preserve"> </w:t>
      </w:r>
      <w:r w:rsidRPr="003A43DF">
        <w:t>sicurezza</w:t>
      </w:r>
      <w:r w:rsidRPr="003A43DF">
        <w:rPr>
          <w:spacing w:val="1"/>
        </w:rPr>
        <w:t xml:space="preserve"> </w:t>
      </w:r>
      <w:r w:rsidRPr="003A43DF">
        <w:t>collettivi</w:t>
      </w:r>
      <w:r w:rsidRPr="003A43DF">
        <w:rPr>
          <w:spacing w:val="1"/>
        </w:rPr>
        <w:t xml:space="preserve"> </w:t>
      </w:r>
      <w:r w:rsidRPr="003A43DF">
        <w:t>e</w:t>
      </w:r>
      <w:r w:rsidRPr="003A43DF">
        <w:rPr>
          <w:spacing w:val="-3"/>
        </w:rPr>
        <w:t xml:space="preserve"> </w:t>
      </w:r>
      <w:r w:rsidRPr="003A43DF">
        <w:t>individuale, formazione</w:t>
      </w:r>
      <w:r w:rsidRPr="003A43DF">
        <w:rPr>
          <w:spacing w:val="-4"/>
        </w:rPr>
        <w:t xml:space="preserve"> </w:t>
      </w:r>
      <w:r w:rsidRPr="003A43DF">
        <w:t>e</w:t>
      </w:r>
      <w:r w:rsidRPr="003A43DF">
        <w:rPr>
          <w:spacing w:val="-5"/>
        </w:rPr>
        <w:t xml:space="preserve"> </w:t>
      </w:r>
      <w:r w:rsidRPr="003A43DF">
        <w:t>informazione</w:t>
      </w:r>
      <w:r w:rsidRPr="003A43DF">
        <w:rPr>
          <w:spacing w:val="-2"/>
        </w:rPr>
        <w:t xml:space="preserve"> </w:t>
      </w:r>
      <w:r w:rsidRPr="003A43DF">
        <w:t>per</w:t>
      </w:r>
      <w:r w:rsidRPr="003A43DF">
        <w:rPr>
          <w:spacing w:val="-4"/>
        </w:rPr>
        <w:t xml:space="preserve"> </w:t>
      </w:r>
      <w:r w:rsidRPr="003A43DF">
        <w:t>i</w:t>
      </w:r>
      <w:r w:rsidRPr="003A43DF">
        <w:rPr>
          <w:spacing w:val="-3"/>
        </w:rPr>
        <w:t xml:space="preserve"> </w:t>
      </w:r>
      <w:r w:rsidRPr="003A43DF">
        <w:t>lavoratori</w:t>
      </w:r>
      <w:r w:rsidRPr="003A43DF">
        <w:rPr>
          <w:spacing w:val="-3"/>
        </w:rPr>
        <w:t xml:space="preserve"> </w:t>
      </w:r>
      <w:r w:rsidRPr="003A43DF">
        <w:t>e</w:t>
      </w:r>
      <w:r w:rsidRPr="003A43DF">
        <w:rPr>
          <w:spacing w:val="-4"/>
        </w:rPr>
        <w:t xml:space="preserve"> </w:t>
      </w:r>
      <w:r w:rsidRPr="003A43DF">
        <w:t>ogni</w:t>
      </w:r>
      <w:r w:rsidRPr="003A43DF">
        <w:rPr>
          <w:spacing w:val="-1"/>
        </w:rPr>
        <w:t xml:space="preserve"> </w:t>
      </w:r>
      <w:r w:rsidRPr="003A43DF">
        <w:t>altro</w:t>
      </w:r>
      <w:r w:rsidRPr="003A43DF">
        <w:rPr>
          <w:spacing w:val="-1"/>
        </w:rPr>
        <w:t xml:space="preserve"> </w:t>
      </w:r>
      <w:r w:rsidRPr="003A43DF">
        <w:t>onere</w:t>
      </w:r>
      <w:r w:rsidRPr="003A43DF">
        <w:rPr>
          <w:spacing w:val="-3"/>
        </w:rPr>
        <w:t xml:space="preserve"> </w:t>
      </w:r>
      <w:r w:rsidRPr="003A43DF">
        <w:t>previsto</w:t>
      </w:r>
      <w:r w:rsidRPr="003A43DF">
        <w:rPr>
          <w:spacing w:val="-1"/>
        </w:rPr>
        <w:t xml:space="preserve"> </w:t>
      </w:r>
      <w:r w:rsidRPr="003A43DF">
        <w:t>a</w:t>
      </w:r>
      <w:r w:rsidRPr="003A43DF">
        <w:rPr>
          <w:spacing w:val="-5"/>
        </w:rPr>
        <w:t xml:space="preserve"> </w:t>
      </w:r>
      <w:r w:rsidRPr="003A43DF">
        <w:t>carico</w:t>
      </w:r>
      <w:r w:rsidRPr="003A43DF">
        <w:rPr>
          <w:spacing w:val="-1"/>
        </w:rPr>
        <w:t xml:space="preserve"> </w:t>
      </w:r>
      <w:r w:rsidRPr="003A43DF">
        <w:t>del</w:t>
      </w:r>
      <w:r w:rsidRPr="003A43DF">
        <w:rPr>
          <w:spacing w:val="-6"/>
        </w:rPr>
        <w:t xml:space="preserve"> </w:t>
      </w:r>
      <w:r w:rsidRPr="003A43DF">
        <w:t>datore</w:t>
      </w:r>
      <w:r w:rsidRPr="003A43DF">
        <w:rPr>
          <w:spacing w:val="-4"/>
        </w:rPr>
        <w:t xml:space="preserve"> </w:t>
      </w:r>
      <w:r w:rsidRPr="003A43DF">
        <w:t>di</w:t>
      </w:r>
      <w:r w:rsidRPr="003A43DF">
        <w:rPr>
          <w:spacing w:val="-3"/>
        </w:rPr>
        <w:t xml:space="preserve"> </w:t>
      </w:r>
      <w:r w:rsidRPr="003A43DF">
        <w:t>lavoro.</w:t>
      </w:r>
    </w:p>
    <w:p w:rsidR="0058084D" w:rsidRPr="003A43DF" w:rsidRDefault="00042A1B">
      <w:pPr>
        <w:pStyle w:val="Paragrafoelenco"/>
        <w:numPr>
          <w:ilvl w:val="0"/>
          <w:numId w:val="13"/>
        </w:numPr>
        <w:tabs>
          <w:tab w:val="left" w:pos="559"/>
        </w:tabs>
        <w:spacing w:before="4"/>
        <w:ind w:right="292"/>
      </w:pPr>
      <w:r w:rsidRPr="003A43DF">
        <w:t>Tutte le spese dirette, indirette e oneri relativi a dotazione, gestione, deposito e manutenzione dei macchinari e</w:t>
      </w:r>
      <w:r w:rsidRPr="003A43DF">
        <w:rPr>
          <w:spacing w:val="1"/>
        </w:rPr>
        <w:t xml:space="preserve"> </w:t>
      </w:r>
      <w:r w:rsidRPr="003A43DF">
        <w:t>attrezzature necessarie a svolgere i servizi oggetto del contratto, per beni di consumo e durevoli, e quant’altro</w:t>
      </w:r>
      <w:r w:rsidRPr="003A43DF">
        <w:rPr>
          <w:spacing w:val="1"/>
        </w:rPr>
        <w:t xml:space="preserve"> </w:t>
      </w:r>
      <w:r w:rsidRPr="003A43DF">
        <w:t>necessario per</w:t>
      </w:r>
      <w:r w:rsidRPr="003A43DF">
        <w:rPr>
          <w:spacing w:val="1"/>
        </w:rPr>
        <w:t xml:space="preserve"> </w:t>
      </w:r>
      <w:r w:rsidRPr="003A43DF">
        <w:t>la regolare</w:t>
      </w:r>
      <w:r w:rsidRPr="003A43DF">
        <w:rPr>
          <w:spacing w:val="-1"/>
        </w:rPr>
        <w:t xml:space="preserve"> </w:t>
      </w:r>
      <w:r w:rsidRPr="003A43DF">
        <w:t>esecuzione dei lavori</w:t>
      </w:r>
      <w:r w:rsidRPr="003A43DF">
        <w:rPr>
          <w:spacing w:val="1"/>
        </w:rPr>
        <w:t xml:space="preserve"> </w:t>
      </w:r>
      <w:r w:rsidRPr="003A43DF">
        <w:t>stessi;</w:t>
      </w:r>
    </w:p>
    <w:p w:rsidR="009B2812" w:rsidRPr="003A43DF" w:rsidRDefault="009B2812" w:rsidP="003A43DF">
      <w:pPr>
        <w:pStyle w:val="Paragrafoelenco"/>
        <w:numPr>
          <w:ilvl w:val="1"/>
          <w:numId w:val="13"/>
        </w:numPr>
        <w:tabs>
          <w:tab w:val="left" w:pos="559"/>
        </w:tabs>
        <w:spacing w:before="4"/>
        <w:ind w:right="292"/>
      </w:pPr>
      <w:r w:rsidRPr="003A43DF">
        <w:t xml:space="preserve">In particolare sarà onere dell’Appaltatore dotarsi anche di adeguato numero di </w:t>
      </w:r>
      <w:proofErr w:type="spellStart"/>
      <w:r w:rsidRPr="003A43DF">
        <w:t>alzaferetri</w:t>
      </w:r>
      <w:proofErr w:type="spellEnd"/>
      <w:r w:rsidRPr="003A43DF">
        <w:t xml:space="preserve"> per lo svolgimento dei servizi cimiteriali</w:t>
      </w:r>
      <w:r w:rsidR="00A31D27" w:rsidRPr="003A43DF">
        <w:t>;</w:t>
      </w:r>
    </w:p>
    <w:p w:rsidR="0058084D" w:rsidRPr="003A43DF" w:rsidRDefault="00042A1B">
      <w:pPr>
        <w:pStyle w:val="Paragrafoelenco"/>
        <w:numPr>
          <w:ilvl w:val="0"/>
          <w:numId w:val="13"/>
        </w:numPr>
        <w:tabs>
          <w:tab w:val="left" w:pos="559"/>
        </w:tabs>
        <w:spacing w:line="245" w:lineRule="exact"/>
      </w:pPr>
      <w:r w:rsidRPr="003A43DF">
        <w:t>Tutte</w:t>
      </w:r>
      <w:r w:rsidRPr="003A43DF">
        <w:rPr>
          <w:spacing w:val="-8"/>
        </w:rPr>
        <w:t xml:space="preserve"> </w:t>
      </w:r>
      <w:r w:rsidRPr="003A43DF">
        <w:t>le</w:t>
      </w:r>
      <w:r w:rsidRPr="003A43DF">
        <w:rPr>
          <w:spacing w:val="-6"/>
        </w:rPr>
        <w:t xml:space="preserve"> </w:t>
      </w:r>
      <w:r w:rsidRPr="003A43DF">
        <w:t>spese</w:t>
      </w:r>
      <w:r w:rsidRPr="003A43DF">
        <w:rPr>
          <w:spacing w:val="-4"/>
        </w:rPr>
        <w:t xml:space="preserve"> </w:t>
      </w:r>
      <w:r w:rsidRPr="003A43DF">
        <w:t>inerenti</w:t>
      </w:r>
      <w:r w:rsidRPr="003A43DF">
        <w:rPr>
          <w:spacing w:val="-3"/>
        </w:rPr>
        <w:t xml:space="preserve"> </w:t>
      </w:r>
      <w:r w:rsidRPr="003A43DF">
        <w:t>il</w:t>
      </w:r>
      <w:r w:rsidRPr="003A43DF">
        <w:rPr>
          <w:spacing w:val="-7"/>
        </w:rPr>
        <w:t xml:space="preserve"> </w:t>
      </w:r>
      <w:r w:rsidRPr="003A43DF">
        <w:t>rispetto</w:t>
      </w:r>
      <w:r w:rsidRPr="003A43DF">
        <w:rPr>
          <w:spacing w:val="-5"/>
        </w:rPr>
        <w:t xml:space="preserve"> </w:t>
      </w:r>
      <w:r w:rsidR="00633A4D" w:rsidRPr="003A43DF">
        <w:t>di normativa emergenziale</w:t>
      </w:r>
      <w:r w:rsidRPr="003A43DF">
        <w:t>;</w:t>
      </w:r>
    </w:p>
    <w:p w:rsidR="0058084D" w:rsidRPr="003A43DF" w:rsidRDefault="00042A1B">
      <w:pPr>
        <w:pStyle w:val="Paragrafoelenco"/>
        <w:numPr>
          <w:ilvl w:val="0"/>
          <w:numId w:val="13"/>
        </w:numPr>
        <w:tabs>
          <w:tab w:val="left" w:pos="559"/>
        </w:tabs>
        <w:spacing w:before="2" w:line="237" w:lineRule="auto"/>
        <w:ind w:right="304"/>
      </w:pPr>
      <w:r w:rsidRPr="003A43DF">
        <w:t>Tutte le spese e oneri necessari a garantire l’osservanza in materia di igiene, sicurezza, prevenzione e assicurazione</w:t>
      </w:r>
      <w:r w:rsidRPr="003A43DF">
        <w:rPr>
          <w:spacing w:val="1"/>
        </w:rPr>
        <w:t xml:space="preserve"> </w:t>
      </w:r>
      <w:r w:rsidRPr="003A43DF">
        <w:t>contro</w:t>
      </w:r>
      <w:r w:rsidRPr="003A43DF">
        <w:rPr>
          <w:spacing w:val="-1"/>
        </w:rPr>
        <w:t xml:space="preserve"> </w:t>
      </w:r>
      <w:r w:rsidRPr="003A43DF">
        <w:t>gli</w:t>
      </w:r>
      <w:r w:rsidRPr="003A43DF">
        <w:rPr>
          <w:spacing w:val="-2"/>
        </w:rPr>
        <w:t xml:space="preserve"> </w:t>
      </w:r>
      <w:r w:rsidRPr="003A43DF">
        <w:t>incendi, i</w:t>
      </w:r>
      <w:r w:rsidRPr="003A43DF">
        <w:rPr>
          <w:spacing w:val="-5"/>
        </w:rPr>
        <w:t xml:space="preserve"> </w:t>
      </w:r>
      <w:r w:rsidRPr="003A43DF">
        <w:t>furti, ed</w:t>
      </w:r>
      <w:r w:rsidRPr="003A43DF">
        <w:rPr>
          <w:spacing w:val="-1"/>
        </w:rPr>
        <w:t xml:space="preserve"> </w:t>
      </w:r>
      <w:r w:rsidRPr="003A43DF">
        <w:t>i</w:t>
      </w:r>
      <w:r w:rsidRPr="003A43DF">
        <w:rPr>
          <w:spacing w:val="-1"/>
        </w:rPr>
        <w:t xml:space="preserve"> </w:t>
      </w:r>
      <w:r w:rsidRPr="003A43DF">
        <w:t>danni</w:t>
      </w:r>
      <w:r w:rsidRPr="003A43DF">
        <w:rPr>
          <w:spacing w:val="-2"/>
        </w:rPr>
        <w:t xml:space="preserve"> </w:t>
      </w:r>
      <w:r w:rsidRPr="003A43DF">
        <w:t>alle</w:t>
      </w:r>
      <w:r w:rsidRPr="003A43DF">
        <w:rPr>
          <w:spacing w:val="-1"/>
        </w:rPr>
        <w:t xml:space="preserve"> </w:t>
      </w:r>
      <w:r w:rsidRPr="003A43DF">
        <w:t>cose</w:t>
      </w:r>
      <w:r w:rsidRPr="003A43DF">
        <w:rPr>
          <w:spacing w:val="-2"/>
        </w:rPr>
        <w:t xml:space="preserve"> </w:t>
      </w:r>
      <w:r w:rsidRPr="003A43DF">
        <w:t>e</w:t>
      </w:r>
      <w:r w:rsidRPr="003A43DF">
        <w:rPr>
          <w:spacing w:val="-3"/>
        </w:rPr>
        <w:t xml:space="preserve"> </w:t>
      </w:r>
      <w:r w:rsidRPr="003A43DF">
        <w:t>persone</w:t>
      </w:r>
      <w:r w:rsidRPr="003A43DF">
        <w:rPr>
          <w:spacing w:val="-2"/>
        </w:rPr>
        <w:t xml:space="preserve"> </w:t>
      </w:r>
      <w:r w:rsidRPr="003A43DF">
        <w:t>presenti</w:t>
      </w:r>
      <w:r w:rsidRPr="003A43DF">
        <w:rPr>
          <w:spacing w:val="1"/>
        </w:rPr>
        <w:t xml:space="preserve"> </w:t>
      </w:r>
      <w:r w:rsidRPr="003A43DF">
        <w:t>dentro</w:t>
      </w:r>
      <w:r w:rsidRPr="003A43DF">
        <w:rPr>
          <w:spacing w:val="-1"/>
        </w:rPr>
        <w:t xml:space="preserve"> </w:t>
      </w:r>
      <w:r w:rsidRPr="003A43DF">
        <w:t>la</w:t>
      </w:r>
      <w:r w:rsidRPr="003A43DF">
        <w:rPr>
          <w:spacing w:val="-3"/>
        </w:rPr>
        <w:t xml:space="preserve"> </w:t>
      </w:r>
      <w:r w:rsidRPr="003A43DF">
        <w:t>perimetrazione</w:t>
      </w:r>
      <w:r w:rsidRPr="003A43DF">
        <w:rPr>
          <w:spacing w:val="-4"/>
        </w:rPr>
        <w:t xml:space="preserve"> </w:t>
      </w:r>
      <w:r w:rsidRPr="003A43DF">
        <w:t>cimiteriale;</w:t>
      </w:r>
      <w:r w:rsidR="009C1E5B" w:rsidRPr="003A43DF">
        <w:t xml:space="preserve"> </w:t>
      </w:r>
    </w:p>
    <w:p w:rsidR="0058084D" w:rsidRPr="003A43DF" w:rsidRDefault="00042A1B">
      <w:pPr>
        <w:pStyle w:val="Paragrafoelenco"/>
        <w:numPr>
          <w:ilvl w:val="0"/>
          <w:numId w:val="13"/>
        </w:numPr>
        <w:tabs>
          <w:tab w:val="left" w:pos="559"/>
        </w:tabs>
        <w:spacing w:before="5" w:line="237" w:lineRule="auto"/>
        <w:ind w:right="306"/>
      </w:pPr>
      <w:r w:rsidRPr="003A43DF">
        <w:t>Tutte le spese e oneri derivanti dall’adozione dei precedenti e delle cautele varie per garantire la vita e l’incolumità</w:t>
      </w:r>
      <w:r w:rsidRPr="003A43DF">
        <w:rPr>
          <w:spacing w:val="1"/>
        </w:rPr>
        <w:t xml:space="preserve"> </w:t>
      </w:r>
      <w:r w:rsidRPr="003A43DF">
        <w:t>delle</w:t>
      </w:r>
      <w:r w:rsidRPr="003A43DF">
        <w:rPr>
          <w:spacing w:val="-1"/>
        </w:rPr>
        <w:t xml:space="preserve"> </w:t>
      </w:r>
      <w:r w:rsidRPr="003A43DF">
        <w:t>persone</w:t>
      </w:r>
      <w:r w:rsidRPr="003A43DF">
        <w:rPr>
          <w:spacing w:val="-1"/>
        </w:rPr>
        <w:t xml:space="preserve"> </w:t>
      </w:r>
      <w:r w:rsidRPr="003A43DF">
        <w:t>addette</w:t>
      </w:r>
      <w:r w:rsidRPr="003A43DF">
        <w:rPr>
          <w:spacing w:val="-3"/>
        </w:rPr>
        <w:t xml:space="preserve"> </w:t>
      </w:r>
      <w:r w:rsidRPr="003A43DF">
        <w:t>ai</w:t>
      </w:r>
      <w:r w:rsidRPr="003A43DF">
        <w:rPr>
          <w:spacing w:val="2"/>
        </w:rPr>
        <w:t xml:space="preserve"> </w:t>
      </w:r>
      <w:r w:rsidRPr="003A43DF">
        <w:t>lavori</w:t>
      </w:r>
      <w:r w:rsidRPr="003A43DF">
        <w:rPr>
          <w:spacing w:val="-4"/>
        </w:rPr>
        <w:t xml:space="preserve"> </w:t>
      </w:r>
      <w:r w:rsidRPr="003A43DF">
        <w:t>stessi, nonché</w:t>
      </w:r>
      <w:r w:rsidRPr="003A43DF">
        <w:rPr>
          <w:spacing w:val="-2"/>
        </w:rPr>
        <w:t xml:space="preserve"> </w:t>
      </w:r>
      <w:r w:rsidRPr="003A43DF">
        <w:t>per evitare</w:t>
      </w:r>
      <w:r w:rsidRPr="003A43DF">
        <w:rPr>
          <w:spacing w:val="-1"/>
        </w:rPr>
        <w:t xml:space="preserve"> </w:t>
      </w:r>
      <w:r w:rsidRPr="003A43DF">
        <w:t>danni</w:t>
      </w:r>
      <w:r w:rsidRPr="003A43DF">
        <w:rPr>
          <w:spacing w:val="-1"/>
        </w:rPr>
        <w:t xml:space="preserve"> </w:t>
      </w:r>
      <w:r w:rsidRPr="003A43DF">
        <w:t>ai beni</w:t>
      </w:r>
      <w:r w:rsidRPr="003A43DF">
        <w:rPr>
          <w:spacing w:val="-1"/>
        </w:rPr>
        <w:t xml:space="preserve"> </w:t>
      </w:r>
      <w:r w:rsidRPr="003A43DF">
        <w:t>pubblici</w:t>
      </w:r>
      <w:r w:rsidRPr="003A43DF">
        <w:rPr>
          <w:spacing w:val="-1"/>
        </w:rPr>
        <w:t xml:space="preserve"> </w:t>
      </w:r>
      <w:r w:rsidRPr="003A43DF">
        <w:t>e privati;</w:t>
      </w:r>
    </w:p>
    <w:p w:rsidR="0058084D" w:rsidRPr="003A43DF" w:rsidRDefault="00042A1B">
      <w:pPr>
        <w:pStyle w:val="Paragrafoelenco"/>
        <w:numPr>
          <w:ilvl w:val="0"/>
          <w:numId w:val="13"/>
        </w:numPr>
        <w:tabs>
          <w:tab w:val="left" w:pos="559"/>
        </w:tabs>
        <w:spacing w:before="3"/>
        <w:ind w:right="289"/>
      </w:pPr>
      <w:r w:rsidRPr="003A43DF">
        <w:t>Tutte le spese derivanti dalla rimozione e dal trasporto in discarica, compreso il relativo conferimento del materiale</w:t>
      </w:r>
      <w:r w:rsidRPr="003A43DF">
        <w:rPr>
          <w:spacing w:val="1"/>
        </w:rPr>
        <w:t xml:space="preserve"> </w:t>
      </w:r>
      <w:r w:rsidRPr="003A43DF">
        <w:t>di risulta, quali fiori, foglie, erbe, potature delle piante, calcinacci derivanti dall’apertura dei loculi, inclusi i rifiuti</w:t>
      </w:r>
      <w:r w:rsidRPr="003A43DF">
        <w:rPr>
          <w:spacing w:val="1"/>
        </w:rPr>
        <w:t xml:space="preserve"> </w:t>
      </w:r>
      <w:r w:rsidRPr="003A43DF">
        <w:t>derivanti da esumazioni ed estumulazioni e tutto il materiale dichiarato inutilizzabile. Tutti i rifiuti dovranno essere</w:t>
      </w:r>
      <w:r w:rsidRPr="003A43DF">
        <w:rPr>
          <w:spacing w:val="1"/>
        </w:rPr>
        <w:t xml:space="preserve"> </w:t>
      </w:r>
      <w:r w:rsidRPr="003A43DF">
        <w:t>depositati temporaneamente in appositi raccoglitori; gli idonei raccoglitori dovranno essere forniti a cura e spese</w:t>
      </w:r>
      <w:r w:rsidRPr="003A43DF">
        <w:rPr>
          <w:spacing w:val="1"/>
        </w:rPr>
        <w:t xml:space="preserve"> </w:t>
      </w:r>
      <w:r w:rsidRPr="003A43DF">
        <w:t>dell'appaltatore;</w:t>
      </w:r>
    </w:p>
    <w:p w:rsidR="0058084D" w:rsidRPr="003A43DF" w:rsidRDefault="00042A1B">
      <w:pPr>
        <w:pStyle w:val="Corpotesto"/>
        <w:spacing w:before="4"/>
        <w:ind w:right="299"/>
        <w:rPr>
          <w:sz w:val="22"/>
          <w:szCs w:val="22"/>
        </w:rPr>
      </w:pPr>
      <w:r w:rsidRPr="003A43DF">
        <w:rPr>
          <w:sz w:val="22"/>
          <w:szCs w:val="22"/>
        </w:rPr>
        <w:t>La ditta esecutrice in genere programmerà autonomamente i servizi richiesti nel ri</w:t>
      </w:r>
      <w:r w:rsidR="00A74C70" w:rsidRPr="003A43DF">
        <w:rPr>
          <w:sz w:val="22"/>
          <w:szCs w:val="22"/>
        </w:rPr>
        <w:t xml:space="preserve">spetto del presente Capitolato d’oneri </w:t>
      </w:r>
      <w:r w:rsidRPr="003A43DF">
        <w:rPr>
          <w:sz w:val="22"/>
          <w:szCs w:val="22"/>
        </w:rPr>
        <w:t>garantendo sempre la serietà, la rapidità e l’efficienza dei servizi cimiteriali, impiegando il tempo necessario senza dar</w:t>
      </w:r>
      <w:r w:rsidRPr="003A43DF">
        <w:rPr>
          <w:spacing w:val="1"/>
          <w:sz w:val="22"/>
          <w:szCs w:val="22"/>
        </w:rPr>
        <w:t xml:space="preserve"> </w:t>
      </w:r>
      <w:r w:rsidRPr="003A43DF">
        <w:rPr>
          <w:sz w:val="22"/>
          <w:szCs w:val="22"/>
        </w:rPr>
        <w:t>luogo a rilievi da parte</w:t>
      </w:r>
      <w:r w:rsidRPr="003A43DF">
        <w:rPr>
          <w:spacing w:val="-1"/>
          <w:sz w:val="22"/>
          <w:szCs w:val="22"/>
        </w:rPr>
        <w:t xml:space="preserve"> </w:t>
      </w:r>
      <w:r w:rsidRPr="003A43DF">
        <w:rPr>
          <w:sz w:val="22"/>
          <w:szCs w:val="22"/>
        </w:rPr>
        <w:t>dell’Ufficio</w:t>
      </w:r>
      <w:r w:rsidRPr="003A43DF">
        <w:rPr>
          <w:spacing w:val="1"/>
          <w:sz w:val="22"/>
          <w:szCs w:val="22"/>
        </w:rPr>
        <w:t xml:space="preserve"> </w:t>
      </w:r>
      <w:r w:rsidRPr="003A43DF">
        <w:rPr>
          <w:sz w:val="22"/>
          <w:szCs w:val="22"/>
        </w:rPr>
        <w:t>Tecnico</w:t>
      </w:r>
      <w:r w:rsidR="00A74C70" w:rsidRPr="003A43DF">
        <w:rPr>
          <w:sz w:val="22"/>
          <w:szCs w:val="22"/>
        </w:rPr>
        <w:t xml:space="preserve"> preposto</w:t>
      </w:r>
      <w:r w:rsidRPr="003A43DF">
        <w:rPr>
          <w:sz w:val="22"/>
          <w:szCs w:val="22"/>
        </w:rPr>
        <w:t>.</w:t>
      </w:r>
    </w:p>
    <w:p w:rsidR="0058084D" w:rsidRPr="003A43DF" w:rsidRDefault="00042A1B">
      <w:pPr>
        <w:spacing w:before="4" w:line="242" w:lineRule="auto"/>
        <w:ind w:left="275" w:right="286"/>
        <w:jc w:val="both"/>
        <w:rPr>
          <w:b/>
        </w:rPr>
      </w:pPr>
      <w:r w:rsidRPr="003A43DF">
        <w:t xml:space="preserve">Gli stessi dovranno essere eseguiti usando la massima diligenza e ordine. </w:t>
      </w:r>
      <w:r w:rsidRPr="003A43DF">
        <w:rPr>
          <w:b/>
        </w:rPr>
        <w:t>Qualora fosse richiesta l’effettuazione di</w:t>
      </w:r>
      <w:r w:rsidRPr="003A43DF">
        <w:rPr>
          <w:b/>
          <w:spacing w:val="1"/>
        </w:rPr>
        <w:t xml:space="preserve"> </w:t>
      </w:r>
      <w:r w:rsidRPr="003A43DF">
        <w:rPr>
          <w:b/>
        </w:rPr>
        <w:t>esequie oltre l’orario stabilito per l’apertura o chiusura dei cimiteri, il servizio di seppellimento deve essere</w:t>
      </w:r>
      <w:r w:rsidRPr="003A43DF">
        <w:rPr>
          <w:b/>
          <w:spacing w:val="1"/>
        </w:rPr>
        <w:t xml:space="preserve"> </w:t>
      </w:r>
      <w:r w:rsidRPr="003A43DF">
        <w:rPr>
          <w:b/>
        </w:rPr>
        <w:t>assicurato, senza che</w:t>
      </w:r>
      <w:r w:rsidRPr="003A43DF">
        <w:rPr>
          <w:b/>
          <w:spacing w:val="-1"/>
        </w:rPr>
        <w:t xml:space="preserve"> </w:t>
      </w:r>
      <w:r w:rsidRPr="003A43DF">
        <w:rPr>
          <w:b/>
        </w:rPr>
        <w:t>la</w:t>
      </w:r>
      <w:r w:rsidRPr="003A43DF">
        <w:rPr>
          <w:b/>
          <w:spacing w:val="1"/>
        </w:rPr>
        <w:t xml:space="preserve"> </w:t>
      </w:r>
      <w:r w:rsidRPr="003A43DF">
        <w:rPr>
          <w:b/>
        </w:rPr>
        <w:t>ditta, per</w:t>
      </w:r>
      <w:r w:rsidRPr="003A43DF">
        <w:rPr>
          <w:b/>
          <w:spacing w:val="-3"/>
        </w:rPr>
        <w:t xml:space="preserve"> </w:t>
      </w:r>
      <w:r w:rsidRPr="003A43DF">
        <w:rPr>
          <w:b/>
        </w:rPr>
        <w:t>tale</w:t>
      </w:r>
      <w:r w:rsidRPr="003A43DF">
        <w:rPr>
          <w:b/>
          <w:spacing w:val="-1"/>
        </w:rPr>
        <w:t xml:space="preserve"> </w:t>
      </w:r>
      <w:r w:rsidRPr="003A43DF">
        <w:rPr>
          <w:b/>
        </w:rPr>
        <w:t>fatto,</w:t>
      </w:r>
      <w:r w:rsidRPr="003A43DF">
        <w:rPr>
          <w:b/>
          <w:spacing w:val="1"/>
        </w:rPr>
        <w:t xml:space="preserve"> </w:t>
      </w:r>
      <w:r w:rsidRPr="003A43DF">
        <w:rPr>
          <w:b/>
        </w:rPr>
        <w:t>possa richiedere</w:t>
      </w:r>
      <w:r w:rsidRPr="003A43DF">
        <w:rPr>
          <w:b/>
          <w:spacing w:val="-1"/>
        </w:rPr>
        <w:t xml:space="preserve"> </w:t>
      </w:r>
      <w:r w:rsidRPr="003A43DF">
        <w:rPr>
          <w:b/>
        </w:rPr>
        <w:t>compensi</w:t>
      </w:r>
      <w:r w:rsidRPr="003A43DF">
        <w:rPr>
          <w:b/>
          <w:spacing w:val="1"/>
        </w:rPr>
        <w:t xml:space="preserve"> </w:t>
      </w:r>
      <w:r w:rsidRPr="003A43DF">
        <w:rPr>
          <w:b/>
        </w:rPr>
        <w:t>aggiuntivi.</w:t>
      </w:r>
    </w:p>
    <w:p w:rsidR="0058084D" w:rsidRPr="003A43DF" w:rsidRDefault="00042A1B">
      <w:pPr>
        <w:pStyle w:val="Corpotesto"/>
        <w:ind w:right="294"/>
        <w:rPr>
          <w:sz w:val="22"/>
          <w:szCs w:val="22"/>
        </w:rPr>
      </w:pPr>
      <w:r w:rsidRPr="003A43DF">
        <w:rPr>
          <w:sz w:val="22"/>
          <w:szCs w:val="22"/>
        </w:rPr>
        <w:t>Inoltre l’appaltatore dovrà, senza eccezioni, assoggettarsi a tutte quelle maggiori</w:t>
      </w:r>
      <w:r w:rsidRPr="003A43DF">
        <w:rPr>
          <w:spacing w:val="50"/>
          <w:sz w:val="22"/>
          <w:szCs w:val="22"/>
        </w:rPr>
        <w:t xml:space="preserve"> </w:t>
      </w:r>
      <w:r w:rsidRPr="003A43DF">
        <w:rPr>
          <w:sz w:val="22"/>
          <w:szCs w:val="22"/>
        </w:rPr>
        <w:t>prescrizioni che il Comune o le</w:t>
      </w:r>
      <w:r w:rsidRPr="003A43DF">
        <w:rPr>
          <w:spacing w:val="1"/>
          <w:sz w:val="22"/>
          <w:szCs w:val="22"/>
        </w:rPr>
        <w:t xml:space="preserve"> </w:t>
      </w:r>
      <w:r w:rsidRPr="003A43DF">
        <w:rPr>
          <w:sz w:val="22"/>
          <w:szCs w:val="22"/>
        </w:rPr>
        <w:t>autorità</w:t>
      </w:r>
      <w:r w:rsidRPr="003A43DF">
        <w:rPr>
          <w:spacing w:val="-5"/>
          <w:sz w:val="22"/>
          <w:szCs w:val="22"/>
        </w:rPr>
        <w:t xml:space="preserve"> </w:t>
      </w:r>
      <w:r w:rsidRPr="003A43DF">
        <w:rPr>
          <w:sz w:val="22"/>
          <w:szCs w:val="22"/>
        </w:rPr>
        <w:t>competenti,</w:t>
      </w:r>
      <w:r w:rsidRPr="003A43DF">
        <w:rPr>
          <w:spacing w:val="-1"/>
          <w:sz w:val="22"/>
          <w:szCs w:val="22"/>
        </w:rPr>
        <w:t xml:space="preserve"> </w:t>
      </w:r>
      <w:r w:rsidRPr="003A43DF">
        <w:rPr>
          <w:sz w:val="22"/>
          <w:szCs w:val="22"/>
        </w:rPr>
        <w:t>nel</w:t>
      </w:r>
      <w:r w:rsidRPr="003A43DF">
        <w:rPr>
          <w:spacing w:val="-2"/>
          <w:sz w:val="22"/>
          <w:szCs w:val="22"/>
        </w:rPr>
        <w:t xml:space="preserve"> </w:t>
      </w:r>
      <w:r w:rsidRPr="003A43DF">
        <w:rPr>
          <w:sz w:val="22"/>
          <w:szCs w:val="22"/>
        </w:rPr>
        <w:t>pubblico</w:t>
      </w:r>
      <w:r w:rsidRPr="003A43DF">
        <w:rPr>
          <w:spacing w:val="-1"/>
          <w:sz w:val="22"/>
          <w:szCs w:val="22"/>
        </w:rPr>
        <w:t xml:space="preserve"> </w:t>
      </w:r>
      <w:r w:rsidRPr="003A43DF">
        <w:rPr>
          <w:sz w:val="22"/>
          <w:szCs w:val="22"/>
        </w:rPr>
        <w:t>interesse,</w:t>
      </w:r>
      <w:r w:rsidRPr="003A43DF">
        <w:rPr>
          <w:spacing w:val="-1"/>
          <w:sz w:val="22"/>
          <w:szCs w:val="22"/>
        </w:rPr>
        <w:t xml:space="preserve"> </w:t>
      </w:r>
      <w:r w:rsidRPr="003A43DF">
        <w:rPr>
          <w:sz w:val="22"/>
          <w:szCs w:val="22"/>
        </w:rPr>
        <w:t>ritenessero</w:t>
      </w:r>
      <w:r w:rsidRPr="003A43DF">
        <w:rPr>
          <w:spacing w:val="-1"/>
          <w:sz w:val="22"/>
          <w:szCs w:val="22"/>
        </w:rPr>
        <w:t xml:space="preserve"> </w:t>
      </w:r>
      <w:r w:rsidRPr="003A43DF">
        <w:rPr>
          <w:sz w:val="22"/>
          <w:szCs w:val="22"/>
        </w:rPr>
        <w:t>di</w:t>
      </w:r>
      <w:r w:rsidRPr="003A43DF">
        <w:rPr>
          <w:spacing w:val="-3"/>
          <w:sz w:val="22"/>
          <w:szCs w:val="22"/>
        </w:rPr>
        <w:t xml:space="preserve"> </w:t>
      </w:r>
      <w:r w:rsidRPr="003A43DF">
        <w:rPr>
          <w:sz w:val="22"/>
          <w:szCs w:val="22"/>
        </w:rPr>
        <w:t>imporre</w:t>
      </w:r>
      <w:r w:rsidRPr="003A43DF">
        <w:rPr>
          <w:spacing w:val="-4"/>
          <w:sz w:val="22"/>
          <w:szCs w:val="22"/>
        </w:rPr>
        <w:t xml:space="preserve"> </w:t>
      </w:r>
      <w:r w:rsidRPr="003A43DF">
        <w:rPr>
          <w:sz w:val="22"/>
          <w:szCs w:val="22"/>
        </w:rPr>
        <w:t>per</w:t>
      </w:r>
      <w:r w:rsidRPr="003A43DF">
        <w:rPr>
          <w:spacing w:val="-4"/>
          <w:sz w:val="22"/>
          <w:szCs w:val="22"/>
        </w:rPr>
        <w:t xml:space="preserve"> </w:t>
      </w:r>
      <w:r w:rsidRPr="003A43DF">
        <w:rPr>
          <w:sz w:val="22"/>
          <w:szCs w:val="22"/>
        </w:rPr>
        <w:t>ragioni</w:t>
      </w:r>
      <w:r w:rsidRPr="003A43DF">
        <w:rPr>
          <w:spacing w:val="-2"/>
          <w:sz w:val="22"/>
          <w:szCs w:val="22"/>
        </w:rPr>
        <w:t xml:space="preserve"> </w:t>
      </w:r>
      <w:r w:rsidRPr="003A43DF">
        <w:rPr>
          <w:sz w:val="22"/>
          <w:szCs w:val="22"/>
        </w:rPr>
        <w:t>di</w:t>
      </w:r>
      <w:r w:rsidRPr="003A43DF">
        <w:rPr>
          <w:spacing w:val="-5"/>
          <w:sz w:val="22"/>
          <w:szCs w:val="22"/>
        </w:rPr>
        <w:t xml:space="preserve"> </w:t>
      </w:r>
      <w:r w:rsidRPr="003A43DF">
        <w:rPr>
          <w:sz w:val="22"/>
          <w:szCs w:val="22"/>
        </w:rPr>
        <w:t>profilassi di</w:t>
      </w:r>
      <w:r w:rsidRPr="003A43DF">
        <w:rPr>
          <w:spacing w:val="-2"/>
          <w:sz w:val="22"/>
          <w:szCs w:val="22"/>
        </w:rPr>
        <w:t xml:space="preserve"> </w:t>
      </w:r>
      <w:r w:rsidRPr="003A43DF">
        <w:rPr>
          <w:sz w:val="22"/>
          <w:szCs w:val="22"/>
        </w:rPr>
        <w:t>malattie</w:t>
      </w:r>
      <w:r w:rsidRPr="003A43DF">
        <w:rPr>
          <w:spacing w:val="-2"/>
          <w:sz w:val="22"/>
          <w:szCs w:val="22"/>
        </w:rPr>
        <w:t xml:space="preserve"> </w:t>
      </w:r>
      <w:r w:rsidRPr="003A43DF">
        <w:rPr>
          <w:sz w:val="22"/>
          <w:szCs w:val="22"/>
        </w:rPr>
        <w:t>infettive.</w:t>
      </w:r>
    </w:p>
    <w:p w:rsidR="0058084D" w:rsidRPr="003A43DF" w:rsidRDefault="00042A1B">
      <w:pPr>
        <w:pStyle w:val="Titolo1"/>
        <w:spacing w:before="2" w:line="242" w:lineRule="auto"/>
        <w:ind w:right="307"/>
        <w:jc w:val="both"/>
        <w:rPr>
          <w:sz w:val="22"/>
          <w:szCs w:val="22"/>
        </w:rPr>
      </w:pPr>
      <w:r w:rsidRPr="003A43DF">
        <w:rPr>
          <w:sz w:val="22"/>
          <w:szCs w:val="22"/>
        </w:rPr>
        <w:lastRenderedPageBreak/>
        <w:t>Il personale dipendente dalla ditta collocato presso i cimiteri dovrà essere munito di cartellino di riconoscimento</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di</w:t>
      </w:r>
      <w:r w:rsidRPr="003A43DF">
        <w:rPr>
          <w:spacing w:val="-3"/>
          <w:sz w:val="22"/>
          <w:szCs w:val="22"/>
        </w:rPr>
        <w:t xml:space="preserve"> </w:t>
      </w:r>
      <w:r w:rsidRPr="003A43DF">
        <w:rPr>
          <w:sz w:val="22"/>
          <w:szCs w:val="22"/>
        </w:rPr>
        <w:t>abbigliamento</w:t>
      </w:r>
      <w:r w:rsidRPr="003A43DF">
        <w:rPr>
          <w:spacing w:val="3"/>
          <w:sz w:val="22"/>
          <w:szCs w:val="22"/>
        </w:rPr>
        <w:t xml:space="preserve"> </w:t>
      </w:r>
      <w:r w:rsidRPr="003A43DF">
        <w:rPr>
          <w:sz w:val="22"/>
          <w:szCs w:val="22"/>
        </w:rPr>
        <w:t>reputato</w:t>
      </w:r>
      <w:r w:rsidRPr="003A43DF">
        <w:rPr>
          <w:spacing w:val="-1"/>
          <w:sz w:val="22"/>
          <w:szCs w:val="22"/>
        </w:rPr>
        <w:t xml:space="preserve"> </w:t>
      </w:r>
      <w:r w:rsidRPr="003A43DF">
        <w:rPr>
          <w:sz w:val="22"/>
          <w:szCs w:val="22"/>
        </w:rPr>
        <w:t>idoneo</w:t>
      </w:r>
      <w:r w:rsidRPr="003A43DF">
        <w:rPr>
          <w:spacing w:val="1"/>
          <w:sz w:val="22"/>
          <w:szCs w:val="22"/>
        </w:rPr>
        <w:t xml:space="preserve"> </w:t>
      </w:r>
      <w:r w:rsidRPr="003A43DF">
        <w:rPr>
          <w:sz w:val="22"/>
          <w:szCs w:val="22"/>
        </w:rPr>
        <w:t>dalla Stazione appaltante.</w:t>
      </w:r>
    </w:p>
    <w:p w:rsidR="0058084D" w:rsidRPr="003A43DF" w:rsidRDefault="00042A1B" w:rsidP="00A74C70">
      <w:pPr>
        <w:spacing w:line="229" w:lineRule="exact"/>
        <w:ind w:left="275"/>
        <w:jc w:val="both"/>
        <w:rPr>
          <w:b/>
        </w:rPr>
      </w:pPr>
      <w:r w:rsidRPr="003A43DF">
        <w:rPr>
          <w:b/>
        </w:rPr>
        <w:t>Il</w:t>
      </w:r>
      <w:r w:rsidRPr="003A43DF">
        <w:rPr>
          <w:b/>
          <w:spacing w:val="13"/>
        </w:rPr>
        <w:t xml:space="preserve"> </w:t>
      </w:r>
      <w:r w:rsidRPr="003A43DF">
        <w:rPr>
          <w:b/>
        </w:rPr>
        <w:t>comportamento</w:t>
      </w:r>
      <w:r w:rsidRPr="003A43DF">
        <w:rPr>
          <w:b/>
          <w:spacing w:val="14"/>
        </w:rPr>
        <w:t xml:space="preserve"> </w:t>
      </w:r>
      <w:r w:rsidRPr="003A43DF">
        <w:rPr>
          <w:b/>
        </w:rPr>
        <w:t>del</w:t>
      </w:r>
      <w:r w:rsidRPr="003A43DF">
        <w:rPr>
          <w:b/>
          <w:spacing w:val="13"/>
        </w:rPr>
        <w:t xml:space="preserve"> </w:t>
      </w:r>
      <w:r w:rsidRPr="003A43DF">
        <w:rPr>
          <w:b/>
        </w:rPr>
        <w:t>personale</w:t>
      </w:r>
      <w:r w:rsidRPr="003A43DF">
        <w:rPr>
          <w:b/>
          <w:spacing w:val="13"/>
        </w:rPr>
        <w:t xml:space="preserve"> </w:t>
      </w:r>
      <w:r w:rsidRPr="003A43DF">
        <w:rPr>
          <w:b/>
        </w:rPr>
        <w:t>dipendente</w:t>
      </w:r>
      <w:r w:rsidRPr="003A43DF">
        <w:rPr>
          <w:b/>
          <w:spacing w:val="13"/>
        </w:rPr>
        <w:t xml:space="preserve"> </w:t>
      </w:r>
      <w:r w:rsidRPr="003A43DF">
        <w:rPr>
          <w:b/>
        </w:rPr>
        <w:t>dovrà</w:t>
      </w:r>
      <w:r w:rsidRPr="003A43DF">
        <w:rPr>
          <w:b/>
          <w:spacing w:val="14"/>
        </w:rPr>
        <w:t xml:space="preserve"> </w:t>
      </w:r>
      <w:r w:rsidRPr="003A43DF">
        <w:rPr>
          <w:b/>
        </w:rPr>
        <w:t>essere</w:t>
      </w:r>
      <w:r w:rsidRPr="003A43DF">
        <w:rPr>
          <w:b/>
          <w:spacing w:val="13"/>
        </w:rPr>
        <w:t xml:space="preserve"> </w:t>
      </w:r>
      <w:r w:rsidRPr="003A43DF">
        <w:rPr>
          <w:b/>
        </w:rPr>
        <w:t>in</w:t>
      </w:r>
      <w:r w:rsidRPr="003A43DF">
        <w:rPr>
          <w:b/>
          <w:spacing w:val="12"/>
        </w:rPr>
        <w:t xml:space="preserve"> </w:t>
      </w:r>
      <w:r w:rsidRPr="003A43DF">
        <w:rPr>
          <w:b/>
        </w:rPr>
        <w:t>ogni</w:t>
      </w:r>
      <w:r w:rsidRPr="003A43DF">
        <w:rPr>
          <w:b/>
          <w:spacing w:val="13"/>
        </w:rPr>
        <w:t xml:space="preserve"> </w:t>
      </w:r>
      <w:r w:rsidRPr="003A43DF">
        <w:rPr>
          <w:b/>
        </w:rPr>
        <w:t>situazione</w:t>
      </w:r>
      <w:r w:rsidRPr="003A43DF">
        <w:rPr>
          <w:b/>
          <w:spacing w:val="13"/>
        </w:rPr>
        <w:t xml:space="preserve"> </w:t>
      </w:r>
      <w:r w:rsidRPr="003A43DF">
        <w:rPr>
          <w:b/>
        </w:rPr>
        <w:t>rispettoso</w:t>
      </w:r>
      <w:r w:rsidRPr="003A43DF">
        <w:rPr>
          <w:b/>
          <w:spacing w:val="14"/>
        </w:rPr>
        <w:t xml:space="preserve"> </w:t>
      </w:r>
      <w:r w:rsidRPr="003A43DF">
        <w:rPr>
          <w:b/>
        </w:rPr>
        <w:t>del</w:t>
      </w:r>
      <w:r w:rsidRPr="003A43DF">
        <w:rPr>
          <w:b/>
          <w:spacing w:val="14"/>
        </w:rPr>
        <w:t xml:space="preserve"> </w:t>
      </w:r>
      <w:r w:rsidRPr="003A43DF">
        <w:rPr>
          <w:b/>
        </w:rPr>
        <w:t>luogo</w:t>
      </w:r>
      <w:r w:rsidRPr="003A43DF">
        <w:rPr>
          <w:b/>
          <w:spacing w:val="14"/>
        </w:rPr>
        <w:t xml:space="preserve"> </w:t>
      </w:r>
      <w:r w:rsidRPr="003A43DF">
        <w:rPr>
          <w:b/>
        </w:rPr>
        <w:t>e</w:t>
      </w:r>
      <w:r w:rsidRPr="003A43DF">
        <w:rPr>
          <w:b/>
          <w:spacing w:val="13"/>
        </w:rPr>
        <w:t xml:space="preserve"> </w:t>
      </w:r>
      <w:r w:rsidRPr="003A43DF">
        <w:rPr>
          <w:b/>
        </w:rPr>
        <w:t>dei</w:t>
      </w:r>
      <w:r w:rsidRPr="003A43DF">
        <w:rPr>
          <w:b/>
          <w:spacing w:val="10"/>
        </w:rPr>
        <w:t xml:space="preserve"> </w:t>
      </w:r>
      <w:r w:rsidR="00A74C70" w:rsidRPr="003A43DF">
        <w:rPr>
          <w:b/>
        </w:rPr>
        <w:t>visitatori.</w:t>
      </w:r>
    </w:p>
    <w:p w:rsidR="0058084D" w:rsidRPr="003A43DF" w:rsidRDefault="00A74C70" w:rsidP="00A74C70">
      <w:pPr>
        <w:pStyle w:val="Titolo1"/>
        <w:spacing w:before="97"/>
        <w:ind w:left="0" w:right="298"/>
        <w:jc w:val="both"/>
        <w:rPr>
          <w:sz w:val="22"/>
          <w:szCs w:val="22"/>
        </w:rPr>
      </w:pPr>
      <w:r w:rsidRPr="003A43DF">
        <w:rPr>
          <w:sz w:val="22"/>
          <w:szCs w:val="22"/>
        </w:rPr>
        <w:t>Du</w:t>
      </w:r>
      <w:r w:rsidR="00042A1B" w:rsidRPr="003A43DF">
        <w:rPr>
          <w:sz w:val="22"/>
          <w:szCs w:val="22"/>
        </w:rPr>
        <w:t>rante le operazioni cimiteriali gli operatori dovranno mantenere un comportamento decoroso e rispettoso dei</w:t>
      </w:r>
      <w:r w:rsidR="00042A1B" w:rsidRPr="003A43DF">
        <w:rPr>
          <w:spacing w:val="1"/>
          <w:sz w:val="22"/>
          <w:szCs w:val="22"/>
        </w:rPr>
        <w:t xml:space="preserve"> </w:t>
      </w:r>
      <w:r w:rsidR="00042A1B" w:rsidRPr="003A43DF">
        <w:rPr>
          <w:sz w:val="22"/>
          <w:szCs w:val="22"/>
        </w:rPr>
        <w:t>defunti</w:t>
      </w:r>
      <w:r w:rsidR="00042A1B" w:rsidRPr="003A43DF">
        <w:rPr>
          <w:spacing w:val="-1"/>
          <w:sz w:val="22"/>
          <w:szCs w:val="22"/>
        </w:rPr>
        <w:t xml:space="preserve"> </w:t>
      </w:r>
      <w:r w:rsidR="00042A1B" w:rsidRPr="003A43DF">
        <w:rPr>
          <w:sz w:val="22"/>
          <w:szCs w:val="22"/>
        </w:rPr>
        <w:t>e dei congiunti</w:t>
      </w:r>
      <w:r w:rsidR="00042A1B" w:rsidRPr="003A43DF">
        <w:rPr>
          <w:spacing w:val="2"/>
          <w:sz w:val="22"/>
          <w:szCs w:val="22"/>
        </w:rPr>
        <w:t xml:space="preserve"> </w:t>
      </w:r>
      <w:r w:rsidR="00042A1B" w:rsidRPr="003A43DF">
        <w:rPr>
          <w:sz w:val="22"/>
          <w:szCs w:val="22"/>
        </w:rPr>
        <w:t>eventualmente</w:t>
      </w:r>
      <w:r w:rsidR="00042A1B" w:rsidRPr="003A43DF">
        <w:rPr>
          <w:spacing w:val="2"/>
          <w:sz w:val="22"/>
          <w:szCs w:val="22"/>
        </w:rPr>
        <w:t xml:space="preserve"> </w:t>
      </w:r>
      <w:r w:rsidR="00042A1B" w:rsidRPr="003A43DF">
        <w:rPr>
          <w:sz w:val="22"/>
          <w:szCs w:val="22"/>
        </w:rPr>
        <w:t>presenti.</w:t>
      </w:r>
    </w:p>
    <w:p w:rsidR="0058084D" w:rsidRPr="003A43DF" w:rsidRDefault="00042A1B">
      <w:pPr>
        <w:spacing w:before="1"/>
        <w:ind w:left="275" w:right="289"/>
        <w:jc w:val="both"/>
        <w:rPr>
          <w:b/>
        </w:rPr>
      </w:pPr>
      <w:r w:rsidRPr="003A43DF">
        <w:rPr>
          <w:b/>
        </w:rPr>
        <w:t>La</w:t>
      </w:r>
      <w:r w:rsidRPr="003A43DF">
        <w:rPr>
          <w:b/>
          <w:spacing w:val="1"/>
        </w:rPr>
        <w:t xml:space="preserve"> </w:t>
      </w:r>
      <w:r w:rsidRPr="003A43DF">
        <w:rPr>
          <w:b/>
        </w:rPr>
        <w:t>mancanza</w:t>
      </w:r>
      <w:r w:rsidRPr="003A43DF">
        <w:rPr>
          <w:b/>
          <w:spacing w:val="1"/>
        </w:rPr>
        <w:t xml:space="preserve"> </w:t>
      </w:r>
      <w:r w:rsidRPr="003A43DF">
        <w:rPr>
          <w:b/>
        </w:rPr>
        <w:t>di</w:t>
      </w:r>
      <w:r w:rsidRPr="003A43DF">
        <w:rPr>
          <w:b/>
          <w:spacing w:val="1"/>
        </w:rPr>
        <w:t xml:space="preserve"> </w:t>
      </w:r>
      <w:r w:rsidRPr="003A43DF">
        <w:rPr>
          <w:b/>
        </w:rPr>
        <w:t>tale</w:t>
      </w:r>
      <w:r w:rsidRPr="003A43DF">
        <w:rPr>
          <w:b/>
          <w:spacing w:val="1"/>
        </w:rPr>
        <w:t xml:space="preserve"> </w:t>
      </w:r>
      <w:r w:rsidRPr="003A43DF">
        <w:rPr>
          <w:b/>
        </w:rPr>
        <w:t>comportamento,</w:t>
      </w:r>
      <w:r w:rsidRPr="003A43DF">
        <w:rPr>
          <w:b/>
          <w:spacing w:val="1"/>
        </w:rPr>
        <w:t xml:space="preserve"> </w:t>
      </w:r>
      <w:r w:rsidRPr="003A43DF">
        <w:rPr>
          <w:b/>
        </w:rPr>
        <w:t>rilevata</w:t>
      </w:r>
      <w:r w:rsidRPr="003A43DF">
        <w:rPr>
          <w:b/>
          <w:spacing w:val="1"/>
        </w:rPr>
        <w:t xml:space="preserve"> </w:t>
      </w:r>
      <w:r w:rsidRPr="003A43DF">
        <w:rPr>
          <w:b/>
        </w:rPr>
        <w:t>attraverso</w:t>
      </w:r>
      <w:r w:rsidRPr="003A43DF">
        <w:rPr>
          <w:b/>
          <w:spacing w:val="1"/>
        </w:rPr>
        <w:t xml:space="preserve"> </w:t>
      </w:r>
      <w:r w:rsidRPr="003A43DF">
        <w:rPr>
          <w:b/>
        </w:rPr>
        <w:t>i</w:t>
      </w:r>
      <w:r w:rsidRPr="003A43DF">
        <w:rPr>
          <w:b/>
          <w:spacing w:val="1"/>
        </w:rPr>
        <w:t xml:space="preserve"> </w:t>
      </w:r>
      <w:r w:rsidRPr="003A43DF">
        <w:rPr>
          <w:b/>
        </w:rPr>
        <w:t>sopralluoghi</w:t>
      </w:r>
      <w:r w:rsidRPr="003A43DF">
        <w:rPr>
          <w:b/>
          <w:spacing w:val="1"/>
        </w:rPr>
        <w:t xml:space="preserve"> </w:t>
      </w:r>
      <w:r w:rsidRPr="003A43DF">
        <w:rPr>
          <w:b/>
        </w:rPr>
        <w:t>del</w:t>
      </w:r>
      <w:r w:rsidRPr="003A43DF">
        <w:rPr>
          <w:b/>
          <w:spacing w:val="1"/>
        </w:rPr>
        <w:t xml:space="preserve"> </w:t>
      </w:r>
      <w:r w:rsidRPr="003A43DF">
        <w:rPr>
          <w:b/>
        </w:rPr>
        <w:t>personale</w:t>
      </w:r>
      <w:r w:rsidRPr="003A43DF">
        <w:rPr>
          <w:b/>
          <w:spacing w:val="1"/>
        </w:rPr>
        <w:t xml:space="preserve"> </w:t>
      </w:r>
      <w:r w:rsidRPr="003A43DF">
        <w:rPr>
          <w:b/>
        </w:rPr>
        <w:t>preposto</w:t>
      </w:r>
      <w:r w:rsidRPr="003A43DF">
        <w:rPr>
          <w:b/>
          <w:spacing w:val="1"/>
        </w:rPr>
        <w:t xml:space="preserve"> </w:t>
      </w:r>
      <w:r w:rsidRPr="003A43DF">
        <w:rPr>
          <w:b/>
        </w:rPr>
        <w:t>ovvero</w:t>
      </w:r>
      <w:r w:rsidRPr="003A43DF">
        <w:rPr>
          <w:b/>
          <w:spacing w:val="1"/>
        </w:rPr>
        <w:t xml:space="preserve"> </w:t>
      </w:r>
      <w:r w:rsidRPr="003A43DF">
        <w:rPr>
          <w:b/>
        </w:rPr>
        <w:t>le</w:t>
      </w:r>
      <w:r w:rsidRPr="003A43DF">
        <w:rPr>
          <w:b/>
          <w:spacing w:val="1"/>
        </w:rPr>
        <w:t xml:space="preserve"> </w:t>
      </w:r>
      <w:r w:rsidRPr="003A43DF">
        <w:rPr>
          <w:b/>
        </w:rPr>
        <w:t>segnalazioni formalmente inoltrate alla Stazione Appaltante produrranno l’applicazione di una penale di euro</w:t>
      </w:r>
      <w:r w:rsidRPr="003A43DF">
        <w:rPr>
          <w:b/>
          <w:spacing w:val="1"/>
        </w:rPr>
        <w:t xml:space="preserve"> </w:t>
      </w:r>
      <w:r w:rsidRPr="003A43DF">
        <w:rPr>
          <w:b/>
        </w:rPr>
        <w:t>300,00.</w:t>
      </w:r>
    </w:p>
    <w:p w:rsidR="0058084D" w:rsidRPr="003A43DF" w:rsidRDefault="00042A1B">
      <w:pPr>
        <w:pStyle w:val="Corpotesto"/>
        <w:spacing w:line="242" w:lineRule="auto"/>
        <w:ind w:right="295"/>
        <w:rPr>
          <w:sz w:val="22"/>
          <w:szCs w:val="22"/>
        </w:rPr>
      </w:pPr>
      <w:r w:rsidRPr="003A43DF">
        <w:rPr>
          <w:sz w:val="22"/>
          <w:szCs w:val="22"/>
        </w:rPr>
        <w:t>Indipendentemente da quanto disposto ai capi precedenti, e a loro integrazione, competono all’appaltatore, in quanto</w:t>
      </w:r>
      <w:r w:rsidRPr="003A43DF">
        <w:rPr>
          <w:spacing w:val="1"/>
          <w:sz w:val="22"/>
          <w:szCs w:val="22"/>
        </w:rPr>
        <w:t xml:space="preserve"> </w:t>
      </w:r>
      <w:r w:rsidRPr="003A43DF">
        <w:rPr>
          <w:sz w:val="22"/>
          <w:szCs w:val="22"/>
        </w:rPr>
        <w:t>tale, tutti</w:t>
      </w:r>
      <w:r w:rsidRPr="003A43DF">
        <w:rPr>
          <w:spacing w:val="-1"/>
          <w:sz w:val="22"/>
          <w:szCs w:val="22"/>
        </w:rPr>
        <w:t xml:space="preserve"> </w:t>
      </w:r>
      <w:r w:rsidRPr="003A43DF">
        <w:rPr>
          <w:sz w:val="22"/>
          <w:szCs w:val="22"/>
        </w:rPr>
        <w:t>gli obblighi</w:t>
      </w:r>
      <w:r w:rsidRPr="003A43DF">
        <w:rPr>
          <w:spacing w:val="1"/>
          <w:sz w:val="22"/>
          <w:szCs w:val="22"/>
        </w:rPr>
        <w:t xml:space="preserve"> </w:t>
      </w:r>
      <w:r w:rsidRPr="003A43DF">
        <w:rPr>
          <w:sz w:val="22"/>
          <w:szCs w:val="22"/>
        </w:rPr>
        <w:t>e relativi</w:t>
      </w:r>
      <w:r w:rsidRPr="003A43DF">
        <w:rPr>
          <w:spacing w:val="1"/>
          <w:sz w:val="22"/>
          <w:szCs w:val="22"/>
        </w:rPr>
        <w:t xml:space="preserve"> </w:t>
      </w:r>
      <w:r w:rsidRPr="003A43DF">
        <w:rPr>
          <w:sz w:val="22"/>
          <w:szCs w:val="22"/>
        </w:rPr>
        <w:t>oneri</w:t>
      </w:r>
      <w:r w:rsidRPr="003A43DF">
        <w:rPr>
          <w:spacing w:val="2"/>
          <w:sz w:val="22"/>
          <w:szCs w:val="22"/>
        </w:rPr>
        <w:t xml:space="preserve"> </w:t>
      </w:r>
      <w:r w:rsidRPr="003A43DF">
        <w:rPr>
          <w:sz w:val="22"/>
          <w:szCs w:val="22"/>
        </w:rPr>
        <w:t>e</w:t>
      </w:r>
      <w:r w:rsidRPr="003A43DF">
        <w:rPr>
          <w:spacing w:val="-1"/>
          <w:sz w:val="22"/>
          <w:szCs w:val="22"/>
        </w:rPr>
        <w:t xml:space="preserve"> </w:t>
      </w:r>
      <w:r w:rsidRPr="003A43DF">
        <w:rPr>
          <w:sz w:val="22"/>
          <w:szCs w:val="22"/>
        </w:rPr>
        <w:t>spese previste</w:t>
      </w:r>
      <w:r w:rsidRPr="003A43DF">
        <w:rPr>
          <w:spacing w:val="-1"/>
          <w:sz w:val="22"/>
          <w:szCs w:val="22"/>
        </w:rPr>
        <w:t xml:space="preserve"> </w:t>
      </w:r>
      <w:r w:rsidRPr="003A43DF">
        <w:rPr>
          <w:sz w:val="22"/>
          <w:szCs w:val="22"/>
        </w:rPr>
        <w:t>dalle vigenti</w:t>
      </w:r>
      <w:r w:rsidRPr="003A43DF">
        <w:rPr>
          <w:spacing w:val="-1"/>
          <w:sz w:val="22"/>
          <w:szCs w:val="22"/>
        </w:rPr>
        <w:t xml:space="preserve"> </w:t>
      </w:r>
      <w:r w:rsidRPr="003A43DF">
        <w:rPr>
          <w:sz w:val="22"/>
          <w:szCs w:val="22"/>
        </w:rPr>
        <w:t>leggi.</w:t>
      </w:r>
    </w:p>
    <w:p w:rsidR="0058084D" w:rsidRPr="003A43DF" w:rsidRDefault="00042A1B">
      <w:pPr>
        <w:pStyle w:val="Corpotesto"/>
        <w:ind w:right="298" w:hanging="1"/>
        <w:rPr>
          <w:sz w:val="22"/>
          <w:szCs w:val="22"/>
        </w:rPr>
      </w:pPr>
      <w:r w:rsidRPr="003A43DF">
        <w:rPr>
          <w:sz w:val="22"/>
          <w:szCs w:val="22"/>
        </w:rPr>
        <w:t>Sono a carico della Stazione Appaltante i consumi di energia elettrica e di acqua potabile sui quali l’Amministrazione si</w:t>
      </w:r>
      <w:r w:rsidRPr="003A43DF">
        <w:rPr>
          <w:spacing w:val="-47"/>
          <w:sz w:val="22"/>
          <w:szCs w:val="22"/>
        </w:rPr>
        <w:t xml:space="preserve"> </w:t>
      </w:r>
      <w:r w:rsidRPr="003A43DF">
        <w:rPr>
          <w:sz w:val="22"/>
          <w:szCs w:val="22"/>
        </w:rPr>
        <w:t>riserva di esercitare gli opportuni controlli affinché essi siano contenuti entro i normali limiti derivanti dal tipo di</w:t>
      </w:r>
      <w:r w:rsidRPr="003A43DF">
        <w:rPr>
          <w:spacing w:val="1"/>
          <w:sz w:val="22"/>
          <w:szCs w:val="22"/>
        </w:rPr>
        <w:t xml:space="preserve"> </w:t>
      </w:r>
      <w:r w:rsidRPr="003A43DF">
        <w:rPr>
          <w:sz w:val="22"/>
          <w:szCs w:val="22"/>
        </w:rPr>
        <w:t>consumo effettuato.</w:t>
      </w:r>
    </w:p>
    <w:p w:rsidR="0058084D" w:rsidRPr="003A43DF" w:rsidRDefault="00042A1B">
      <w:pPr>
        <w:pStyle w:val="Corpotesto"/>
        <w:ind w:right="299" w:hanging="1"/>
        <w:rPr>
          <w:sz w:val="22"/>
          <w:szCs w:val="22"/>
        </w:rPr>
      </w:pPr>
      <w:r w:rsidRPr="003A43DF">
        <w:rPr>
          <w:sz w:val="22"/>
          <w:szCs w:val="22"/>
        </w:rPr>
        <w:t>Sono invece compresi nel presente Capitolato, anche se non espressamente descritti, quei servizi e lavori necessari a</w:t>
      </w:r>
      <w:r w:rsidRPr="003A43DF">
        <w:rPr>
          <w:spacing w:val="1"/>
          <w:sz w:val="22"/>
          <w:szCs w:val="22"/>
        </w:rPr>
        <w:t xml:space="preserve"> </w:t>
      </w:r>
      <w:r w:rsidRPr="003A43DF">
        <w:rPr>
          <w:sz w:val="22"/>
          <w:szCs w:val="22"/>
        </w:rPr>
        <w:t>rendere</w:t>
      </w:r>
      <w:r w:rsidRPr="003A43DF">
        <w:rPr>
          <w:spacing w:val="1"/>
          <w:sz w:val="22"/>
          <w:szCs w:val="22"/>
        </w:rPr>
        <w:t xml:space="preserve"> </w:t>
      </w:r>
      <w:r w:rsidRPr="003A43DF">
        <w:rPr>
          <w:sz w:val="22"/>
          <w:szCs w:val="22"/>
        </w:rPr>
        <w:t>completo il</w:t>
      </w:r>
      <w:r w:rsidRPr="003A43DF">
        <w:rPr>
          <w:spacing w:val="-1"/>
          <w:sz w:val="22"/>
          <w:szCs w:val="22"/>
        </w:rPr>
        <w:t xml:space="preserve"> </w:t>
      </w:r>
      <w:r w:rsidRPr="003A43DF">
        <w:rPr>
          <w:sz w:val="22"/>
          <w:szCs w:val="22"/>
        </w:rPr>
        <w:t>servizio espletato, senza</w:t>
      </w:r>
      <w:r w:rsidRPr="003A43DF">
        <w:rPr>
          <w:spacing w:val="-1"/>
          <w:sz w:val="22"/>
          <w:szCs w:val="22"/>
        </w:rPr>
        <w:t xml:space="preserve"> </w:t>
      </w:r>
      <w:r w:rsidRPr="003A43DF">
        <w:rPr>
          <w:sz w:val="22"/>
          <w:szCs w:val="22"/>
        </w:rPr>
        <w:t>necessità</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oneri</w:t>
      </w:r>
      <w:r w:rsidRPr="003A43DF">
        <w:rPr>
          <w:spacing w:val="1"/>
          <w:sz w:val="22"/>
          <w:szCs w:val="22"/>
        </w:rPr>
        <w:t xml:space="preserve"> </w:t>
      </w:r>
      <w:r w:rsidRPr="003A43DF">
        <w:rPr>
          <w:sz w:val="22"/>
          <w:szCs w:val="22"/>
        </w:rPr>
        <w:t>aggiuntivi</w:t>
      </w:r>
      <w:r w:rsidRPr="003A43DF">
        <w:rPr>
          <w:spacing w:val="-1"/>
          <w:sz w:val="22"/>
          <w:szCs w:val="22"/>
        </w:rPr>
        <w:t xml:space="preserve"> </w:t>
      </w:r>
      <w:r w:rsidRPr="003A43DF">
        <w:rPr>
          <w:sz w:val="22"/>
          <w:szCs w:val="22"/>
        </w:rPr>
        <w:t>per l’ente</w:t>
      </w:r>
      <w:r w:rsidRPr="003A43DF">
        <w:rPr>
          <w:spacing w:val="-1"/>
          <w:sz w:val="22"/>
          <w:szCs w:val="22"/>
        </w:rPr>
        <w:t xml:space="preserve"> </w:t>
      </w:r>
      <w:r w:rsidRPr="003A43DF">
        <w:rPr>
          <w:sz w:val="22"/>
          <w:szCs w:val="22"/>
        </w:rPr>
        <w:t>appaltante.</w:t>
      </w:r>
    </w:p>
    <w:p w:rsidR="0058084D" w:rsidRPr="003A43DF" w:rsidRDefault="0058084D">
      <w:pPr>
        <w:pStyle w:val="Corpotesto"/>
        <w:spacing w:before="11"/>
        <w:ind w:left="0"/>
        <w:jc w:val="left"/>
        <w:rPr>
          <w:sz w:val="22"/>
          <w:szCs w:val="22"/>
        </w:rPr>
      </w:pPr>
    </w:p>
    <w:p w:rsidR="00FB143C" w:rsidRPr="003A43DF" w:rsidRDefault="00FB143C" w:rsidP="00FB143C">
      <w:pPr>
        <w:pStyle w:val="Corpotesto"/>
        <w:ind w:right="303"/>
        <w:rPr>
          <w:sz w:val="22"/>
          <w:szCs w:val="22"/>
        </w:rPr>
      </w:pPr>
      <w:r w:rsidRPr="003A43DF">
        <w:rPr>
          <w:sz w:val="22"/>
          <w:szCs w:val="22"/>
        </w:rPr>
        <w:t>Oltre a tutti gli obblighi previsti dal presente Capitolato, l’aggiudicatario riconosce di essere a conoscenza di ogni parte</w:t>
      </w:r>
      <w:r w:rsidRPr="003A43DF">
        <w:rPr>
          <w:spacing w:val="1"/>
          <w:sz w:val="22"/>
          <w:szCs w:val="22"/>
        </w:rPr>
        <w:t xml:space="preserve"> </w:t>
      </w:r>
      <w:r w:rsidRPr="003A43DF">
        <w:rPr>
          <w:sz w:val="22"/>
          <w:szCs w:val="22"/>
        </w:rPr>
        <w:t>del</w:t>
      </w:r>
      <w:r w:rsidRPr="003A43DF">
        <w:rPr>
          <w:spacing w:val="-6"/>
          <w:sz w:val="22"/>
          <w:szCs w:val="22"/>
        </w:rPr>
        <w:t xml:space="preserve"> </w:t>
      </w:r>
      <w:r w:rsidRPr="003A43DF">
        <w:rPr>
          <w:sz w:val="22"/>
          <w:szCs w:val="22"/>
        </w:rPr>
        <w:t>presente</w:t>
      </w:r>
      <w:r w:rsidRPr="003A43DF">
        <w:rPr>
          <w:spacing w:val="-3"/>
          <w:sz w:val="22"/>
          <w:szCs w:val="22"/>
        </w:rPr>
        <w:t xml:space="preserve"> </w:t>
      </w:r>
      <w:r w:rsidRPr="003A43DF">
        <w:rPr>
          <w:sz w:val="22"/>
          <w:szCs w:val="22"/>
        </w:rPr>
        <w:t>capitolato</w:t>
      </w:r>
      <w:r w:rsidRPr="003A43DF">
        <w:rPr>
          <w:spacing w:val="-4"/>
          <w:sz w:val="22"/>
          <w:szCs w:val="22"/>
        </w:rPr>
        <w:t xml:space="preserve"> </w:t>
      </w:r>
      <w:r w:rsidRPr="003A43DF">
        <w:rPr>
          <w:sz w:val="22"/>
          <w:szCs w:val="22"/>
        </w:rPr>
        <w:t>e</w:t>
      </w:r>
      <w:r w:rsidRPr="003A43DF">
        <w:rPr>
          <w:spacing w:val="-2"/>
          <w:sz w:val="22"/>
          <w:szCs w:val="22"/>
        </w:rPr>
        <w:t xml:space="preserve"> </w:t>
      </w:r>
      <w:r w:rsidRPr="003A43DF">
        <w:rPr>
          <w:sz w:val="22"/>
          <w:szCs w:val="22"/>
        </w:rPr>
        <w:t>di</w:t>
      </w:r>
      <w:r w:rsidRPr="003A43DF">
        <w:rPr>
          <w:spacing w:val="-6"/>
          <w:sz w:val="22"/>
          <w:szCs w:val="22"/>
        </w:rPr>
        <w:t xml:space="preserve"> </w:t>
      </w:r>
      <w:r w:rsidRPr="003A43DF">
        <w:rPr>
          <w:sz w:val="22"/>
          <w:szCs w:val="22"/>
        </w:rPr>
        <w:t>ogni</w:t>
      </w:r>
      <w:r w:rsidRPr="003A43DF">
        <w:rPr>
          <w:spacing w:val="-6"/>
          <w:sz w:val="22"/>
          <w:szCs w:val="22"/>
        </w:rPr>
        <w:t xml:space="preserve"> </w:t>
      </w:r>
      <w:r w:rsidRPr="003A43DF">
        <w:rPr>
          <w:sz w:val="22"/>
          <w:szCs w:val="22"/>
        </w:rPr>
        <w:t>altro</w:t>
      </w:r>
      <w:r w:rsidRPr="003A43DF">
        <w:rPr>
          <w:spacing w:val="-2"/>
          <w:sz w:val="22"/>
          <w:szCs w:val="22"/>
        </w:rPr>
        <w:t xml:space="preserve"> </w:t>
      </w:r>
      <w:r w:rsidRPr="003A43DF">
        <w:rPr>
          <w:sz w:val="22"/>
          <w:szCs w:val="22"/>
        </w:rPr>
        <w:t>documento</w:t>
      </w:r>
      <w:r w:rsidRPr="003A43DF">
        <w:rPr>
          <w:spacing w:val="-3"/>
          <w:sz w:val="22"/>
          <w:szCs w:val="22"/>
        </w:rPr>
        <w:t xml:space="preserve"> </w:t>
      </w:r>
      <w:r w:rsidRPr="003A43DF">
        <w:rPr>
          <w:sz w:val="22"/>
          <w:szCs w:val="22"/>
        </w:rPr>
        <w:t>in</w:t>
      </w:r>
      <w:r w:rsidRPr="003A43DF">
        <w:rPr>
          <w:spacing w:val="-7"/>
          <w:sz w:val="22"/>
          <w:szCs w:val="22"/>
        </w:rPr>
        <w:t xml:space="preserve"> </w:t>
      </w:r>
      <w:r w:rsidRPr="003A43DF">
        <w:rPr>
          <w:sz w:val="22"/>
          <w:szCs w:val="22"/>
        </w:rPr>
        <w:t>esso</w:t>
      </w:r>
      <w:r w:rsidRPr="003A43DF">
        <w:rPr>
          <w:spacing w:val="-4"/>
          <w:sz w:val="22"/>
          <w:szCs w:val="22"/>
        </w:rPr>
        <w:t xml:space="preserve"> </w:t>
      </w:r>
      <w:r w:rsidRPr="003A43DF">
        <w:rPr>
          <w:sz w:val="22"/>
          <w:szCs w:val="22"/>
        </w:rPr>
        <w:t>citato</w:t>
      </w:r>
      <w:r w:rsidRPr="003A43DF">
        <w:rPr>
          <w:spacing w:val="-3"/>
          <w:sz w:val="22"/>
          <w:szCs w:val="22"/>
        </w:rPr>
        <w:t xml:space="preserve"> </w:t>
      </w:r>
      <w:r w:rsidRPr="003A43DF">
        <w:rPr>
          <w:sz w:val="22"/>
          <w:szCs w:val="22"/>
        </w:rPr>
        <w:t>o</w:t>
      </w:r>
      <w:r w:rsidRPr="003A43DF">
        <w:rPr>
          <w:spacing w:val="-4"/>
          <w:sz w:val="22"/>
          <w:szCs w:val="22"/>
        </w:rPr>
        <w:t xml:space="preserve"> </w:t>
      </w:r>
      <w:r w:rsidRPr="003A43DF">
        <w:rPr>
          <w:sz w:val="22"/>
          <w:szCs w:val="22"/>
        </w:rPr>
        <w:t>allegato, e</w:t>
      </w:r>
      <w:r w:rsidRPr="003A43DF">
        <w:rPr>
          <w:spacing w:val="-5"/>
          <w:sz w:val="22"/>
          <w:szCs w:val="22"/>
        </w:rPr>
        <w:t xml:space="preserve"> </w:t>
      </w:r>
      <w:r w:rsidRPr="003A43DF">
        <w:rPr>
          <w:sz w:val="22"/>
          <w:szCs w:val="22"/>
        </w:rPr>
        <w:t>si</w:t>
      </w:r>
      <w:r w:rsidRPr="003A43DF">
        <w:rPr>
          <w:spacing w:val="-5"/>
          <w:sz w:val="22"/>
          <w:szCs w:val="22"/>
        </w:rPr>
        <w:t xml:space="preserve"> </w:t>
      </w:r>
      <w:r w:rsidRPr="003A43DF">
        <w:rPr>
          <w:sz w:val="22"/>
          <w:szCs w:val="22"/>
        </w:rPr>
        <w:t>obbliga</w:t>
      </w:r>
      <w:r w:rsidRPr="003A43DF">
        <w:rPr>
          <w:spacing w:val="-3"/>
          <w:sz w:val="22"/>
          <w:szCs w:val="22"/>
        </w:rPr>
        <w:t xml:space="preserve"> </w:t>
      </w:r>
      <w:r w:rsidRPr="003A43DF">
        <w:rPr>
          <w:sz w:val="22"/>
          <w:szCs w:val="22"/>
        </w:rPr>
        <w:t>ad</w:t>
      </w:r>
      <w:r w:rsidRPr="003A43DF">
        <w:rPr>
          <w:spacing w:val="-2"/>
          <w:sz w:val="22"/>
          <w:szCs w:val="22"/>
        </w:rPr>
        <w:t xml:space="preserve"> </w:t>
      </w:r>
      <w:r w:rsidRPr="003A43DF">
        <w:rPr>
          <w:sz w:val="22"/>
          <w:szCs w:val="22"/>
        </w:rPr>
        <w:t>osservarli</w:t>
      </w:r>
      <w:r w:rsidRPr="003A43DF">
        <w:rPr>
          <w:spacing w:val="-1"/>
          <w:sz w:val="22"/>
          <w:szCs w:val="22"/>
        </w:rPr>
        <w:t xml:space="preserve"> </w:t>
      </w:r>
      <w:r w:rsidRPr="003A43DF">
        <w:rPr>
          <w:sz w:val="22"/>
          <w:szCs w:val="22"/>
        </w:rPr>
        <w:t>scrupolosamente.</w:t>
      </w:r>
    </w:p>
    <w:p w:rsidR="00FB143C" w:rsidRPr="003A43DF" w:rsidRDefault="00FB143C" w:rsidP="00FB143C">
      <w:pPr>
        <w:pStyle w:val="Corpotesto"/>
        <w:spacing w:before="2"/>
        <w:ind w:right="299"/>
        <w:rPr>
          <w:sz w:val="22"/>
          <w:szCs w:val="22"/>
        </w:rPr>
      </w:pPr>
      <w:r w:rsidRPr="003A43DF">
        <w:rPr>
          <w:sz w:val="22"/>
          <w:szCs w:val="22"/>
        </w:rPr>
        <w:t>Dichiara inoltre di conoscere i luoghi, i fabbricati o terreni, compreso le adiacenze, parcheggi, dove dovranno essere</w:t>
      </w:r>
      <w:r w:rsidRPr="003A43DF">
        <w:rPr>
          <w:spacing w:val="1"/>
          <w:sz w:val="22"/>
          <w:szCs w:val="22"/>
        </w:rPr>
        <w:t xml:space="preserve"> </w:t>
      </w:r>
      <w:r w:rsidRPr="003A43DF">
        <w:rPr>
          <w:sz w:val="22"/>
          <w:szCs w:val="22"/>
        </w:rPr>
        <w:t>eseguiti i servizi e le attività e di avere considerato tutte le circostanze o condizioni generali o particolari di intervento e</w:t>
      </w:r>
      <w:r w:rsidRPr="003A43DF">
        <w:rPr>
          <w:spacing w:val="1"/>
          <w:sz w:val="22"/>
          <w:szCs w:val="22"/>
        </w:rPr>
        <w:t xml:space="preserve"> </w:t>
      </w:r>
      <w:r w:rsidRPr="003A43DF">
        <w:rPr>
          <w:sz w:val="22"/>
          <w:szCs w:val="22"/>
        </w:rPr>
        <w:t>di</w:t>
      </w:r>
      <w:r w:rsidRPr="003A43DF">
        <w:rPr>
          <w:spacing w:val="-5"/>
          <w:sz w:val="22"/>
          <w:szCs w:val="22"/>
        </w:rPr>
        <w:t xml:space="preserve"> </w:t>
      </w:r>
      <w:r w:rsidRPr="003A43DF">
        <w:rPr>
          <w:sz w:val="22"/>
          <w:szCs w:val="22"/>
        </w:rPr>
        <w:t>ogni</w:t>
      </w:r>
      <w:r w:rsidRPr="003A43DF">
        <w:rPr>
          <w:spacing w:val="-2"/>
          <w:sz w:val="22"/>
          <w:szCs w:val="22"/>
        </w:rPr>
        <w:t xml:space="preserve"> </w:t>
      </w:r>
      <w:r w:rsidRPr="003A43DF">
        <w:rPr>
          <w:sz w:val="22"/>
          <w:szCs w:val="22"/>
        </w:rPr>
        <w:t>altro</w:t>
      </w:r>
      <w:r w:rsidRPr="003A43DF">
        <w:rPr>
          <w:spacing w:val="-1"/>
          <w:sz w:val="22"/>
          <w:szCs w:val="22"/>
        </w:rPr>
        <w:t xml:space="preserve"> </w:t>
      </w:r>
      <w:r w:rsidRPr="003A43DF">
        <w:rPr>
          <w:sz w:val="22"/>
          <w:szCs w:val="22"/>
        </w:rPr>
        <w:t>fattore,</w:t>
      </w:r>
      <w:r w:rsidRPr="003A43DF">
        <w:rPr>
          <w:spacing w:val="-1"/>
          <w:sz w:val="22"/>
          <w:szCs w:val="22"/>
        </w:rPr>
        <w:t xml:space="preserve"> </w:t>
      </w:r>
      <w:r w:rsidRPr="003A43DF">
        <w:rPr>
          <w:sz w:val="22"/>
          <w:szCs w:val="22"/>
        </w:rPr>
        <w:t>ambientale,</w:t>
      </w:r>
      <w:r w:rsidRPr="003A43DF">
        <w:rPr>
          <w:spacing w:val="-1"/>
          <w:sz w:val="22"/>
          <w:szCs w:val="22"/>
        </w:rPr>
        <w:t xml:space="preserve"> </w:t>
      </w:r>
      <w:r w:rsidRPr="003A43DF">
        <w:rPr>
          <w:sz w:val="22"/>
          <w:szCs w:val="22"/>
        </w:rPr>
        <w:t>meteorologico</w:t>
      </w:r>
      <w:r w:rsidRPr="003A43DF">
        <w:rPr>
          <w:spacing w:val="-1"/>
          <w:sz w:val="22"/>
          <w:szCs w:val="22"/>
        </w:rPr>
        <w:t xml:space="preserve"> </w:t>
      </w:r>
      <w:r w:rsidRPr="003A43DF">
        <w:rPr>
          <w:sz w:val="22"/>
          <w:szCs w:val="22"/>
        </w:rPr>
        <w:t>od</w:t>
      </w:r>
      <w:r w:rsidRPr="003A43DF">
        <w:rPr>
          <w:spacing w:val="-1"/>
          <w:sz w:val="22"/>
          <w:szCs w:val="22"/>
        </w:rPr>
        <w:t xml:space="preserve"> </w:t>
      </w:r>
      <w:r w:rsidRPr="003A43DF">
        <w:rPr>
          <w:sz w:val="22"/>
          <w:szCs w:val="22"/>
        </w:rPr>
        <w:t>altro,</w:t>
      </w:r>
      <w:r w:rsidRPr="003A43DF">
        <w:rPr>
          <w:spacing w:val="-4"/>
          <w:sz w:val="22"/>
          <w:szCs w:val="22"/>
        </w:rPr>
        <w:t xml:space="preserve"> </w:t>
      </w:r>
      <w:r w:rsidRPr="003A43DF">
        <w:rPr>
          <w:sz w:val="22"/>
          <w:szCs w:val="22"/>
        </w:rPr>
        <w:t>che</w:t>
      </w:r>
      <w:r w:rsidRPr="003A43DF">
        <w:rPr>
          <w:spacing w:val="-4"/>
          <w:sz w:val="22"/>
          <w:szCs w:val="22"/>
        </w:rPr>
        <w:t xml:space="preserve"> </w:t>
      </w:r>
      <w:r w:rsidRPr="003A43DF">
        <w:rPr>
          <w:sz w:val="22"/>
          <w:szCs w:val="22"/>
        </w:rPr>
        <w:t>potrebbe</w:t>
      </w:r>
      <w:r w:rsidRPr="003A43DF">
        <w:rPr>
          <w:spacing w:val="-4"/>
          <w:sz w:val="22"/>
          <w:szCs w:val="22"/>
        </w:rPr>
        <w:t xml:space="preserve"> </w:t>
      </w:r>
      <w:r w:rsidRPr="003A43DF">
        <w:rPr>
          <w:sz w:val="22"/>
          <w:szCs w:val="22"/>
        </w:rPr>
        <w:t>influire</w:t>
      </w:r>
      <w:r w:rsidRPr="003A43DF">
        <w:rPr>
          <w:spacing w:val="-2"/>
          <w:sz w:val="22"/>
          <w:szCs w:val="22"/>
        </w:rPr>
        <w:t xml:space="preserve"> </w:t>
      </w:r>
      <w:r w:rsidRPr="003A43DF">
        <w:rPr>
          <w:sz w:val="22"/>
          <w:szCs w:val="22"/>
        </w:rPr>
        <w:t>sull’effettuazione</w:t>
      </w:r>
      <w:r w:rsidRPr="003A43DF">
        <w:rPr>
          <w:spacing w:val="-1"/>
          <w:sz w:val="22"/>
          <w:szCs w:val="22"/>
        </w:rPr>
        <w:t xml:space="preserve"> </w:t>
      </w:r>
      <w:r w:rsidRPr="003A43DF">
        <w:rPr>
          <w:sz w:val="22"/>
          <w:szCs w:val="22"/>
        </w:rPr>
        <w:t>dello</w:t>
      </w:r>
      <w:r w:rsidRPr="003A43DF">
        <w:rPr>
          <w:spacing w:val="-1"/>
          <w:sz w:val="22"/>
          <w:szCs w:val="22"/>
        </w:rPr>
        <w:t xml:space="preserve"> </w:t>
      </w:r>
      <w:r w:rsidRPr="003A43DF">
        <w:rPr>
          <w:sz w:val="22"/>
          <w:szCs w:val="22"/>
        </w:rPr>
        <w:t>stesso.</w:t>
      </w:r>
    </w:p>
    <w:p w:rsidR="00FB143C" w:rsidRPr="003A43DF" w:rsidRDefault="00FB143C" w:rsidP="00FB143C">
      <w:pPr>
        <w:pStyle w:val="Corpotesto"/>
        <w:spacing w:before="1"/>
        <w:rPr>
          <w:sz w:val="22"/>
          <w:szCs w:val="22"/>
        </w:rPr>
      </w:pPr>
      <w:r w:rsidRPr="003A43DF">
        <w:rPr>
          <w:sz w:val="22"/>
          <w:szCs w:val="22"/>
        </w:rPr>
        <w:t>In</w:t>
      </w:r>
      <w:r w:rsidRPr="003A43DF">
        <w:rPr>
          <w:spacing w:val="-6"/>
          <w:sz w:val="22"/>
          <w:szCs w:val="22"/>
        </w:rPr>
        <w:t xml:space="preserve"> </w:t>
      </w:r>
      <w:r w:rsidRPr="003A43DF">
        <w:rPr>
          <w:sz w:val="22"/>
          <w:szCs w:val="22"/>
        </w:rPr>
        <w:t>particolare</w:t>
      </w:r>
      <w:r w:rsidRPr="003A43DF">
        <w:rPr>
          <w:spacing w:val="-4"/>
          <w:sz w:val="22"/>
          <w:szCs w:val="22"/>
        </w:rPr>
        <w:t xml:space="preserve"> </w:t>
      </w:r>
      <w:r w:rsidRPr="003A43DF">
        <w:rPr>
          <w:sz w:val="22"/>
          <w:szCs w:val="22"/>
        </w:rPr>
        <w:t>l’Impresa</w:t>
      </w:r>
      <w:r w:rsidRPr="003A43DF">
        <w:rPr>
          <w:spacing w:val="-4"/>
          <w:sz w:val="22"/>
          <w:szCs w:val="22"/>
        </w:rPr>
        <w:t xml:space="preserve"> </w:t>
      </w:r>
      <w:r w:rsidRPr="003A43DF">
        <w:rPr>
          <w:sz w:val="22"/>
          <w:szCs w:val="22"/>
        </w:rPr>
        <w:t>è</w:t>
      </w:r>
      <w:r w:rsidRPr="003A43DF">
        <w:rPr>
          <w:spacing w:val="-8"/>
          <w:sz w:val="22"/>
          <w:szCs w:val="22"/>
        </w:rPr>
        <w:t xml:space="preserve"> </w:t>
      </w:r>
      <w:r w:rsidRPr="003A43DF">
        <w:rPr>
          <w:sz w:val="22"/>
          <w:szCs w:val="22"/>
        </w:rPr>
        <w:t>tenuta:</w:t>
      </w:r>
    </w:p>
    <w:p w:rsidR="00FB143C" w:rsidRPr="003A43DF" w:rsidRDefault="00FB143C" w:rsidP="00FB143C">
      <w:pPr>
        <w:pStyle w:val="Paragrafoelenco"/>
        <w:numPr>
          <w:ilvl w:val="1"/>
          <w:numId w:val="12"/>
        </w:numPr>
        <w:tabs>
          <w:tab w:val="left" w:pos="432"/>
        </w:tabs>
        <w:spacing w:before="3"/>
        <w:ind w:right="324" w:firstLine="0"/>
      </w:pPr>
      <w:r w:rsidRPr="003A43DF">
        <w:t>A provvedere su richiesta agli sbarramenti necessari per impedire l’accesso di persone e veicoli non autorizzati</w:t>
      </w:r>
      <w:r w:rsidRPr="003A43DF">
        <w:rPr>
          <w:spacing w:val="1"/>
        </w:rPr>
        <w:t xml:space="preserve"> </w:t>
      </w:r>
      <w:r w:rsidRPr="003A43DF">
        <w:t>all’interno dei Cimiteri;</w:t>
      </w:r>
    </w:p>
    <w:p w:rsidR="00FB143C" w:rsidRDefault="00FB143C" w:rsidP="00FB143C">
      <w:pPr>
        <w:pStyle w:val="Paragrafoelenco"/>
        <w:numPr>
          <w:ilvl w:val="1"/>
          <w:numId w:val="12"/>
        </w:numPr>
        <w:tabs>
          <w:tab w:val="left" w:pos="410"/>
        </w:tabs>
        <w:spacing w:before="1"/>
        <w:ind w:right="329" w:firstLine="0"/>
      </w:pPr>
      <w:r w:rsidRPr="003A43DF">
        <w:t>La Ditta dovrà provvedere ad ultimazione di ogni singola lavorazione, allo sgombero di ogni opera provvisoria, dei</w:t>
      </w:r>
      <w:r w:rsidRPr="003A43DF">
        <w:rPr>
          <w:spacing w:val="1"/>
        </w:rPr>
        <w:t xml:space="preserve"> </w:t>
      </w:r>
      <w:r w:rsidRPr="003A43DF">
        <w:t>detriti, entro</w:t>
      </w:r>
      <w:r w:rsidRPr="003A43DF">
        <w:rPr>
          <w:spacing w:val="1"/>
        </w:rPr>
        <w:t xml:space="preserve"> </w:t>
      </w:r>
      <w:r w:rsidRPr="003A43DF">
        <w:t>il termine</w:t>
      </w:r>
      <w:r w:rsidRPr="003A43DF">
        <w:rPr>
          <w:spacing w:val="-1"/>
        </w:rPr>
        <w:t xml:space="preserve"> </w:t>
      </w:r>
      <w:r w:rsidRPr="003A43DF">
        <w:t>fissato</w:t>
      </w:r>
      <w:r w:rsidRPr="003A43DF">
        <w:rPr>
          <w:spacing w:val="4"/>
        </w:rPr>
        <w:t xml:space="preserve"> </w:t>
      </w:r>
      <w:r w:rsidRPr="003A43DF">
        <w:t>dall’Ufficio</w:t>
      </w:r>
      <w:r w:rsidRPr="003A43DF">
        <w:rPr>
          <w:spacing w:val="1"/>
        </w:rPr>
        <w:t xml:space="preserve"> </w:t>
      </w:r>
      <w:r w:rsidRPr="003A43DF">
        <w:t>Tecnico.</w:t>
      </w:r>
    </w:p>
    <w:p w:rsidR="0067418F" w:rsidRDefault="0067418F" w:rsidP="003A43DF">
      <w:pPr>
        <w:tabs>
          <w:tab w:val="left" w:pos="410"/>
        </w:tabs>
        <w:spacing w:before="1"/>
        <w:ind w:left="275" w:right="329"/>
      </w:pPr>
    </w:p>
    <w:p w:rsidR="0067418F" w:rsidRDefault="0067418F" w:rsidP="003A43DF">
      <w:pPr>
        <w:tabs>
          <w:tab w:val="left" w:pos="410"/>
        </w:tabs>
        <w:spacing w:before="1"/>
        <w:ind w:right="329"/>
        <w:rPr>
          <w:ins w:id="4" w:author="Angelo Lombardi" w:date="2023-12-07T20:00:00Z"/>
        </w:rPr>
      </w:pPr>
    </w:p>
    <w:p w:rsidR="000627C8" w:rsidRDefault="000627C8" w:rsidP="003A43DF">
      <w:pPr>
        <w:tabs>
          <w:tab w:val="left" w:pos="410"/>
        </w:tabs>
        <w:spacing w:before="1"/>
        <w:ind w:right="329"/>
      </w:pPr>
    </w:p>
    <w:p w:rsidR="0067418F" w:rsidRPr="000627C8" w:rsidRDefault="0067418F" w:rsidP="003A43DF">
      <w:pPr>
        <w:pStyle w:val="Titolo1"/>
        <w:ind w:left="493" w:right="510"/>
        <w:rPr>
          <w:sz w:val="22"/>
          <w:szCs w:val="22"/>
        </w:rPr>
      </w:pPr>
      <w:r w:rsidRPr="000627C8">
        <w:rPr>
          <w:sz w:val="22"/>
          <w:szCs w:val="22"/>
        </w:rPr>
        <w:t>ARTICOLO</w:t>
      </w:r>
      <w:r w:rsidR="00B63F6C" w:rsidRPr="000627C8">
        <w:rPr>
          <w:spacing w:val="-7"/>
          <w:sz w:val="22"/>
          <w:szCs w:val="22"/>
        </w:rPr>
        <w:t xml:space="preserve"> 18</w:t>
      </w:r>
      <w:r w:rsidRPr="000627C8">
        <w:rPr>
          <w:spacing w:val="-7"/>
          <w:sz w:val="22"/>
          <w:szCs w:val="22"/>
        </w:rPr>
        <w:t xml:space="preserve"> </w:t>
      </w:r>
      <w:r w:rsidRPr="000627C8">
        <w:rPr>
          <w:sz w:val="22"/>
          <w:szCs w:val="22"/>
        </w:rPr>
        <w:t>–</w:t>
      </w:r>
      <w:r w:rsidRPr="000627C8">
        <w:rPr>
          <w:spacing w:val="-4"/>
          <w:sz w:val="22"/>
          <w:szCs w:val="22"/>
        </w:rPr>
        <w:t xml:space="preserve"> </w:t>
      </w:r>
      <w:r w:rsidRPr="000627C8">
        <w:rPr>
          <w:sz w:val="22"/>
          <w:szCs w:val="22"/>
        </w:rPr>
        <w:t>CLAUSOLA SOCIALE DI PRIORITARIATO ASSORBIMENTO DI PERSONALE DEL PRECEDENTE APPALTATORE</w:t>
      </w:r>
    </w:p>
    <w:p w:rsidR="0067418F" w:rsidRPr="000627C8" w:rsidRDefault="0067418F" w:rsidP="0067418F">
      <w:pPr>
        <w:pStyle w:val="Titolo1"/>
        <w:ind w:left="611"/>
        <w:jc w:val="left"/>
        <w:rPr>
          <w:sz w:val="22"/>
          <w:szCs w:val="22"/>
        </w:rPr>
      </w:pPr>
    </w:p>
    <w:p w:rsidR="000627C8" w:rsidRPr="000627C8" w:rsidRDefault="000627C8" w:rsidP="00B9146F">
      <w:pPr>
        <w:pStyle w:val="Titolo1"/>
        <w:ind w:left="0"/>
        <w:jc w:val="left"/>
        <w:rPr>
          <w:sz w:val="22"/>
          <w:szCs w:val="22"/>
        </w:rPr>
      </w:pPr>
    </w:p>
    <w:p w:rsidR="0067418F" w:rsidRPr="000627C8" w:rsidRDefault="0067418F" w:rsidP="002B3904">
      <w:pPr>
        <w:pStyle w:val="Corpotesto"/>
        <w:ind w:right="294"/>
        <w:rPr>
          <w:sz w:val="22"/>
          <w:szCs w:val="22"/>
        </w:rPr>
      </w:pPr>
      <w:r w:rsidRPr="000627C8">
        <w:rPr>
          <w:sz w:val="22"/>
          <w:szCs w:val="22"/>
        </w:rPr>
        <w:t xml:space="preserve">Richiamato quanto previsto dall’art. </w:t>
      </w:r>
      <w:r w:rsidR="001477E5" w:rsidRPr="000627C8">
        <w:rPr>
          <w:sz w:val="22"/>
          <w:szCs w:val="22"/>
        </w:rPr>
        <w:t>57</w:t>
      </w:r>
      <w:r w:rsidRPr="000627C8">
        <w:rPr>
          <w:sz w:val="22"/>
          <w:szCs w:val="22"/>
        </w:rPr>
        <w:t xml:space="preserve">del </w:t>
      </w:r>
      <w:proofErr w:type="spellStart"/>
      <w:r w:rsidRPr="000627C8">
        <w:rPr>
          <w:sz w:val="22"/>
          <w:szCs w:val="22"/>
        </w:rPr>
        <w:t>D.Lgs.</w:t>
      </w:r>
      <w:proofErr w:type="spellEnd"/>
      <w:r w:rsidRPr="000627C8">
        <w:rPr>
          <w:sz w:val="22"/>
          <w:szCs w:val="22"/>
        </w:rPr>
        <w:t xml:space="preserve"> </w:t>
      </w:r>
      <w:r w:rsidR="001477E5" w:rsidRPr="000627C8">
        <w:rPr>
          <w:sz w:val="22"/>
          <w:szCs w:val="22"/>
        </w:rPr>
        <w:t xml:space="preserve">36/2023 e </w:t>
      </w:r>
      <w:proofErr w:type="spellStart"/>
      <w:r w:rsidR="001477E5" w:rsidRPr="000627C8">
        <w:rPr>
          <w:sz w:val="22"/>
          <w:szCs w:val="22"/>
        </w:rPr>
        <w:t>smi</w:t>
      </w:r>
      <w:proofErr w:type="spellEnd"/>
      <w:r w:rsidRPr="000627C8">
        <w:rPr>
          <w:sz w:val="22"/>
          <w:szCs w:val="22"/>
        </w:rPr>
        <w:t>, l’Appaltatore subentrante</w:t>
      </w:r>
      <w:r w:rsidR="002B3904" w:rsidRPr="000627C8">
        <w:rPr>
          <w:sz w:val="22"/>
          <w:szCs w:val="22"/>
        </w:rPr>
        <w:t xml:space="preserve"> </w:t>
      </w:r>
      <w:r w:rsidRPr="000627C8">
        <w:rPr>
          <w:sz w:val="22"/>
          <w:szCs w:val="22"/>
        </w:rPr>
        <w:t>dovrà prioritariamente assumere, qualora disponibili, i lavoratori che già vi erano adibiti, quali soci</w:t>
      </w:r>
      <w:r w:rsidR="002B3904" w:rsidRPr="000627C8">
        <w:rPr>
          <w:sz w:val="22"/>
          <w:szCs w:val="22"/>
        </w:rPr>
        <w:t xml:space="preserve"> </w:t>
      </w:r>
      <w:r w:rsidRPr="000627C8">
        <w:rPr>
          <w:sz w:val="22"/>
          <w:szCs w:val="22"/>
        </w:rPr>
        <w:t>lavoratori o dipendenti del precedente aggiudicatario, a condizione che il loro numero e la loro</w:t>
      </w:r>
      <w:r w:rsidR="002B3904" w:rsidRPr="000627C8">
        <w:rPr>
          <w:sz w:val="22"/>
          <w:szCs w:val="22"/>
        </w:rPr>
        <w:t xml:space="preserve"> </w:t>
      </w:r>
      <w:r w:rsidRPr="000627C8">
        <w:rPr>
          <w:sz w:val="22"/>
          <w:szCs w:val="22"/>
        </w:rPr>
        <w:t>qualifica siano armonizzabili con l’organizzazione d’impresa prescelta dall’imprenditore</w:t>
      </w:r>
      <w:r w:rsidR="002B3904" w:rsidRPr="000627C8">
        <w:rPr>
          <w:sz w:val="22"/>
          <w:szCs w:val="22"/>
        </w:rPr>
        <w:t xml:space="preserve"> </w:t>
      </w:r>
      <w:r w:rsidRPr="000627C8">
        <w:rPr>
          <w:sz w:val="22"/>
          <w:szCs w:val="22"/>
        </w:rPr>
        <w:t>subentrante.</w:t>
      </w:r>
    </w:p>
    <w:p w:rsidR="00471664" w:rsidRPr="000627C8" w:rsidRDefault="00471664" w:rsidP="002B3904">
      <w:pPr>
        <w:pStyle w:val="Corpotesto"/>
        <w:ind w:right="294"/>
        <w:rPr>
          <w:sz w:val="22"/>
          <w:szCs w:val="22"/>
        </w:rPr>
      </w:pPr>
      <w:r w:rsidRPr="000627C8">
        <w:rPr>
          <w:b/>
          <w:sz w:val="22"/>
          <w:szCs w:val="22"/>
        </w:rPr>
        <w:t>Pertanto come requisiti necessari</w:t>
      </w:r>
      <w:r w:rsidRPr="000627C8">
        <w:rPr>
          <w:sz w:val="22"/>
          <w:szCs w:val="22"/>
        </w:rPr>
        <w:t xml:space="preserve">, da inserirsi nella busta </w:t>
      </w:r>
      <w:r w:rsidR="000627C8" w:rsidRPr="000627C8">
        <w:rPr>
          <w:sz w:val="22"/>
          <w:szCs w:val="22"/>
        </w:rPr>
        <w:t>amministrativa</w:t>
      </w:r>
      <w:r w:rsidR="00F662FB" w:rsidRPr="000627C8">
        <w:rPr>
          <w:sz w:val="22"/>
          <w:szCs w:val="22"/>
        </w:rPr>
        <w:t xml:space="preserve"> (</w:t>
      </w:r>
      <w:r w:rsidR="000627C8" w:rsidRPr="000627C8">
        <w:rPr>
          <w:sz w:val="22"/>
          <w:szCs w:val="22"/>
        </w:rPr>
        <w:t>A</w:t>
      </w:r>
      <w:r w:rsidR="00F662FB" w:rsidRPr="000627C8">
        <w:rPr>
          <w:sz w:val="22"/>
          <w:szCs w:val="22"/>
        </w:rPr>
        <w:t>)</w:t>
      </w:r>
      <w:r w:rsidR="002B3904" w:rsidRPr="000627C8">
        <w:rPr>
          <w:sz w:val="22"/>
          <w:szCs w:val="22"/>
        </w:rPr>
        <w:t xml:space="preserve">, secondo le indicazioni del bando di gara, </w:t>
      </w:r>
      <w:r w:rsidRPr="000627C8">
        <w:rPr>
          <w:b/>
          <w:sz w:val="22"/>
          <w:szCs w:val="22"/>
        </w:rPr>
        <w:t>d</w:t>
      </w:r>
      <w:r w:rsidR="002B3904" w:rsidRPr="000627C8">
        <w:rPr>
          <w:b/>
          <w:sz w:val="22"/>
          <w:szCs w:val="22"/>
        </w:rPr>
        <w:t>ovrà</w:t>
      </w:r>
      <w:r w:rsidRPr="000627C8">
        <w:rPr>
          <w:b/>
          <w:sz w:val="22"/>
          <w:szCs w:val="22"/>
        </w:rPr>
        <w:t xml:space="preserve"> essere </w:t>
      </w:r>
      <w:r w:rsidR="002B3904" w:rsidRPr="000627C8">
        <w:rPr>
          <w:b/>
          <w:sz w:val="22"/>
          <w:szCs w:val="22"/>
        </w:rPr>
        <w:t>allegata</w:t>
      </w:r>
      <w:r w:rsidR="000627C8" w:rsidRPr="000627C8">
        <w:rPr>
          <w:b/>
          <w:sz w:val="22"/>
          <w:szCs w:val="22"/>
        </w:rPr>
        <w:t xml:space="preserve"> una dichiarazione di impegno</w:t>
      </w:r>
      <w:r w:rsidRPr="000627C8">
        <w:rPr>
          <w:sz w:val="22"/>
          <w:szCs w:val="22"/>
        </w:rPr>
        <w:t>, nel rispetto dei dettami della normativa europea</w:t>
      </w:r>
      <w:r w:rsidR="000627C8" w:rsidRPr="000627C8">
        <w:rPr>
          <w:sz w:val="22"/>
          <w:szCs w:val="22"/>
        </w:rPr>
        <w:t xml:space="preserve">. Inoltre per </w:t>
      </w:r>
      <w:proofErr w:type="spellStart"/>
      <w:r w:rsidR="000627C8" w:rsidRPr="000627C8">
        <w:rPr>
          <w:sz w:val="22"/>
          <w:szCs w:val="22"/>
        </w:rPr>
        <w:t>quantoinerente</w:t>
      </w:r>
      <w:proofErr w:type="spellEnd"/>
      <w:r w:rsidR="000627C8" w:rsidRPr="000627C8">
        <w:rPr>
          <w:sz w:val="22"/>
          <w:szCs w:val="22"/>
        </w:rPr>
        <w:t xml:space="preserve"> il piano delle assunzioni si rimanda all’allegato criterio 1 dell’art.30, </w:t>
      </w:r>
      <w:r w:rsidRPr="000627C8">
        <w:rPr>
          <w:sz w:val="22"/>
          <w:szCs w:val="22"/>
        </w:rPr>
        <w:t>co</w:t>
      </w:r>
      <w:r w:rsidR="000627C8" w:rsidRPr="000627C8">
        <w:rPr>
          <w:sz w:val="22"/>
          <w:szCs w:val="22"/>
        </w:rPr>
        <w:t>mprensivo</w:t>
      </w:r>
      <w:r w:rsidRPr="000627C8">
        <w:rPr>
          <w:sz w:val="22"/>
          <w:szCs w:val="22"/>
        </w:rPr>
        <w:t xml:space="preserve"> </w:t>
      </w:r>
      <w:r w:rsidR="000627C8" w:rsidRPr="000627C8">
        <w:rPr>
          <w:sz w:val="22"/>
          <w:szCs w:val="22"/>
        </w:rPr>
        <w:t>del</w:t>
      </w:r>
      <w:r w:rsidRPr="000627C8">
        <w:rPr>
          <w:sz w:val="22"/>
          <w:szCs w:val="22"/>
        </w:rPr>
        <w:t>le misure orientate tra l'altro a garantire le pari opportunità generazionali, di genere e di inclusione lavorativa per le persone con disabilità o svantaggiate, la stabilità occupazionale del personale impiegato, nonché l'applicazione dei contratti collettivi nazionali e territoriali di settore, tenendo conto, in relazione all'oggetto dell'appalto,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a garantire le stesse tutele economiche e normative per i lavoratori in subappalto rispetto ai dipendenti dell'appaltatore e contro il lavoro irregolare.</w:t>
      </w:r>
    </w:p>
    <w:p w:rsidR="00FB143C" w:rsidRDefault="00FB143C">
      <w:pPr>
        <w:pStyle w:val="Corpotesto"/>
        <w:spacing w:before="11"/>
        <w:ind w:left="0"/>
        <w:jc w:val="left"/>
        <w:rPr>
          <w:ins w:id="5" w:author="Angelo Lombardi" w:date="2023-12-07T20:00:00Z"/>
          <w:sz w:val="22"/>
          <w:szCs w:val="22"/>
        </w:rPr>
      </w:pPr>
    </w:p>
    <w:p w:rsidR="000627C8" w:rsidRPr="003A43DF" w:rsidRDefault="000627C8">
      <w:pPr>
        <w:pStyle w:val="Corpotesto"/>
        <w:spacing w:before="11"/>
        <w:ind w:left="0"/>
        <w:jc w:val="left"/>
        <w:rPr>
          <w:sz w:val="22"/>
          <w:szCs w:val="22"/>
        </w:rPr>
      </w:pPr>
      <w:bookmarkStart w:id="6" w:name="_GoBack"/>
      <w:bookmarkEnd w:id="6"/>
    </w:p>
    <w:p w:rsidR="0058084D" w:rsidRPr="003A43DF" w:rsidRDefault="00042A1B">
      <w:pPr>
        <w:pStyle w:val="Titolo1"/>
        <w:ind w:left="493" w:right="510"/>
        <w:rPr>
          <w:sz w:val="22"/>
          <w:szCs w:val="22"/>
        </w:rPr>
      </w:pPr>
      <w:r w:rsidRPr="003A43DF">
        <w:rPr>
          <w:sz w:val="22"/>
          <w:szCs w:val="22"/>
        </w:rPr>
        <w:lastRenderedPageBreak/>
        <w:t>ARTICOLO</w:t>
      </w:r>
      <w:r w:rsidRPr="003A43DF">
        <w:rPr>
          <w:spacing w:val="-8"/>
          <w:sz w:val="22"/>
          <w:szCs w:val="22"/>
        </w:rPr>
        <w:t xml:space="preserve"> </w:t>
      </w:r>
      <w:r w:rsidR="00FB143C" w:rsidRPr="003A43DF">
        <w:rPr>
          <w:spacing w:val="-8"/>
          <w:sz w:val="22"/>
          <w:szCs w:val="22"/>
        </w:rPr>
        <w:t>1</w:t>
      </w:r>
      <w:r w:rsidR="00B63F6C">
        <w:rPr>
          <w:sz w:val="22"/>
          <w:szCs w:val="22"/>
        </w:rPr>
        <w:t>9</w:t>
      </w:r>
      <w:r w:rsidRPr="003A43DF">
        <w:rPr>
          <w:spacing w:val="-4"/>
          <w:sz w:val="22"/>
          <w:szCs w:val="22"/>
        </w:rPr>
        <w:t xml:space="preserve"> </w:t>
      </w:r>
      <w:r w:rsidRPr="003A43DF">
        <w:rPr>
          <w:sz w:val="22"/>
          <w:szCs w:val="22"/>
        </w:rPr>
        <w:t>-</w:t>
      </w:r>
      <w:r w:rsidRPr="003A43DF">
        <w:rPr>
          <w:spacing w:val="-7"/>
          <w:sz w:val="22"/>
          <w:szCs w:val="22"/>
        </w:rPr>
        <w:t xml:space="preserve"> </w:t>
      </w:r>
      <w:r w:rsidRPr="003A43DF">
        <w:rPr>
          <w:sz w:val="22"/>
          <w:szCs w:val="22"/>
        </w:rPr>
        <w:t>PERSONALE</w:t>
      </w:r>
      <w:r w:rsidRPr="003A43DF">
        <w:rPr>
          <w:spacing w:val="-6"/>
          <w:sz w:val="22"/>
          <w:szCs w:val="22"/>
        </w:rPr>
        <w:t xml:space="preserve"> </w:t>
      </w:r>
      <w:r w:rsidRPr="003A43DF">
        <w:rPr>
          <w:sz w:val="22"/>
          <w:szCs w:val="22"/>
        </w:rPr>
        <w:t>REQUISITI</w:t>
      </w:r>
      <w:r w:rsidRPr="003A43DF">
        <w:rPr>
          <w:spacing w:val="-6"/>
          <w:sz w:val="22"/>
          <w:szCs w:val="22"/>
        </w:rPr>
        <w:t xml:space="preserve"> </w:t>
      </w:r>
      <w:r w:rsidRPr="003A43DF">
        <w:rPr>
          <w:sz w:val="22"/>
          <w:szCs w:val="22"/>
        </w:rPr>
        <w:t>E</w:t>
      </w:r>
      <w:r w:rsidRPr="003A43DF">
        <w:rPr>
          <w:spacing w:val="-6"/>
          <w:sz w:val="22"/>
          <w:szCs w:val="22"/>
        </w:rPr>
        <w:t xml:space="preserve"> </w:t>
      </w:r>
      <w:r w:rsidRPr="003A43DF">
        <w:rPr>
          <w:sz w:val="22"/>
          <w:szCs w:val="22"/>
        </w:rPr>
        <w:t>COMPORTAMENTO</w:t>
      </w:r>
    </w:p>
    <w:p w:rsidR="0058084D" w:rsidRPr="003A43DF" w:rsidRDefault="0058084D">
      <w:pPr>
        <w:pStyle w:val="Corpotesto"/>
        <w:spacing w:before="10"/>
        <w:ind w:left="0"/>
        <w:jc w:val="left"/>
        <w:rPr>
          <w:b/>
          <w:sz w:val="22"/>
          <w:szCs w:val="22"/>
        </w:rPr>
      </w:pPr>
    </w:p>
    <w:p w:rsidR="0058084D" w:rsidRPr="003A43DF" w:rsidRDefault="00042A1B">
      <w:pPr>
        <w:pStyle w:val="Corpotesto"/>
        <w:ind w:right="294"/>
        <w:rPr>
          <w:sz w:val="22"/>
          <w:szCs w:val="22"/>
        </w:rPr>
      </w:pPr>
      <w:r w:rsidRPr="003A43DF">
        <w:rPr>
          <w:sz w:val="22"/>
          <w:szCs w:val="22"/>
        </w:rPr>
        <w:t>L’impresa dovrà disporre di personale necessario alla perfetta e completa attuazione del servizio in rigorosa osservanza</w:t>
      </w:r>
      <w:r w:rsidRPr="003A43DF">
        <w:rPr>
          <w:spacing w:val="1"/>
          <w:sz w:val="22"/>
          <w:szCs w:val="22"/>
        </w:rPr>
        <w:t xml:space="preserve"> </w:t>
      </w:r>
      <w:r w:rsidRPr="003A43DF">
        <w:rPr>
          <w:sz w:val="22"/>
          <w:szCs w:val="22"/>
        </w:rPr>
        <w:t>di quanto prescritto dal capitolato. Detto organico dovrà essere integrato dal personale necessario per garantire normale</w:t>
      </w:r>
      <w:r w:rsidRPr="003A43DF">
        <w:rPr>
          <w:spacing w:val="1"/>
          <w:sz w:val="22"/>
          <w:szCs w:val="22"/>
        </w:rPr>
        <w:t xml:space="preserve"> </w:t>
      </w:r>
      <w:r w:rsidRPr="003A43DF">
        <w:rPr>
          <w:sz w:val="22"/>
          <w:szCs w:val="22"/>
        </w:rPr>
        <w:t>godimento</w:t>
      </w:r>
      <w:r w:rsidRPr="003A43DF">
        <w:rPr>
          <w:spacing w:val="-1"/>
          <w:sz w:val="22"/>
          <w:szCs w:val="22"/>
        </w:rPr>
        <w:t xml:space="preserve"> </w:t>
      </w:r>
      <w:r w:rsidRPr="003A43DF">
        <w:rPr>
          <w:sz w:val="22"/>
          <w:szCs w:val="22"/>
        </w:rPr>
        <w:t>delle</w:t>
      </w:r>
      <w:r w:rsidRPr="003A43DF">
        <w:rPr>
          <w:spacing w:val="-1"/>
          <w:sz w:val="22"/>
          <w:szCs w:val="22"/>
        </w:rPr>
        <w:t xml:space="preserve"> </w:t>
      </w:r>
      <w:r w:rsidRPr="003A43DF">
        <w:rPr>
          <w:sz w:val="22"/>
          <w:szCs w:val="22"/>
        </w:rPr>
        <w:t>ferie</w:t>
      </w:r>
      <w:r w:rsidRPr="003A43DF">
        <w:rPr>
          <w:spacing w:val="-2"/>
          <w:sz w:val="22"/>
          <w:szCs w:val="22"/>
        </w:rPr>
        <w:t xml:space="preserve"> </w:t>
      </w:r>
      <w:r w:rsidRPr="003A43DF">
        <w:rPr>
          <w:sz w:val="22"/>
          <w:szCs w:val="22"/>
        </w:rPr>
        <w:t>contrattualmente</w:t>
      </w:r>
      <w:r w:rsidRPr="003A43DF">
        <w:rPr>
          <w:spacing w:val="-1"/>
          <w:sz w:val="22"/>
          <w:szCs w:val="22"/>
        </w:rPr>
        <w:t xml:space="preserve"> </w:t>
      </w:r>
      <w:r w:rsidRPr="003A43DF">
        <w:rPr>
          <w:sz w:val="22"/>
          <w:szCs w:val="22"/>
        </w:rPr>
        <w:t>previsto, nonché</w:t>
      </w:r>
      <w:r w:rsidRPr="003A43DF">
        <w:rPr>
          <w:spacing w:val="-2"/>
          <w:sz w:val="22"/>
          <w:szCs w:val="22"/>
        </w:rPr>
        <w:t xml:space="preserve"> </w:t>
      </w:r>
      <w:r w:rsidRPr="003A43DF">
        <w:rPr>
          <w:sz w:val="22"/>
          <w:szCs w:val="22"/>
        </w:rPr>
        <w:t>sostituzioni</w:t>
      </w:r>
      <w:r w:rsidRPr="003A43DF">
        <w:rPr>
          <w:spacing w:val="-1"/>
          <w:sz w:val="22"/>
          <w:szCs w:val="22"/>
        </w:rPr>
        <w:t xml:space="preserve"> </w:t>
      </w:r>
      <w:r w:rsidRPr="003A43DF">
        <w:rPr>
          <w:sz w:val="22"/>
          <w:szCs w:val="22"/>
        </w:rPr>
        <w:t>per malattia,</w:t>
      </w:r>
      <w:r w:rsidRPr="003A43DF">
        <w:rPr>
          <w:spacing w:val="-1"/>
          <w:sz w:val="22"/>
          <w:szCs w:val="22"/>
        </w:rPr>
        <w:t xml:space="preserve"> </w:t>
      </w:r>
      <w:r w:rsidRPr="003A43DF">
        <w:rPr>
          <w:sz w:val="22"/>
          <w:szCs w:val="22"/>
        </w:rPr>
        <w:t>infortunio o</w:t>
      </w:r>
      <w:r w:rsidRPr="003A43DF">
        <w:rPr>
          <w:spacing w:val="-1"/>
          <w:sz w:val="22"/>
          <w:szCs w:val="22"/>
        </w:rPr>
        <w:t xml:space="preserve"> </w:t>
      </w:r>
      <w:r w:rsidRPr="003A43DF">
        <w:rPr>
          <w:sz w:val="22"/>
          <w:szCs w:val="22"/>
        </w:rPr>
        <w:t>altro.</w:t>
      </w:r>
    </w:p>
    <w:p w:rsidR="0058084D" w:rsidRPr="003A43DF" w:rsidRDefault="00042A1B">
      <w:pPr>
        <w:pStyle w:val="Titolo1"/>
        <w:spacing w:before="6"/>
        <w:ind w:right="293"/>
        <w:jc w:val="both"/>
        <w:rPr>
          <w:sz w:val="22"/>
          <w:szCs w:val="22"/>
        </w:rPr>
      </w:pPr>
      <w:r w:rsidRPr="003A43DF">
        <w:rPr>
          <w:sz w:val="22"/>
          <w:szCs w:val="22"/>
        </w:rPr>
        <w:t>In caso di malattia la ditta appaltatrice dovrà comunicare entro 24 ore alla stazione appaltante i nominativi dei</w:t>
      </w:r>
      <w:r w:rsidRPr="003A43DF">
        <w:rPr>
          <w:spacing w:val="1"/>
          <w:sz w:val="22"/>
          <w:szCs w:val="22"/>
        </w:rPr>
        <w:t xml:space="preserve"> </w:t>
      </w:r>
      <w:r w:rsidRPr="003A43DF">
        <w:rPr>
          <w:sz w:val="22"/>
          <w:szCs w:val="22"/>
        </w:rPr>
        <w:t>sostituti.</w:t>
      </w:r>
    </w:p>
    <w:p w:rsidR="0058084D" w:rsidRPr="003A43DF" w:rsidRDefault="00042A1B">
      <w:pPr>
        <w:spacing w:before="3"/>
        <w:ind w:left="275" w:right="288"/>
        <w:jc w:val="both"/>
        <w:rPr>
          <w:b/>
        </w:rPr>
      </w:pPr>
      <w:r w:rsidRPr="003A43DF">
        <w:rPr>
          <w:b/>
        </w:rPr>
        <w:t>Nell’accettare il presente capitolato l’appaltatore si impegna a richiamare, multare ed eventualmente sostituire a</w:t>
      </w:r>
      <w:r w:rsidRPr="003A43DF">
        <w:rPr>
          <w:b/>
          <w:spacing w:val="-47"/>
        </w:rPr>
        <w:t xml:space="preserve"> </w:t>
      </w:r>
      <w:r w:rsidRPr="003A43DF">
        <w:rPr>
          <w:b/>
        </w:rPr>
        <w:t>semplice richiesta della Stazione appaltante, i dipendenti che mantengono un comportamento scorretto o non</w:t>
      </w:r>
      <w:r w:rsidRPr="003A43DF">
        <w:rPr>
          <w:b/>
          <w:spacing w:val="1"/>
        </w:rPr>
        <w:t xml:space="preserve"> </w:t>
      </w:r>
      <w:r w:rsidRPr="003A43DF">
        <w:rPr>
          <w:b/>
        </w:rPr>
        <w:t>confacente</w:t>
      </w:r>
      <w:r w:rsidRPr="003A43DF">
        <w:rPr>
          <w:b/>
          <w:spacing w:val="-1"/>
        </w:rPr>
        <w:t xml:space="preserve"> </w:t>
      </w:r>
      <w:r w:rsidRPr="003A43DF">
        <w:rPr>
          <w:b/>
        </w:rPr>
        <w:t>alle esigenze.</w:t>
      </w:r>
    </w:p>
    <w:p w:rsidR="0058084D" w:rsidRPr="003A43DF" w:rsidRDefault="0058084D">
      <w:pPr>
        <w:jc w:val="both"/>
      </w:pPr>
    </w:p>
    <w:p w:rsidR="0058084D" w:rsidRPr="003A43DF" w:rsidRDefault="00042A1B">
      <w:pPr>
        <w:pStyle w:val="Corpotesto"/>
        <w:spacing w:before="91"/>
        <w:ind w:right="304"/>
        <w:rPr>
          <w:sz w:val="22"/>
          <w:szCs w:val="22"/>
        </w:rPr>
      </w:pPr>
      <w:r w:rsidRPr="003A43DF">
        <w:rPr>
          <w:sz w:val="22"/>
          <w:szCs w:val="22"/>
        </w:rPr>
        <w:t>Gli</w:t>
      </w:r>
      <w:r w:rsidRPr="003A43DF">
        <w:rPr>
          <w:spacing w:val="-7"/>
          <w:sz w:val="22"/>
          <w:szCs w:val="22"/>
        </w:rPr>
        <w:t xml:space="preserve"> </w:t>
      </w:r>
      <w:r w:rsidRPr="003A43DF">
        <w:rPr>
          <w:sz w:val="22"/>
          <w:szCs w:val="22"/>
        </w:rPr>
        <w:t>addetti</w:t>
      </w:r>
      <w:r w:rsidRPr="003A43DF">
        <w:rPr>
          <w:spacing w:val="-4"/>
          <w:sz w:val="22"/>
          <w:szCs w:val="22"/>
        </w:rPr>
        <w:t xml:space="preserve"> </w:t>
      </w:r>
      <w:r w:rsidRPr="003A43DF">
        <w:rPr>
          <w:sz w:val="22"/>
          <w:szCs w:val="22"/>
        </w:rPr>
        <w:t>che</w:t>
      </w:r>
      <w:r w:rsidRPr="003A43DF">
        <w:rPr>
          <w:spacing w:val="-3"/>
          <w:sz w:val="22"/>
          <w:szCs w:val="22"/>
        </w:rPr>
        <w:t xml:space="preserve"> </w:t>
      </w:r>
      <w:r w:rsidRPr="003A43DF">
        <w:rPr>
          <w:sz w:val="22"/>
          <w:szCs w:val="22"/>
        </w:rPr>
        <w:t>vengono dalla</w:t>
      </w:r>
      <w:r w:rsidRPr="003A43DF">
        <w:rPr>
          <w:spacing w:val="-6"/>
          <w:sz w:val="22"/>
          <w:szCs w:val="22"/>
        </w:rPr>
        <w:t xml:space="preserve"> </w:t>
      </w:r>
      <w:r w:rsidRPr="003A43DF">
        <w:rPr>
          <w:sz w:val="22"/>
          <w:szCs w:val="22"/>
        </w:rPr>
        <w:t>Ditta</w:t>
      </w:r>
      <w:r w:rsidRPr="003A43DF">
        <w:rPr>
          <w:spacing w:val="-5"/>
          <w:sz w:val="22"/>
          <w:szCs w:val="22"/>
        </w:rPr>
        <w:t xml:space="preserve"> </w:t>
      </w:r>
      <w:r w:rsidRPr="003A43DF">
        <w:rPr>
          <w:sz w:val="22"/>
          <w:szCs w:val="22"/>
        </w:rPr>
        <w:t>aggiudicataria</w:t>
      </w:r>
      <w:r w:rsidRPr="003A43DF">
        <w:rPr>
          <w:spacing w:val="-1"/>
          <w:sz w:val="22"/>
          <w:szCs w:val="22"/>
        </w:rPr>
        <w:t xml:space="preserve"> </w:t>
      </w:r>
      <w:r w:rsidRPr="003A43DF">
        <w:rPr>
          <w:sz w:val="22"/>
          <w:szCs w:val="22"/>
        </w:rPr>
        <w:t>investiti</w:t>
      </w:r>
      <w:r w:rsidRPr="003A43DF">
        <w:rPr>
          <w:spacing w:val="-4"/>
          <w:sz w:val="22"/>
          <w:szCs w:val="22"/>
        </w:rPr>
        <w:t xml:space="preserve"> </w:t>
      </w:r>
      <w:r w:rsidRPr="003A43DF">
        <w:rPr>
          <w:sz w:val="22"/>
          <w:szCs w:val="22"/>
        </w:rPr>
        <w:t>della</w:t>
      </w:r>
      <w:r w:rsidRPr="003A43DF">
        <w:rPr>
          <w:spacing w:val="-6"/>
          <w:sz w:val="22"/>
          <w:szCs w:val="22"/>
        </w:rPr>
        <w:t xml:space="preserve"> </w:t>
      </w:r>
      <w:r w:rsidRPr="003A43DF">
        <w:rPr>
          <w:sz w:val="22"/>
          <w:szCs w:val="22"/>
        </w:rPr>
        <w:t>facoltà</w:t>
      </w:r>
      <w:r w:rsidRPr="003A43DF">
        <w:rPr>
          <w:spacing w:val="-1"/>
          <w:sz w:val="22"/>
          <w:szCs w:val="22"/>
        </w:rPr>
        <w:t xml:space="preserve"> </w:t>
      </w:r>
      <w:r w:rsidRPr="003A43DF">
        <w:rPr>
          <w:sz w:val="22"/>
          <w:szCs w:val="22"/>
        </w:rPr>
        <w:t>necessaria</w:t>
      </w:r>
      <w:r w:rsidRPr="003A43DF">
        <w:rPr>
          <w:spacing w:val="-3"/>
          <w:sz w:val="22"/>
          <w:szCs w:val="22"/>
        </w:rPr>
        <w:t xml:space="preserve"> </w:t>
      </w:r>
      <w:r w:rsidRPr="003A43DF">
        <w:rPr>
          <w:sz w:val="22"/>
          <w:szCs w:val="22"/>
        </w:rPr>
        <w:t>per</w:t>
      </w:r>
      <w:r w:rsidRPr="003A43DF">
        <w:rPr>
          <w:spacing w:val="-3"/>
          <w:sz w:val="22"/>
          <w:szCs w:val="22"/>
        </w:rPr>
        <w:t xml:space="preserve"> </w:t>
      </w:r>
      <w:r w:rsidRPr="003A43DF">
        <w:rPr>
          <w:sz w:val="22"/>
          <w:szCs w:val="22"/>
        </w:rPr>
        <w:t>la</w:t>
      </w:r>
      <w:r w:rsidRPr="003A43DF">
        <w:rPr>
          <w:spacing w:val="-6"/>
          <w:sz w:val="22"/>
          <w:szCs w:val="22"/>
        </w:rPr>
        <w:t xml:space="preserve"> </w:t>
      </w:r>
      <w:r w:rsidRPr="003A43DF">
        <w:rPr>
          <w:sz w:val="22"/>
          <w:szCs w:val="22"/>
        </w:rPr>
        <w:t>prestazione</w:t>
      </w:r>
      <w:r w:rsidRPr="003A43DF">
        <w:rPr>
          <w:spacing w:val="-5"/>
          <w:sz w:val="22"/>
          <w:szCs w:val="22"/>
        </w:rPr>
        <w:t xml:space="preserve"> </w:t>
      </w:r>
      <w:r w:rsidRPr="003A43DF">
        <w:rPr>
          <w:sz w:val="22"/>
          <w:szCs w:val="22"/>
        </w:rPr>
        <w:t>dei</w:t>
      </w:r>
      <w:r w:rsidRPr="003A43DF">
        <w:rPr>
          <w:spacing w:val="-2"/>
          <w:sz w:val="22"/>
          <w:szCs w:val="22"/>
        </w:rPr>
        <w:t xml:space="preserve"> </w:t>
      </w:r>
      <w:r w:rsidRPr="003A43DF">
        <w:rPr>
          <w:sz w:val="22"/>
          <w:szCs w:val="22"/>
        </w:rPr>
        <w:t>servizi</w:t>
      </w:r>
      <w:r w:rsidRPr="003A43DF">
        <w:rPr>
          <w:spacing w:val="-4"/>
          <w:sz w:val="22"/>
          <w:szCs w:val="22"/>
        </w:rPr>
        <w:t xml:space="preserve"> </w:t>
      </w:r>
      <w:r w:rsidRPr="003A43DF">
        <w:rPr>
          <w:sz w:val="22"/>
          <w:szCs w:val="22"/>
        </w:rPr>
        <w:t>a</w:t>
      </w:r>
      <w:r w:rsidRPr="003A43DF">
        <w:rPr>
          <w:spacing w:val="-3"/>
          <w:sz w:val="22"/>
          <w:szCs w:val="22"/>
        </w:rPr>
        <w:t xml:space="preserve"> </w:t>
      </w:r>
      <w:r w:rsidRPr="003A43DF">
        <w:rPr>
          <w:sz w:val="22"/>
          <w:szCs w:val="22"/>
        </w:rPr>
        <w:t>norma</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contratto, devono possedere</w:t>
      </w:r>
      <w:r w:rsidRPr="003A43DF">
        <w:rPr>
          <w:spacing w:val="-1"/>
          <w:sz w:val="22"/>
          <w:szCs w:val="22"/>
        </w:rPr>
        <w:t xml:space="preserve"> </w:t>
      </w:r>
      <w:r w:rsidRPr="003A43DF">
        <w:rPr>
          <w:sz w:val="22"/>
          <w:szCs w:val="22"/>
        </w:rPr>
        <w:t>tutti i</w:t>
      </w:r>
      <w:r w:rsidRPr="003A43DF">
        <w:rPr>
          <w:spacing w:val="-1"/>
          <w:sz w:val="22"/>
          <w:szCs w:val="22"/>
        </w:rPr>
        <w:t xml:space="preserve"> </w:t>
      </w:r>
      <w:r w:rsidRPr="003A43DF">
        <w:rPr>
          <w:sz w:val="22"/>
          <w:szCs w:val="22"/>
        </w:rPr>
        <w:t>requisiti</w:t>
      </w:r>
      <w:r w:rsidRPr="003A43DF">
        <w:rPr>
          <w:spacing w:val="-1"/>
          <w:sz w:val="22"/>
          <w:szCs w:val="22"/>
        </w:rPr>
        <w:t xml:space="preserve"> </w:t>
      </w:r>
      <w:r w:rsidRPr="003A43DF">
        <w:rPr>
          <w:sz w:val="22"/>
          <w:szCs w:val="22"/>
        </w:rPr>
        <w:t>necessari</w:t>
      </w:r>
      <w:r w:rsidRPr="003A43DF">
        <w:rPr>
          <w:spacing w:val="-1"/>
          <w:sz w:val="22"/>
          <w:szCs w:val="22"/>
        </w:rPr>
        <w:t xml:space="preserve"> </w:t>
      </w:r>
      <w:r w:rsidRPr="003A43DF">
        <w:rPr>
          <w:sz w:val="22"/>
          <w:szCs w:val="22"/>
        </w:rPr>
        <w:t>previsti dalle</w:t>
      </w:r>
      <w:r w:rsidRPr="003A43DF">
        <w:rPr>
          <w:spacing w:val="-1"/>
          <w:sz w:val="22"/>
          <w:szCs w:val="22"/>
        </w:rPr>
        <w:t xml:space="preserve"> </w:t>
      </w:r>
      <w:r w:rsidRPr="003A43DF">
        <w:rPr>
          <w:sz w:val="22"/>
          <w:szCs w:val="22"/>
        </w:rPr>
        <w:t>norme</w:t>
      </w:r>
      <w:r w:rsidRPr="003A43DF">
        <w:rPr>
          <w:spacing w:val="2"/>
          <w:sz w:val="22"/>
          <w:szCs w:val="22"/>
        </w:rPr>
        <w:t xml:space="preserve"> </w:t>
      </w:r>
      <w:r w:rsidRPr="003A43DF">
        <w:rPr>
          <w:sz w:val="22"/>
          <w:szCs w:val="22"/>
        </w:rPr>
        <w:t>vigenti.</w:t>
      </w:r>
    </w:p>
    <w:p w:rsidR="0058084D" w:rsidRPr="003A43DF" w:rsidRDefault="00042A1B">
      <w:pPr>
        <w:pStyle w:val="Corpotesto"/>
        <w:spacing w:before="1"/>
        <w:ind w:right="293"/>
        <w:rPr>
          <w:sz w:val="22"/>
          <w:szCs w:val="22"/>
        </w:rPr>
      </w:pPr>
      <w:r w:rsidRPr="003A43DF">
        <w:rPr>
          <w:sz w:val="22"/>
          <w:szCs w:val="22"/>
        </w:rPr>
        <w:t>L’impresa aggiudicataria deve, pertanto, fornire i nominativi del personale adibito ai servizi, distinto per tipologia di</w:t>
      </w:r>
      <w:r w:rsidRPr="003A43DF">
        <w:rPr>
          <w:spacing w:val="1"/>
          <w:sz w:val="22"/>
          <w:szCs w:val="22"/>
        </w:rPr>
        <w:t xml:space="preserve"> </w:t>
      </w:r>
      <w:r w:rsidRPr="003A43DF">
        <w:rPr>
          <w:sz w:val="22"/>
          <w:szCs w:val="22"/>
        </w:rPr>
        <w:t>funzioni,</w:t>
      </w:r>
      <w:r w:rsidRPr="003A43DF">
        <w:rPr>
          <w:spacing w:val="1"/>
          <w:sz w:val="22"/>
          <w:szCs w:val="22"/>
        </w:rPr>
        <w:t xml:space="preserve"> </w:t>
      </w:r>
      <w:r w:rsidRPr="003A43DF">
        <w:rPr>
          <w:sz w:val="22"/>
          <w:szCs w:val="22"/>
        </w:rPr>
        <w:t>comunicando</w:t>
      </w:r>
      <w:r w:rsidRPr="003A43DF">
        <w:rPr>
          <w:spacing w:val="1"/>
          <w:sz w:val="22"/>
          <w:szCs w:val="22"/>
        </w:rPr>
        <w:t xml:space="preserve"> </w:t>
      </w:r>
      <w:r w:rsidRPr="003A43DF">
        <w:rPr>
          <w:sz w:val="22"/>
          <w:szCs w:val="22"/>
        </w:rPr>
        <w:t>tempestivamente</w:t>
      </w:r>
      <w:r w:rsidRPr="003A43DF">
        <w:rPr>
          <w:spacing w:val="1"/>
          <w:sz w:val="22"/>
          <w:szCs w:val="22"/>
        </w:rPr>
        <w:t xml:space="preserve"> </w:t>
      </w:r>
      <w:r w:rsidRPr="003A43DF">
        <w:rPr>
          <w:sz w:val="22"/>
          <w:szCs w:val="22"/>
        </w:rPr>
        <w:t>eventuali</w:t>
      </w:r>
      <w:r w:rsidRPr="003A43DF">
        <w:rPr>
          <w:spacing w:val="1"/>
          <w:sz w:val="22"/>
          <w:szCs w:val="22"/>
        </w:rPr>
        <w:t xml:space="preserve"> </w:t>
      </w:r>
      <w:r w:rsidRPr="003A43DF">
        <w:rPr>
          <w:sz w:val="22"/>
          <w:szCs w:val="22"/>
        </w:rPr>
        <w:t>variazioni.</w:t>
      </w:r>
      <w:r w:rsidRPr="003A43DF">
        <w:rPr>
          <w:spacing w:val="1"/>
          <w:sz w:val="22"/>
          <w:szCs w:val="22"/>
        </w:rPr>
        <w:t xml:space="preserve"> </w:t>
      </w:r>
      <w:r w:rsidRPr="003A43DF">
        <w:rPr>
          <w:sz w:val="22"/>
          <w:szCs w:val="22"/>
        </w:rPr>
        <w:t>A</w:t>
      </w:r>
      <w:r w:rsidRPr="003A43DF">
        <w:rPr>
          <w:spacing w:val="1"/>
          <w:sz w:val="22"/>
          <w:szCs w:val="22"/>
        </w:rPr>
        <w:t xml:space="preserve"> </w:t>
      </w:r>
      <w:r w:rsidRPr="003A43DF">
        <w:rPr>
          <w:sz w:val="22"/>
          <w:szCs w:val="22"/>
        </w:rPr>
        <w:t>richiesta</w:t>
      </w:r>
      <w:r w:rsidRPr="003A43DF">
        <w:rPr>
          <w:spacing w:val="1"/>
          <w:sz w:val="22"/>
          <w:szCs w:val="22"/>
        </w:rPr>
        <w:t xml:space="preserve"> </w:t>
      </w:r>
      <w:r w:rsidRPr="003A43DF">
        <w:rPr>
          <w:sz w:val="22"/>
          <w:szCs w:val="22"/>
        </w:rPr>
        <w:t>dell’Amministrazione</w:t>
      </w:r>
      <w:r w:rsidRPr="003A43DF">
        <w:rPr>
          <w:spacing w:val="1"/>
          <w:sz w:val="22"/>
          <w:szCs w:val="22"/>
        </w:rPr>
        <w:t xml:space="preserve"> </w:t>
      </w:r>
      <w:r w:rsidRPr="003A43DF">
        <w:rPr>
          <w:sz w:val="22"/>
          <w:szCs w:val="22"/>
        </w:rPr>
        <w:t>e/o</w:t>
      </w:r>
      <w:r w:rsidRPr="003A43DF">
        <w:rPr>
          <w:spacing w:val="1"/>
          <w:sz w:val="22"/>
          <w:szCs w:val="22"/>
        </w:rPr>
        <w:t xml:space="preserve"> </w:t>
      </w:r>
      <w:r w:rsidRPr="003A43DF">
        <w:rPr>
          <w:sz w:val="22"/>
          <w:szCs w:val="22"/>
        </w:rPr>
        <w:t>degli</w:t>
      </w:r>
      <w:r w:rsidRPr="003A43DF">
        <w:rPr>
          <w:spacing w:val="1"/>
          <w:sz w:val="22"/>
          <w:szCs w:val="22"/>
        </w:rPr>
        <w:t xml:space="preserve"> </w:t>
      </w:r>
      <w:r w:rsidRPr="003A43DF">
        <w:rPr>
          <w:sz w:val="22"/>
          <w:szCs w:val="22"/>
        </w:rPr>
        <w:t>Uffici</w:t>
      </w:r>
      <w:r w:rsidRPr="003A43DF">
        <w:rPr>
          <w:spacing w:val="1"/>
          <w:sz w:val="22"/>
          <w:szCs w:val="22"/>
        </w:rPr>
        <w:t xml:space="preserve"> </w:t>
      </w:r>
      <w:r w:rsidRPr="003A43DF">
        <w:rPr>
          <w:sz w:val="22"/>
          <w:szCs w:val="22"/>
        </w:rPr>
        <w:t>Competenti,</w:t>
      </w:r>
      <w:r w:rsidRPr="003A43DF">
        <w:rPr>
          <w:spacing w:val="-1"/>
          <w:sz w:val="22"/>
          <w:szCs w:val="22"/>
        </w:rPr>
        <w:t xml:space="preserve"> </w:t>
      </w:r>
      <w:r w:rsidRPr="003A43DF">
        <w:rPr>
          <w:sz w:val="22"/>
          <w:szCs w:val="22"/>
        </w:rPr>
        <w:t>deve</w:t>
      </w:r>
      <w:r w:rsidRPr="003A43DF">
        <w:rPr>
          <w:spacing w:val="-2"/>
          <w:sz w:val="22"/>
          <w:szCs w:val="22"/>
        </w:rPr>
        <w:t xml:space="preserve"> </w:t>
      </w:r>
      <w:r w:rsidRPr="003A43DF">
        <w:rPr>
          <w:sz w:val="22"/>
          <w:szCs w:val="22"/>
        </w:rPr>
        <w:t>sostituire</w:t>
      </w:r>
      <w:r w:rsidRPr="003A43DF">
        <w:rPr>
          <w:spacing w:val="-1"/>
          <w:sz w:val="22"/>
          <w:szCs w:val="22"/>
        </w:rPr>
        <w:t xml:space="preserve"> </w:t>
      </w:r>
      <w:r w:rsidRPr="003A43DF">
        <w:rPr>
          <w:sz w:val="22"/>
          <w:szCs w:val="22"/>
        </w:rPr>
        <w:t>il</w:t>
      </w:r>
      <w:r w:rsidRPr="003A43DF">
        <w:rPr>
          <w:spacing w:val="-2"/>
          <w:sz w:val="22"/>
          <w:szCs w:val="22"/>
        </w:rPr>
        <w:t xml:space="preserve"> </w:t>
      </w:r>
      <w:r w:rsidRPr="003A43DF">
        <w:rPr>
          <w:sz w:val="22"/>
          <w:szCs w:val="22"/>
        </w:rPr>
        <w:t>personale</w:t>
      </w:r>
      <w:r w:rsidRPr="003A43DF">
        <w:rPr>
          <w:spacing w:val="-2"/>
          <w:sz w:val="22"/>
          <w:szCs w:val="22"/>
        </w:rPr>
        <w:t xml:space="preserve"> </w:t>
      </w:r>
      <w:r w:rsidRPr="003A43DF">
        <w:rPr>
          <w:sz w:val="22"/>
          <w:szCs w:val="22"/>
        </w:rPr>
        <w:t>inidoneo o</w:t>
      </w:r>
      <w:r w:rsidRPr="003A43DF">
        <w:rPr>
          <w:spacing w:val="-1"/>
          <w:sz w:val="22"/>
          <w:szCs w:val="22"/>
        </w:rPr>
        <w:t xml:space="preserve"> </w:t>
      </w:r>
      <w:r w:rsidRPr="003A43DF">
        <w:rPr>
          <w:sz w:val="22"/>
          <w:szCs w:val="22"/>
        </w:rPr>
        <w:t>colpevole</w:t>
      </w:r>
      <w:r w:rsidRPr="003A43DF">
        <w:rPr>
          <w:spacing w:val="-1"/>
          <w:sz w:val="22"/>
          <w:szCs w:val="22"/>
        </w:rPr>
        <w:t xml:space="preserve"> </w:t>
      </w:r>
      <w:r w:rsidRPr="003A43DF">
        <w:rPr>
          <w:sz w:val="22"/>
          <w:szCs w:val="22"/>
        </w:rPr>
        <w:t>di</w:t>
      </w:r>
      <w:r w:rsidRPr="003A43DF">
        <w:rPr>
          <w:spacing w:val="-2"/>
          <w:sz w:val="22"/>
          <w:szCs w:val="22"/>
        </w:rPr>
        <w:t xml:space="preserve"> </w:t>
      </w:r>
      <w:r w:rsidRPr="003A43DF">
        <w:rPr>
          <w:sz w:val="22"/>
          <w:szCs w:val="22"/>
        </w:rPr>
        <w:t>non</w:t>
      </w:r>
      <w:r w:rsidRPr="003A43DF">
        <w:rPr>
          <w:spacing w:val="-3"/>
          <w:sz w:val="22"/>
          <w:szCs w:val="22"/>
        </w:rPr>
        <w:t xml:space="preserve"> </w:t>
      </w:r>
      <w:r w:rsidRPr="003A43DF">
        <w:rPr>
          <w:sz w:val="22"/>
          <w:szCs w:val="22"/>
        </w:rPr>
        <w:t>avere</w:t>
      </w:r>
      <w:r w:rsidRPr="003A43DF">
        <w:rPr>
          <w:spacing w:val="-1"/>
          <w:sz w:val="22"/>
          <w:szCs w:val="22"/>
        </w:rPr>
        <w:t xml:space="preserve"> </w:t>
      </w:r>
      <w:r w:rsidRPr="003A43DF">
        <w:rPr>
          <w:sz w:val="22"/>
          <w:szCs w:val="22"/>
        </w:rPr>
        <w:t>ottemperato</w:t>
      </w:r>
      <w:r w:rsidRPr="003A43DF">
        <w:rPr>
          <w:spacing w:val="-1"/>
          <w:sz w:val="22"/>
          <w:szCs w:val="22"/>
        </w:rPr>
        <w:t xml:space="preserve"> </w:t>
      </w:r>
      <w:r w:rsidRPr="003A43DF">
        <w:rPr>
          <w:sz w:val="22"/>
          <w:szCs w:val="22"/>
        </w:rPr>
        <w:t>ai</w:t>
      </w:r>
      <w:r w:rsidRPr="003A43DF">
        <w:rPr>
          <w:spacing w:val="-1"/>
          <w:sz w:val="22"/>
          <w:szCs w:val="22"/>
        </w:rPr>
        <w:t xml:space="preserve"> </w:t>
      </w:r>
      <w:r w:rsidRPr="003A43DF">
        <w:rPr>
          <w:sz w:val="22"/>
          <w:szCs w:val="22"/>
        </w:rPr>
        <w:t>doveri</w:t>
      </w:r>
      <w:r w:rsidRPr="003A43DF">
        <w:rPr>
          <w:spacing w:val="-2"/>
          <w:sz w:val="22"/>
          <w:szCs w:val="22"/>
        </w:rPr>
        <w:t xml:space="preserve"> </w:t>
      </w:r>
      <w:r w:rsidRPr="003A43DF">
        <w:rPr>
          <w:sz w:val="22"/>
          <w:szCs w:val="22"/>
        </w:rPr>
        <w:t>e</w:t>
      </w:r>
      <w:r w:rsidRPr="003A43DF">
        <w:rPr>
          <w:spacing w:val="-4"/>
          <w:sz w:val="22"/>
          <w:szCs w:val="22"/>
        </w:rPr>
        <w:t xml:space="preserve"> </w:t>
      </w:r>
      <w:r w:rsidRPr="003A43DF">
        <w:rPr>
          <w:sz w:val="22"/>
          <w:szCs w:val="22"/>
        </w:rPr>
        <w:t>servizi.</w:t>
      </w:r>
    </w:p>
    <w:p w:rsidR="0058084D" w:rsidRPr="003A43DF" w:rsidRDefault="00042A1B">
      <w:pPr>
        <w:pStyle w:val="Corpotesto"/>
        <w:spacing w:before="1"/>
        <w:ind w:right="296"/>
        <w:rPr>
          <w:sz w:val="22"/>
          <w:szCs w:val="22"/>
        </w:rPr>
      </w:pPr>
      <w:r w:rsidRPr="003A43DF">
        <w:rPr>
          <w:sz w:val="22"/>
          <w:szCs w:val="22"/>
        </w:rPr>
        <w:t>L’impresa aggiudicataria mantiene la disciplina nel servizio e ha l’obbligo di osservare e di fare osservare ai suoi agenti</w:t>
      </w:r>
      <w:r w:rsidRPr="003A43DF">
        <w:rPr>
          <w:spacing w:val="-47"/>
          <w:sz w:val="22"/>
          <w:szCs w:val="22"/>
        </w:rPr>
        <w:t xml:space="preserve"> </w:t>
      </w:r>
      <w:r w:rsidRPr="003A43DF">
        <w:rPr>
          <w:sz w:val="22"/>
          <w:szCs w:val="22"/>
        </w:rPr>
        <w:t>e dipendenti le leggi, i regolamenti e le prescrizioni impartite dall’Ufficio Tecnico, nonché il comportamento serio e</w:t>
      </w:r>
      <w:r w:rsidRPr="003A43DF">
        <w:rPr>
          <w:spacing w:val="1"/>
          <w:sz w:val="22"/>
          <w:szCs w:val="22"/>
        </w:rPr>
        <w:t xml:space="preserve"> </w:t>
      </w:r>
      <w:r w:rsidRPr="003A43DF">
        <w:rPr>
          <w:sz w:val="22"/>
          <w:szCs w:val="22"/>
        </w:rPr>
        <w:t>decoroso, come</w:t>
      </w:r>
      <w:r w:rsidRPr="003A43DF">
        <w:rPr>
          <w:spacing w:val="-1"/>
          <w:sz w:val="22"/>
          <w:szCs w:val="22"/>
        </w:rPr>
        <w:t xml:space="preserve"> </w:t>
      </w:r>
      <w:r w:rsidRPr="003A43DF">
        <w:rPr>
          <w:sz w:val="22"/>
          <w:szCs w:val="22"/>
        </w:rPr>
        <w:t>si</w:t>
      </w:r>
      <w:r w:rsidRPr="003A43DF">
        <w:rPr>
          <w:spacing w:val="-1"/>
          <w:sz w:val="22"/>
          <w:szCs w:val="22"/>
        </w:rPr>
        <w:t xml:space="preserve"> </w:t>
      </w:r>
      <w:r w:rsidRPr="003A43DF">
        <w:rPr>
          <w:sz w:val="22"/>
          <w:szCs w:val="22"/>
        </w:rPr>
        <w:t>conviene alla</w:t>
      </w:r>
      <w:r w:rsidRPr="003A43DF">
        <w:rPr>
          <w:spacing w:val="-1"/>
          <w:sz w:val="22"/>
          <w:szCs w:val="22"/>
        </w:rPr>
        <w:t xml:space="preserve"> </w:t>
      </w:r>
      <w:r w:rsidRPr="003A43DF">
        <w:rPr>
          <w:sz w:val="22"/>
          <w:szCs w:val="22"/>
        </w:rPr>
        <w:t>natura</w:t>
      </w:r>
      <w:r w:rsidRPr="003A43DF">
        <w:rPr>
          <w:spacing w:val="-1"/>
          <w:sz w:val="22"/>
          <w:szCs w:val="22"/>
        </w:rPr>
        <w:t xml:space="preserve"> </w:t>
      </w:r>
      <w:r w:rsidRPr="003A43DF">
        <w:rPr>
          <w:sz w:val="22"/>
          <w:szCs w:val="22"/>
        </w:rPr>
        <w:t>e alle</w:t>
      </w:r>
      <w:r w:rsidRPr="003A43DF">
        <w:rPr>
          <w:spacing w:val="-1"/>
          <w:sz w:val="22"/>
          <w:szCs w:val="22"/>
        </w:rPr>
        <w:t xml:space="preserve"> </w:t>
      </w:r>
      <w:r w:rsidRPr="003A43DF">
        <w:rPr>
          <w:sz w:val="22"/>
          <w:szCs w:val="22"/>
        </w:rPr>
        <w:t>circostanze</w:t>
      </w:r>
      <w:r w:rsidRPr="003A43DF">
        <w:rPr>
          <w:spacing w:val="2"/>
          <w:sz w:val="22"/>
          <w:szCs w:val="22"/>
        </w:rPr>
        <w:t xml:space="preserve"> </w:t>
      </w:r>
      <w:r w:rsidRPr="003A43DF">
        <w:rPr>
          <w:sz w:val="22"/>
          <w:szCs w:val="22"/>
        </w:rPr>
        <w:t>in</w:t>
      </w:r>
      <w:r w:rsidRPr="003A43DF">
        <w:rPr>
          <w:spacing w:val="1"/>
          <w:sz w:val="22"/>
          <w:szCs w:val="22"/>
        </w:rPr>
        <w:t xml:space="preserve"> </w:t>
      </w:r>
      <w:r w:rsidRPr="003A43DF">
        <w:rPr>
          <w:sz w:val="22"/>
          <w:szCs w:val="22"/>
        </w:rPr>
        <w:t>cui</w:t>
      </w:r>
      <w:r w:rsidRPr="003A43DF">
        <w:rPr>
          <w:spacing w:val="-1"/>
          <w:sz w:val="22"/>
          <w:szCs w:val="22"/>
        </w:rPr>
        <w:t xml:space="preserve"> </w:t>
      </w:r>
      <w:r w:rsidRPr="003A43DF">
        <w:rPr>
          <w:sz w:val="22"/>
          <w:szCs w:val="22"/>
        </w:rPr>
        <w:t>si</w:t>
      </w:r>
      <w:r w:rsidRPr="003A43DF">
        <w:rPr>
          <w:spacing w:val="1"/>
          <w:sz w:val="22"/>
          <w:szCs w:val="22"/>
        </w:rPr>
        <w:t xml:space="preserve"> </w:t>
      </w:r>
      <w:r w:rsidRPr="003A43DF">
        <w:rPr>
          <w:sz w:val="22"/>
          <w:szCs w:val="22"/>
        </w:rPr>
        <w:t>svolge</w:t>
      </w:r>
      <w:r w:rsidRPr="003A43DF">
        <w:rPr>
          <w:spacing w:val="3"/>
          <w:sz w:val="22"/>
          <w:szCs w:val="22"/>
        </w:rPr>
        <w:t xml:space="preserve"> </w:t>
      </w:r>
      <w:r w:rsidRPr="003A43DF">
        <w:rPr>
          <w:sz w:val="22"/>
          <w:szCs w:val="22"/>
        </w:rPr>
        <w:t>il</w:t>
      </w:r>
      <w:r w:rsidRPr="003A43DF">
        <w:rPr>
          <w:spacing w:val="-1"/>
          <w:sz w:val="22"/>
          <w:szCs w:val="22"/>
        </w:rPr>
        <w:t xml:space="preserve"> </w:t>
      </w:r>
      <w:r w:rsidRPr="003A43DF">
        <w:rPr>
          <w:sz w:val="22"/>
          <w:szCs w:val="22"/>
        </w:rPr>
        <w:t>servizio.</w:t>
      </w:r>
    </w:p>
    <w:p w:rsidR="00FB143C" w:rsidRPr="003A43DF" w:rsidRDefault="00FB143C">
      <w:pPr>
        <w:pStyle w:val="Corpotesto"/>
        <w:spacing w:before="9"/>
        <w:ind w:left="0"/>
        <w:jc w:val="left"/>
        <w:rPr>
          <w:sz w:val="22"/>
          <w:szCs w:val="22"/>
        </w:rPr>
      </w:pPr>
    </w:p>
    <w:p w:rsidR="00FB143C" w:rsidRPr="003A43DF" w:rsidRDefault="00FB143C" w:rsidP="00FB143C">
      <w:pPr>
        <w:pStyle w:val="Titolo1"/>
        <w:spacing w:before="1"/>
        <w:ind w:left="493" w:right="501"/>
        <w:rPr>
          <w:sz w:val="22"/>
          <w:szCs w:val="22"/>
        </w:rPr>
      </w:pPr>
      <w:r w:rsidRPr="003A43DF">
        <w:rPr>
          <w:sz w:val="22"/>
          <w:szCs w:val="22"/>
        </w:rPr>
        <w:t>ARTICOLO</w:t>
      </w:r>
      <w:r w:rsidRPr="003A43DF">
        <w:rPr>
          <w:spacing w:val="-4"/>
          <w:sz w:val="22"/>
          <w:szCs w:val="22"/>
        </w:rPr>
        <w:t xml:space="preserve"> </w:t>
      </w:r>
      <w:r w:rsidR="00B63F6C">
        <w:rPr>
          <w:sz w:val="22"/>
          <w:szCs w:val="22"/>
        </w:rPr>
        <w:t>20</w:t>
      </w:r>
      <w:r w:rsidRPr="003A43DF">
        <w:rPr>
          <w:spacing w:val="-4"/>
          <w:sz w:val="22"/>
          <w:szCs w:val="22"/>
        </w:rPr>
        <w:t xml:space="preserve"> </w:t>
      </w:r>
      <w:r w:rsidRPr="003A43DF">
        <w:rPr>
          <w:sz w:val="22"/>
          <w:szCs w:val="22"/>
        </w:rPr>
        <w:t>-</w:t>
      </w:r>
      <w:r w:rsidRPr="003A43DF">
        <w:rPr>
          <w:spacing w:val="-5"/>
          <w:sz w:val="22"/>
          <w:szCs w:val="22"/>
        </w:rPr>
        <w:t xml:space="preserve"> </w:t>
      </w:r>
      <w:r w:rsidRPr="003A43DF">
        <w:rPr>
          <w:sz w:val="22"/>
          <w:szCs w:val="22"/>
        </w:rPr>
        <w:t>SCIOPERI</w:t>
      </w:r>
    </w:p>
    <w:p w:rsidR="00FB143C" w:rsidRPr="003A43DF" w:rsidRDefault="00FB143C" w:rsidP="00FB143C">
      <w:pPr>
        <w:pStyle w:val="Corpotesto"/>
        <w:spacing w:before="7"/>
        <w:ind w:left="0"/>
        <w:jc w:val="left"/>
        <w:rPr>
          <w:b/>
          <w:sz w:val="22"/>
          <w:szCs w:val="22"/>
        </w:rPr>
      </w:pPr>
    </w:p>
    <w:p w:rsidR="00FB143C" w:rsidRPr="003A43DF" w:rsidRDefault="00FB143C" w:rsidP="00FB143C">
      <w:pPr>
        <w:pStyle w:val="Corpotesto"/>
        <w:ind w:right="324"/>
        <w:rPr>
          <w:sz w:val="22"/>
          <w:szCs w:val="22"/>
        </w:rPr>
      </w:pPr>
      <w:r w:rsidRPr="003A43DF">
        <w:rPr>
          <w:sz w:val="22"/>
          <w:szCs w:val="22"/>
        </w:rPr>
        <w:t>Trattandosi</w:t>
      </w:r>
      <w:r w:rsidRPr="003A43DF">
        <w:rPr>
          <w:spacing w:val="-4"/>
          <w:sz w:val="22"/>
          <w:szCs w:val="22"/>
        </w:rPr>
        <w:t xml:space="preserve"> </w:t>
      </w:r>
      <w:r w:rsidRPr="003A43DF">
        <w:rPr>
          <w:sz w:val="22"/>
          <w:szCs w:val="22"/>
        </w:rPr>
        <w:t>di</w:t>
      </w:r>
      <w:r w:rsidRPr="003A43DF">
        <w:rPr>
          <w:spacing w:val="-4"/>
          <w:sz w:val="22"/>
          <w:szCs w:val="22"/>
        </w:rPr>
        <w:t xml:space="preserve"> </w:t>
      </w:r>
      <w:r w:rsidRPr="003A43DF">
        <w:rPr>
          <w:sz w:val="22"/>
          <w:szCs w:val="22"/>
        </w:rPr>
        <w:t>servizio</w:t>
      </w:r>
      <w:r w:rsidRPr="003A43DF">
        <w:rPr>
          <w:spacing w:val="-3"/>
          <w:sz w:val="22"/>
          <w:szCs w:val="22"/>
        </w:rPr>
        <w:t xml:space="preserve"> </w:t>
      </w:r>
      <w:r w:rsidRPr="003A43DF">
        <w:rPr>
          <w:sz w:val="22"/>
          <w:szCs w:val="22"/>
        </w:rPr>
        <w:t>pubblico</w:t>
      </w:r>
      <w:r w:rsidRPr="003A43DF">
        <w:rPr>
          <w:spacing w:val="-4"/>
          <w:sz w:val="22"/>
          <w:szCs w:val="22"/>
        </w:rPr>
        <w:t xml:space="preserve"> </w:t>
      </w:r>
      <w:r w:rsidRPr="003A43DF">
        <w:rPr>
          <w:sz w:val="22"/>
          <w:szCs w:val="22"/>
        </w:rPr>
        <w:t>essenziale,</w:t>
      </w:r>
      <w:r w:rsidRPr="003A43DF">
        <w:rPr>
          <w:spacing w:val="-3"/>
          <w:sz w:val="22"/>
          <w:szCs w:val="22"/>
        </w:rPr>
        <w:t xml:space="preserve"> </w:t>
      </w:r>
      <w:r w:rsidRPr="003A43DF">
        <w:rPr>
          <w:sz w:val="22"/>
          <w:szCs w:val="22"/>
        </w:rPr>
        <w:t>l’aggiudicatario</w:t>
      </w:r>
      <w:r w:rsidRPr="003A43DF">
        <w:rPr>
          <w:spacing w:val="-3"/>
          <w:sz w:val="22"/>
          <w:szCs w:val="22"/>
        </w:rPr>
        <w:t xml:space="preserve"> </w:t>
      </w:r>
      <w:r w:rsidRPr="003A43DF">
        <w:rPr>
          <w:sz w:val="22"/>
          <w:szCs w:val="22"/>
        </w:rPr>
        <w:t>è</w:t>
      </w:r>
      <w:r w:rsidRPr="003A43DF">
        <w:rPr>
          <w:spacing w:val="-4"/>
          <w:sz w:val="22"/>
          <w:szCs w:val="22"/>
        </w:rPr>
        <w:t xml:space="preserve"> </w:t>
      </w:r>
      <w:r w:rsidRPr="003A43DF">
        <w:rPr>
          <w:sz w:val="22"/>
          <w:szCs w:val="22"/>
        </w:rPr>
        <w:t>obbligato</w:t>
      </w:r>
      <w:r w:rsidRPr="003A43DF">
        <w:rPr>
          <w:spacing w:val="-3"/>
          <w:sz w:val="22"/>
          <w:szCs w:val="22"/>
        </w:rPr>
        <w:t xml:space="preserve"> </w:t>
      </w:r>
      <w:r w:rsidRPr="003A43DF">
        <w:rPr>
          <w:sz w:val="22"/>
          <w:szCs w:val="22"/>
        </w:rPr>
        <w:t>a</w:t>
      </w:r>
      <w:r w:rsidRPr="003A43DF">
        <w:rPr>
          <w:spacing w:val="-4"/>
          <w:sz w:val="22"/>
          <w:szCs w:val="22"/>
        </w:rPr>
        <w:t xml:space="preserve"> </w:t>
      </w:r>
      <w:r w:rsidRPr="003A43DF">
        <w:rPr>
          <w:sz w:val="22"/>
          <w:szCs w:val="22"/>
        </w:rPr>
        <w:t>espletare</w:t>
      </w:r>
      <w:r w:rsidRPr="003A43DF">
        <w:rPr>
          <w:spacing w:val="-4"/>
          <w:sz w:val="22"/>
          <w:szCs w:val="22"/>
        </w:rPr>
        <w:t xml:space="preserve"> </w:t>
      </w:r>
      <w:r w:rsidRPr="003A43DF">
        <w:rPr>
          <w:sz w:val="22"/>
          <w:szCs w:val="22"/>
        </w:rPr>
        <w:t>i</w:t>
      </w:r>
      <w:r w:rsidRPr="003A43DF">
        <w:rPr>
          <w:spacing w:val="-4"/>
          <w:sz w:val="22"/>
          <w:szCs w:val="22"/>
        </w:rPr>
        <w:t xml:space="preserve"> </w:t>
      </w:r>
      <w:r w:rsidRPr="003A43DF">
        <w:rPr>
          <w:sz w:val="22"/>
          <w:szCs w:val="22"/>
        </w:rPr>
        <w:t>servizi</w:t>
      </w:r>
      <w:r w:rsidRPr="003A43DF">
        <w:rPr>
          <w:spacing w:val="-3"/>
          <w:sz w:val="22"/>
          <w:szCs w:val="22"/>
        </w:rPr>
        <w:t xml:space="preserve"> </w:t>
      </w:r>
      <w:r w:rsidRPr="003A43DF">
        <w:rPr>
          <w:sz w:val="22"/>
          <w:szCs w:val="22"/>
        </w:rPr>
        <w:t>di</w:t>
      </w:r>
      <w:r w:rsidRPr="003A43DF">
        <w:rPr>
          <w:spacing w:val="-4"/>
          <w:sz w:val="22"/>
          <w:szCs w:val="22"/>
        </w:rPr>
        <w:t xml:space="preserve"> </w:t>
      </w:r>
      <w:r w:rsidRPr="003A43DF">
        <w:rPr>
          <w:sz w:val="22"/>
          <w:szCs w:val="22"/>
        </w:rPr>
        <w:t>cui</w:t>
      </w:r>
      <w:r w:rsidRPr="003A43DF">
        <w:rPr>
          <w:spacing w:val="-4"/>
          <w:sz w:val="22"/>
          <w:szCs w:val="22"/>
        </w:rPr>
        <w:t xml:space="preserve"> </w:t>
      </w:r>
      <w:r w:rsidRPr="003A43DF">
        <w:rPr>
          <w:sz w:val="22"/>
          <w:szCs w:val="22"/>
        </w:rPr>
        <w:t>al</w:t>
      </w:r>
      <w:r w:rsidRPr="003A43DF">
        <w:rPr>
          <w:spacing w:val="-4"/>
          <w:sz w:val="22"/>
          <w:szCs w:val="22"/>
        </w:rPr>
        <w:t xml:space="preserve"> </w:t>
      </w:r>
      <w:r w:rsidRPr="003A43DF">
        <w:rPr>
          <w:sz w:val="22"/>
          <w:szCs w:val="22"/>
        </w:rPr>
        <w:t>presente</w:t>
      </w:r>
      <w:r w:rsidRPr="003A43DF">
        <w:rPr>
          <w:spacing w:val="-4"/>
          <w:sz w:val="22"/>
          <w:szCs w:val="22"/>
        </w:rPr>
        <w:t xml:space="preserve"> </w:t>
      </w:r>
      <w:r w:rsidRPr="003A43DF">
        <w:rPr>
          <w:sz w:val="22"/>
          <w:szCs w:val="22"/>
        </w:rPr>
        <w:t>Capitolato</w:t>
      </w:r>
      <w:r w:rsidRPr="003A43DF">
        <w:rPr>
          <w:spacing w:val="1"/>
          <w:sz w:val="22"/>
          <w:szCs w:val="22"/>
        </w:rPr>
        <w:t xml:space="preserve"> </w:t>
      </w:r>
      <w:r w:rsidRPr="003A43DF">
        <w:rPr>
          <w:sz w:val="22"/>
          <w:szCs w:val="22"/>
        </w:rPr>
        <w:t>in</w:t>
      </w:r>
      <w:r w:rsidRPr="003A43DF">
        <w:rPr>
          <w:spacing w:val="-2"/>
          <w:sz w:val="22"/>
          <w:szCs w:val="22"/>
        </w:rPr>
        <w:t xml:space="preserve"> </w:t>
      </w:r>
      <w:r w:rsidRPr="003A43DF">
        <w:rPr>
          <w:sz w:val="22"/>
          <w:szCs w:val="22"/>
        </w:rPr>
        <w:t>ogni caso, anche</w:t>
      </w:r>
      <w:r w:rsidRPr="003A43DF">
        <w:rPr>
          <w:spacing w:val="3"/>
          <w:sz w:val="22"/>
          <w:szCs w:val="22"/>
        </w:rPr>
        <w:t xml:space="preserve"> </w:t>
      </w:r>
      <w:r w:rsidRPr="003A43DF">
        <w:rPr>
          <w:sz w:val="22"/>
          <w:szCs w:val="22"/>
        </w:rPr>
        <w:t>nell’ipotesi</w:t>
      </w:r>
      <w:r w:rsidRPr="003A43DF">
        <w:rPr>
          <w:spacing w:val="-1"/>
          <w:sz w:val="22"/>
          <w:szCs w:val="22"/>
        </w:rPr>
        <w:t xml:space="preserve"> </w:t>
      </w:r>
      <w:r w:rsidRPr="003A43DF">
        <w:rPr>
          <w:sz w:val="22"/>
          <w:szCs w:val="22"/>
        </w:rPr>
        <w:t>di sciopero</w:t>
      </w:r>
      <w:r w:rsidRPr="003A43DF">
        <w:rPr>
          <w:spacing w:val="-2"/>
          <w:sz w:val="22"/>
          <w:szCs w:val="22"/>
        </w:rPr>
        <w:t xml:space="preserve"> </w:t>
      </w:r>
      <w:r w:rsidRPr="003A43DF">
        <w:rPr>
          <w:sz w:val="22"/>
          <w:szCs w:val="22"/>
        </w:rPr>
        <w:t>del proprio personale</w:t>
      </w:r>
      <w:r w:rsidRPr="003A43DF">
        <w:rPr>
          <w:spacing w:val="3"/>
          <w:sz w:val="22"/>
          <w:szCs w:val="22"/>
        </w:rPr>
        <w:t xml:space="preserve"> </w:t>
      </w:r>
      <w:r w:rsidRPr="003A43DF">
        <w:rPr>
          <w:sz w:val="22"/>
          <w:szCs w:val="22"/>
        </w:rPr>
        <w:t>dipendente.</w:t>
      </w:r>
    </w:p>
    <w:p w:rsidR="00FB143C" w:rsidRPr="003A43DF" w:rsidRDefault="00FB143C" w:rsidP="00FB143C">
      <w:pPr>
        <w:pStyle w:val="Corpotesto"/>
        <w:spacing w:before="3"/>
        <w:ind w:right="341"/>
        <w:rPr>
          <w:sz w:val="22"/>
          <w:szCs w:val="22"/>
        </w:rPr>
      </w:pPr>
      <w:r w:rsidRPr="003A43DF">
        <w:rPr>
          <w:sz w:val="22"/>
          <w:szCs w:val="22"/>
        </w:rPr>
        <w:t>In tale ipotesi i servizi dovranno essere garantiti, nei limiti di legge, e</w:t>
      </w:r>
      <w:r w:rsidR="00AE6C6D" w:rsidRPr="003A43DF">
        <w:rPr>
          <w:sz w:val="22"/>
          <w:szCs w:val="22"/>
        </w:rPr>
        <w:t>, ove disponibili,</w:t>
      </w:r>
      <w:r w:rsidRPr="003A43DF">
        <w:rPr>
          <w:sz w:val="22"/>
          <w:szCs w:val="22"/>
        </w:rPr>
        <w:t xml:space="preserve"> secondo le modalità </w:t>
      </w:r>
      <w:r w:rsidR="00AE6C6D" w:rsidRPr="003A43DF">
        <w:rPr>
          <w:sz w:val="22"/>
          <w:szCs w:val="22"/>
        </w:rPr>
        <w:t xml:space="preserve">specificatamente </w:t>
      </w:r>
      <w:r w:rsidRPr="003A43DF">
        <w:rPr>
          <w:sz w:val="22"/>
          <w:szCs w:val="22"/>
        </w:rPr>
        <w:t>elaborate dal</w:t>
      </w:r>
      <w:r w:rsidR="00AE6C6D" w:rsidRPr="003A43DF">
        <w:rPr>
          <w:sz w:val="22"/>
          <w:szCs w:val="22"/>
        </w:rPr>
        <w:t xml:space="preserve">la Stazione Appaltante. </w:t>
      </w:r>
      <w:r w:rsidRPr="003A43DF">
        <w:rPr>
          <w:sz w:val="22"/>
          <w:szCs w:val="22"/>
        </w:rPr>
        <w:t>.</w:t>
      </w:r>
    </w:p>
    <w:p w:rsidR="00FB143C" w:rsidRPr="003A43DF" w:rsidRDefault="00FB143C" w:rsidP="00FB143C">
      <w:pPr>
        <w:pStyle w:val="Corpotesto"/>
        <w:spacing w:before="6"/>
        <w:ind w:left="0"/>
        <w:jc w:val="left"/>
        <w:rPr>
          <w:sz w:val="22"/>
          <w:szCs w:val="22"/>
        </w:rPr>
      </w:pPr>
    </w:p>
    <w:p w:rsidR="002B3904" w:rsidRDefault="002B3904" w:rsidP="00FB143C">
      <w:pPr>
        <w:pStyle w:val="Titolo1"/>
        <w:spacing w:before="1"/>
        <w:ind w:left="493" w:right="499"/>
        <w:rPr>
          <w:sz w:val="22"/>
          <w:szCs w:val="22"/>
        </w:rPr>
      </w:pPr>
    </w:p>
    <w:p w:rsidR="00FB143C" w:rsidRPr="003A43DF" w:rsidRDefault="00FB143C" w:rsidP="00FB143C">
      <w:pPr>
        <w:pStyle w:val="Titolo1"/>
        <w:spacing w:before="1"/>
        <w:ind w:left="493" w:right="499"/>
        <w:rPr>
          <w:sz w:val="22"/>
          <w:szCs w:val="22"/>
        </w:rPr>
      </w:pPr>
      <w:r w:rsidRPr="003A43DF">
        <w:rPr>
          <w:sz w:val="22"/>
          <w:szCs w:val="22"/>
        </w:rPr>
        <w:t>ARTICOLO</w:t>
      </w:r>
      <w:r w:rsidR="00B63F6C">
        <w:rPr>
          <w:sz w:val="22"/>
          <w:szCs w:val="22"/>
        </w:rPr>
        <w:t xml:space="preserve"> 21</w:t>
      </w:r>
      <w:r w:rsidRPr="003A43DF">
        <w:rPr>
          <w:spacing w:val="-1"/>
          <w:sz w:val="22"/>
          <w:szCs w:val="22"/>
        </w:rPr>
        <w:t xml:space="preserve"> </w:t>
      </w:r>
      <w:r w:rsidRPr="003A43DF">
        <w:rPr>
          <w:sz w:val="22"/>
          <w:szCs w:val="22"/>
        </w:rPr>
        <w:t>-</w:t>
      </w:r>
      <w:r w:rsidRPr="003A43DF">
        <w:rPr>
          <w:spacing w:val="-2"/>
          <w:sz w:val="22"/>
          <w:szCs w:val="22"/>
        </w:rPr>
        <w:t xml:space="preserve"> </w:t>
      </w:r>
      <w:r w:rsidRPr="003A43DF">
        <w:rPr>
          <w:sz w:val="22"/>
          <w:szCs w:val="22"/>
        </w:rPr>
        <w:t>NORME</w:t>
      </w:r>
      <w:r w:rsidRPr="003A43DF">
        <w:rPr>
          <w:spacing w:val="-3"/>
          <w:sz w:val="22"/>
          <w:szCs w:val="22"/>
        </w:rPr>
        <w:t xml:space="preserve"> </w:t>
      </w:r>
      <w:r w:rsidRPr="003A43DF">
        <w:rPr>
          <w:sz w:val="22"/>
          <w:szCs w:val="22"/>
        </w:rPr>
        <w:t>SUI</w:t>
      </w:r>
      <w:r w:rsidRPr="003A43DF">
        <w:rPr>
          <w:spacing w:val="-4"/>
          <w:sz w:val="22"/>
          <w:szCs w:val="22"/>
        </w:rPr>
        <w:t xml:space="preserve"> </w:t>
      </w:r>
      <w:r w:rsidRPr="003A43DF">
        <w:rPr>
          <w:sz w:val="22"/>
          <w:szCs w:val="22"/>
        </w:rPr>
        <w:t>CONTRATTI</w:t>
      </w:r>
      <w:r w:rsidRPr="003A43DF">
        <w:rPr>
          <w:spacing w:val="-3"/>
          <w:sz w:val="22"/>
          <w:szCs w:val="22"/>
        </w:rPr>
        <w:t xml:space="preserve"> </w:t>
      </w:r>
      <w:r w:rsidRPr="003A43DF">
        <w:rPr>
          <w:sz w:val="22"/>
          <w:szCs w:val="22"/>
        </w:rPr>
        <w:t>COLLETTIVI</w:t>
      </w:r>
      <w:r w:rsidRPr="003A43DF">
        <w:rPr>
          <w:spacing w:val="-4"/>
          <w:sz w:val="22"/>
          <w:szCs w:val="22"/>
        </w:rPr>
        <w:t xml:space="preserve"> </w:t>
      </w:r>
      <w:r w:rsidRPr="003A43DF">
        <w:rPr>
          <w:sz w:val="22"/>
          <w:szCs w:val="22"/>
        </w:rPr>
        <w:t>E</w:t>
      </w:r>
      <w:r w:rsidRPr="003A43DF">
        <w:rPr>
          <w:spacing w:val="-3"/>
          <w:sz w:val="22"/>
          <w:szCs w:val="22"/>
        </w:rPr>
        <w:t xml:space="preserve"> </w:t>
      </w:r>
      <w:r w:rsidRPr="003A43DF">
        <w:rPr>
          <w:sz w:val="22"/>
          <w:szCs w:val="22"/>
        </w:rPr>
        <w:t>DISPOSIZIONI</w:t>
      </w:r>
      <w:r w:rsidRPr="003A43DF">
        <w:rPr>
          <w:spacing w:val="-3"/>
          <w:sz w:val="22"/>
          <w:szCs w:val="22"/>
        </w:rPr>
        <w:t xml:space="preserve"> </w:t>
      </w:r>
      <w:r w:rsidRPr="003A43DF">
        <w:rPr>
          <w:sz w:val="22"/>
          <w:szCs w:val="22"/>
        </w:rPr>
        <w:t>SULLA</w:t>
      </w:r>
      <w:r w:rsidRPr="003A43DF">
        <w:rPr>
          <w:spacing w:val="-3"/>
          <w:sz w:val="22"/>
          <w:szCs w:val="22"/>
        </w:rPr>
        <w:t xml:space="preserve"> </w:t>
      </w:r>
      <w:r w:rsidRPr="003A43DF">
        <w:rPr>
          <w:sz w:val="22"/>
          <w:szCs w:val="22"/>
        </w:rPr>
        <w:t>MANODOPERA.</w:t>
      </w:r>
    </w:p>
    <w:p w:rsidR="00FB143C" w:rsidRPr="003A43DF" w:rsidRDefault="00FB143C" w:rsidP="00FB143C">
      <w:pPr>
        <w:pStyle w:val="Corpotesto"/>
        <w:spacing w:before="9"/>
        <w:ind w:left="0"/>
        <w:jc w:val="left"/>
        <w:rPr>
          <w:b/>
          <w:sz w:val="22"/>
          <w:szCs w:val="22"/>
        </w:rPr>
      </w:pPr>
    </w:p>
    <w:p w:rsidR="00720446" w:rsidRPr="002B3904" w:rsidRDefault="00720446" w:rsidP="00B9146F">
      <w:pPr>
        <w:tabs>
          <w:tab w:val="left" w:pos="341"/>
        </w:tabs>
        <w:spacing w:line="242" w:lineRule="auto"/>
        <w:ind w:left="-102" w:right="121"/>
      </w:pPr>
      <w:r w:rsidRPr="002B3904">
        <w:t>Il contratto collettivo nazionale individuato dalla  Stazione appaltante per l’esecuzione del presente appalto è il seguente:</w:t>
      </w:r>
      <w:r w:rsidR="0029243B" w:rsidRPr="002B3904">
        <w:t xml:space="preserve"> </w:t>
      </w:r>
      <w:r w:rsidR="0029243B" w:rsidRPr="002B3904">
        <w:rPr>
          <w:b/>
        </w:rPr>
        <w:t xml:space="preserve">CCNL </w:t>
      </w:r>
      <w:r w:rsidR="0029243B" w:rsidRPr="002B3904">
        <w:rPr>
          <w:b/>
          <w:bCs/>
        </w:rPr>
        <w:t xml:space="preserve">per i lavoratori delle Imprese e consorzi, esercenti attività alla persona, attività cimiteriali, attività trasferimento funebre, di onoranze funebri e di polizia mortuaria Centri di servizi e Consorzi Aziende Municipalizzate e Strutture Assistenziali aderenti alla Associazione </w:t>
      </w:r>
      <w:proofErr w:type="spellStart"/>
      <w:r w:rsidR="0029243B" w:rsidRPr="002B3904">
        <w:rPr>
          <w:b/>
          <w:bCs/>
        </w:rPr>
        <w:t>Fmpi</w:t>
      </w:r>
      <w:proofErr w:type="spellEnd"/>
      <w:r w:rsidR="0029243B" w:rsidRPr="002B3904">
        <w:rPr>
          <w:b/>
          <w:bCs/>
        </w:rPr>
        <w:t xml:space="preserve"> </w:t>
      </w:r>
      <w:proofErr w:type="spellStart"/>
      <w:r w:rsidR="0029243B" w:rsidRPr="002B3904">
        <w:rPr>
          <w:b/>
          <w:bCs/>
        </w:rPr>
        <w:t>Asnaf</w:t>
      </w:r>
      <w:proofErr w:type="spellEnd"/>
      <w:r w:rsidR="0029243B" w:rsidRPr="002B3904">
        <w:rPr>
          <w:b/>
          <w:bCs/>
        </w:rPr>
        <w:t xml:space="preserve"> &amp; </w:t>
      </w:r>
      <w:proofErr w:type="spellStart"/>
      <w:r w:rsidR="0029243B" w:rsidRPr="002B3904">
        <w:rPr>
          <w:b/>
          <w:bCs/>
        </w:rPr>
        <w:t>As</w:t>
      </w:r>
      <w:proofErr w:type="spellEnd"/>
      <w:r w:rsidR="002B3904">
        <w:rPr>
          <w:b/>
          <w:bCs/>
        </w:rPr>
        <w:t>.</w:t>
      </w:r>
    </w:p>
    <w:p w:rsidR="00FB143C" w:rsidRPr="003A43DF" w:rsidRDefault="00FB143C" w:rsidP="00B9146F">
      <w:pPr>
        <w:tabs>
          <w:tab w:val="left" w:pos="341"/>
        </w:tabs>
        <w:spacing w:line="242" w:lineRule="auto"/>
        <w:ind w:left="-102" w:right="121"/>
      </w:pPr>
      <w:r w:rsidRPr="002B3904">
        <w:t>L’affidatario è tenuto all’esatta osservanza di tutte le leggi, regolamenti e norme vigenti in materia di contratti</w:t>
      </w:r>
      <w:r w:rsidRPr="003A43DF">
        <w:t xml:space="preserve"> collettivi e</w:t>
      </w:r>
      <w:r w:rsidR="00337674">
        <w:t xml:space="preserve"> </w:t>
      </w:r>
      <w:r w:rsidRPr="00720446">
        <w:rPr>
          <w:spacing w:val="-47"/>
        </w:rPr>
        <w:t xml:space="preserve"> </w:t>
      </w:r>
      <w:r w:rsidRPr="003A43DF">
        <w:t>manodopera, nonché</w:t>
      </w:r>
      <w:r w:rsidRPr="00720446">
        <w:rPr>
          <w:spacing w:val="-1"/>
        </w:rPr>
        <w:t xml:space="preserve"> </w:t>
      </w:r>
      <w:r w:rsidRPr="003A43DF">
        <w:t>eventualmente</w:t>
      </w:r>
      <w:r w:rsidRPr="00720446">
        <w:rPr>
          <w:spacing w:val="-1"/>
        </w:rPr>
        <w:t xml:space="preserve"> </w:t>
      </w:r>
      <w:r w:rsidRPr="003A43DF">
        <w:t>entrate</w:t>
      </w:r>
      <w:r w:rsidRPr="00720446">
        <w:rPr>
          <w:spacing w:val="-1"/>
        </w:rPr>
        <w:t xml:space="preserve"> </w:t>
      </w:r>
      <w:r w:rsidRPr="003A43DF">
        <w:t>in</w:t>
      </w:r>
      <w:r w:rsidRPr="00720446">
        <w:rPr>
          <w:spacing w:val="-1"/>
        </w:rPr>
        <w:t xml:space="preserve"> </w:t>
      </w:r>
      <w:r w:rsidRPr="003A43DF">
        <w:t>vigore</w:t>
      </w:r>
      <w:r w:rsidRPr="00720446">
        <w:rPr>
          <w:spacing w:val="-1"/>
        </w:rPr>
        <w:t xml:space="preserve"> </w:t>
      </w:r>
      <w:r w:rsidRPr="003A43DF">
        <w:t>nel</w:t>
      </w:r>
      <w:r w:rsidRPr="00720446">
        <w:rPr>
          <w:spacing w:val="-1"/>
        </w:rPr>
        <w:t xml:space="preserve"> </w:t>
      </w:r>
      <w:r w:rsidRPr="003A43DF">
        <w:t>corso del servizio, ed in</w:t>
      </w:r>
      <w:r w:rsidRPr="00720446">
        <w:rPr>
          <w:spacing w:val="-2"/>
        </w:rPr>
        <w:t xml:space="preserve"> </w:t>
      </w:r>
      <w:r w:rsidRPr="003A43DF">
        <w:t>particolare:</w:t>
      </w:r>
    </w:p>
    <w:p w:rsidR="00FB143C" w:rsidRPr="003A43DF" w:rsidRDefault="00FB143C" w:rsidP="00FB143C">
      <w:pPr>
        <w:pStyle w:val="Corpotesto"/>
        <w:spacing w:before="2"/>
        <w:ind w:left="0"/>
        <w:jc w:val="left"/>
        <w:rPr>
          <w:sz w:val="22"/>
          <w:szCs w:val="22"/>
        </w:rPr>
      </w:pPr>
    </w:p>
    <w:p w:rsidR="00FB143C" w:rsidRPr="003A43DF" w:rsidRDefault="00FB143C" w:rsidP="00FB143C">
      <w:pPr>
        <w:pStyle w:val="Paragrafoelenco"/>
        <w:numPr>
          <w:ilvl w:val="0"/>
          <w:numId w:val="8"/>
        </w:numPr>
        <w:tabs>
          <w:tab w:val="left" w:pos="480"/>
        </w:tabs>
        <w:spacing w:line="242" w:lineRule="auto"/>
        <w:ind w:right="119"/>
      </w:pPr>
      <w:r w:rsidRPr="003A43DF">
        <w:t>nell’esecuzione</w:t>
      </w:r>
      <w:r w:rsidRPr="003A43DF">
        <w:rPr>
          <w:spacing w:val="1"/>
        </w:rPr>
        <w:t xml:space="preserve"> </w:t>
      </w:r>
      <w:r w:rsidRPr="003A43DF">
        <w:t>del</w:t>
      </w:r>
      <w:r w:rsidRPr="003A43DF">
        <w:rPr>
          <w:spacing w:val="1"/>
        </w:rPr>
        <w:t xml:space="preserve"> </w:t>
      </w:r>
      <w:r w:rsidRPr="003A43DF">
        <w:t>servizio</w:t>
      </w:r>
      <w:r w:rsidRPr="003A43DF">
        <w:rPr>
          <w:spacing w:val="1"/>
        </w:rPr>
        <w:t xml:space="preserve"> </w:t>
      </w:r>
      <w:r w:rsidRPr="003A43DF">
        <w:t>che</w:t>
      </w:r>
      <w:r w:rsidRPr="003A43DF">
        <w:rPr>
          <w:spacing w:val="1"/>
        </w:rPr>
        <w:t xml:space="preserve"> </w:t>
      </w:r>
      <w:r w:rsidRPr="003A43DF">
        <w:t>formano</w:t>
      </w:r>
      <w:r w:rsidRPr="003A43DF">
        <w:rPr>
          <w:spacing w:val="1"/>
        </w:rPr>
        <w:t xml:space="preserve"> </w:t>
      </w:r>
      <w:r w:rsidRPr="003A43DF">
        <w:t>oggetto</w:t>
      </w:r>
      <w:r w:rsidRPr="003A43DF">
        <w:rPr>
          <w:spacing w:val="1"/>
        </w:rPr>
        <w:t xml:space="preserve"> </w:t>
      </w:r>
      <w:r w:rsidRPr="003A43DF">
        <w:t>del</w:t>
      </w:r>
      <w:r w:rsidRPr="003A43DF">
        <w:rPr>
          <w:spacing w:val="1"/>
        </w:rPr>
        <w:t xml:space="preserve"> </w:t>
      </w:r>
      <w:r w:rsidRPr="003A43DF">
        <w:t>presente</w:t>
      </w:r>
      <w:r w:rsidRPr="003A43DF">
        <w:rPr>
          <w:spacing w:val="1"/>
        </w:rPr>
        <w:t xml:space="preserve"> </w:t>
      </w:r>
      <w:r w:rsidRPr="003A43DF">
        <w:t>disciplinare,</w:t>
      </w:r>
      <w:r w:rsidRPr="003A43DF">
        <w:rPr>
          <w:spacing w:val="1"/>
        </w:rPr>
        <w:t xml:space="preserve"> </w:t>
      </w:r>
      <w:r w:rsidRPr="003A43DF">
        <w:t>l’affidatario</w:t>
      </w:r>
      <w:r w:rsidRPr="003A43DF">
        <w:rPr>
          <w:spacing w:val="1"/>
        </w:rPr>
        <w:t xml:space="preserve"> </w:t>
      </w:r>
      <w:r w:rsidRPr="003A43DF">
        <w:t>si</w:t>
      </w:r>
      <w:r w:rsidRPr="003A43DF">
        <w:rPr>
          <w:spacing w:val="1"/>
        </w:rPr>
        <w:t xml:space="preserve"> </w:t>
      </w:r>
      <w:r w:rsidRPr="003A43DF">
        <w:t>obbliga</w:t>
      </w:r>
      <w:r w:rsidRPr="003A43DF">
        <w:rPr>
          <w:spacing w:val="1"/>
        </w:rPr>
        <w:t xml:space="preserve"> </w:t>
      </w:r>
      <w:r w:rsidRPr="003A43DF">
        <w:t>ad</w:t>
      </w:r>
      <w:r w:rsidRPr="003A43DF">
        <w:rPr>
          <w:spacing w:val="1"/>
        </w:rPr>
        <w:t xml:space="preserve"> </w:t>
      </w:r>
      <w:r w:rsidRPr="003A43DF">
        <w:t>applicare</w:t>
      </w:r>
      <w:r w:rsidRPr="003A43DF">
        <w:rPr>
          <w:spacing w:val="1"/>
        </w:rPr>
        <w:t xml:space="preserve"> </w:t>
      </w:r>
      <w:r w:rsidRPr="003A43DF">
        <w:t>integralmente</w:t>
      </w:r>
      <w:r w:rsidRPr="003A43DF">
        <w:rPr>
          <w:spacing w:val="1"/>
        </w:rPr>
        <w:t xml:space="preserve"> </w:t>
      </w:r>
      <w:r w:rsidRPr="003A43DF">
        <w:t>il contratto</w:t>
      </w:r>
      <w:r w:rsidRPr="003A43DF">
        <w:rPr>
          <w:spacing w:val="1"/>
        </w:rPr>
        <w:t xml:space="preserve"> </w:t>
      </w:r>
      <w:r w:rsidRPr="003A43DF">
        <w:t>nazionale di</w:t>
      </w:r>
      <w:r w:rsidRPr="003A43DF">
        <w:rPr>
          <w:spacing w:val="1"/>
        </w:rPr>
        <w:t xml:space="preserve"> </w:t>
      </w:r>
      <w:r w:rsidRPr="003A43DF">
        <w:t>lavoro per gli operai dipendenti</w:t>
      </w:r>
      <w:r w:rsidRPr="003A43DF">
        <w:rPr>
          <w:spacing w:val="1"/>
        </w:rPr>
        <w:t xml:space="preserve"> </w:t>
      </w:r>
      <w:r w:rsidRPr="003A43DF">
        <w:t>dalle aziende industriali edili</w:t>
      </w:r>
      <w:r w:rsidRPr="003A43DF">
        <w:rPr>
          <w:spacing w:val="1"/>
        </w:rPr>
        <w:t xml:space="preserve"> </w:t>
      </w:r>
      <w:r w:rsidRPr="003A43DF">
        <w:t>e affini e</w:t>
      </w:r>
      <w:r w:rsidRPr="003A43DF">
        <w:rPr>
          <w:spacing w:val="50"/>
        </w:rPr>
        <w:t xml:space="preserve"> </w:t>
      </w:r>
      <w:r w:rsidRPr="003A43DF">
        <w:t>gli</w:t>
      </w:r>
      <w:r w:rsidRPr="003A43DF">
        <w:rPr>
          <w:spacing w:val="1"/>
        </w:rPr>
        <w:t xml:space="preserve"> </w:t>
      </w:r>
      <w:r w:rsidRPr="003A43DF">
        <w:t>accordi</w:t>
      </w:r>
      <w:r w:rsidRPr="003A43DF">
        <w:rPr>
          <w:spacing w:val="-2"/>
        </w:rPr>
        <w:t xml:space="preserve"> </w:t>
      </w:r>
      <w:r w:rsidRPr="003A43DF">
        <w:t>locali</w:t>
      </w:r>
      <w:r w:rsidRPr="003A43DF">
        <w:rPr>
          <w:spacing w:val="-2"/>
        </w:rPr>
        <w:t xml:space="preserve"> </w:t>
      </w:r>
      <w:r w:rsidRPr="003A43DF">
        <w:t>e</w:t>
      </w:r>
      <w:r w:rsidRPr="003A43DF">
        <w:rPr>
          <w:spacing w:val="-2"/>
        </w:rPr>
        <w:t xml:space="preserve"> </w:t>
      </w:r>
      <w:r w:rsidRPr="003A43DF">
        <w:t>aziendali</w:t>
      </w:r>
      <w:r w:rsidRPr="003A43DF">
        <w:rPr>
          <w:spacing w:val="-2"/>
        </w:rPr>
        <w:t xml:space="preserve"> </w:t>
      </w:r>
      <w:r w:rsidRPr="003A43DF">
        <w:t>integrativi</w:t>
      </w:r>
      <w:r w:rsidRPr="003A43DF">
        <w:rPr>
          <w:spacing w:val="-2"/>
        </w:rPr>
        <w:t xml:space="preserve"> </w:t>
      </w:r>
      <w:r w:rsidRPr="003A43DF">
        <w:t>dello</w:t>
      </w:r>
      <w:r w:rsidRPr="003A43DF">
        <w:rPr>
          <w:spacing w:val="-1"/>
        </w:rPr>
        <w:t xml:space="preserve"> </w:t>
      </w:r>
      <w:r w:rsidRPr="003A43DF">
        <w:t>stesso,</w:t>
      </w:r>
      <w:r w:rsidRPr="003A43DF">
        <w:rPr>
          <w:spacing w:val="-1"/>
        </w:rPr>
        <w:t xml:space="preserve"> </w:t>
      </w:r>
      <w:r w:rsidRPr="003A43DF">
        <w:t>in</w:t>
      </w:r>
      <w:r w:rsidRPr="003A43DF">
        <w:rPr>
          <w:spacing w:val="-3"/>
        </w:rPr>
        <w:t xml:space="preserve"> </w:t>
      </w:r>
      <w:r w:rsidRPr="003A43DF">
        <w:t>vigore</w:t>
      </w:r>
      <w:r w:rsidRPr="003A43DF">
        <w:rPr>
          <w:spacing w:val="-1"/>
        </w:rPr>
        <w:t xml:space="preserve"> </w:t>
      </w:r>
      <w:r w:rsidRPr="003A43DF">
        <w:t>per</w:t>
      </w:r>
      <w:r w:rsidRPr="003A43DF">
        <w:rPr>
          <w:spacing w:val="-1"/>
        </w:rPr>
        <w:t xml:space="preserve"> </w:t>
      </w:r>
      <w:r w:rsidRPr="003A43DF">
        <w:t>il</w:t>
      </w:r>
      <w:r w:rsidRPr="003A43DF">
        <w:rPr>
          <w:spacing w:val="-2"/>
        </w:rPr>
        <w:t xml:space="preserve"> </w:t>
      </w:r>
      <w:r w:rsidRPr="003A43DF">
        <w:t>tempo</w:t>
      </w:r>
      <w:r w:rsidRPr="003A43DF">
        <w:rPr>
          <w:spacing w:val="-1"/>
        </w:rPr>
        <w:t xml:space="preserve"> </w:t>
      </w:r>
      <w:r w:rsidRPr="003A43DF">
        <w:t>e</w:t>
      </w:r>
      <w:r w:rsidRPr="003A43DF">
        <w:rPr>
          <w:spacing w:val="-2"/>
        </w:rPr>
        <w:t xml:space="preserve"> </w:t>
      </w:r>
      <w:r w:rsidRPr="003A43DF">
        <w:t>nella</w:t>
      </w:r>
      <w:r w:rsidRPr="003A43DF">
        <w:rPr>
          <w:spacing w:val="-2"/>
        </w:rPr>
        <w:t xml:space="preserve"> </w:t>
      </w:r>
      <w:r w:rsidRPr="003A43DF">
        <w:t>località</w:t>
      </w:r>
      <w:r w:rsidRPr="003A43DF">
        <w:rPr>
          <w:spacing w:val="-2"/>
        </w:rPr>
        <w:t xml:space="preserve"> </w:t>
      </w:r>
      <w:r w:rsidRPr="003A43DF">
        <w:t>in</w:t>
      </w:r>
      <w:r w:rsidRPr="003A43DF">
        <w:rPr>
          <w:spacing w:val="-3"/>
        </w:rPr>
        <w:t xml:space="preserve"> </w:t>
      </w:r>
      <w:r w:rsidRPr="003A43DF">
        <w:t>cui</w:t>
      </w:r>
      <w:r w:rsidRPr="003A43DF">
        <w:rPr>
          <w:spacing w:val="-2"/>
        </w:rPr>
        <w:t xml:space="preserve"> </w:t>
      </w:r>
      <w:r w:rsidRPr="003A43DF">
        <w:t>si</w:t>
      </w:r>
      <w:r w:rsidRPr="003A43DF">
        <w:rPr>
          <w:spacing w:val="-1"/>
        </w:rPr>
        <w:t xml:space="preserve"> </w:t>
      </w:r>
      <w:r w:rsidRPr="003A43DF">
        <w:t>svolgono</w:t>
      </w:r>
      <w:r w:rsidRPr="003A43DF">
        <w:rPr>
          <w:spacing w:val="-1"/>
        </w:rPr>
        <w:t xml:space="preserve"> </w:t>
      </w:r>
      <w:r w:rsidRPr="003A43DF">
        <w:t>i</w:t>
      </w:r>
      <w:r w:rsidRPr="003A43DF">
        <w:rPr>
          <w:spacing w:val="-2"/>
        </w:rPr>
        <w:t xml:space="preserve"> </w:t>
      </w:r>
      <w:r w:rsidRPr="003A43DF">
        <w:t>lavori;</w:t>
      </w:r>
    </w:p>
    <w:p w:rsidR="00FB143C" w:rsidRPr="003A43DF" w:rsidRDefault="00FB143C" w:rsidP="00FB143C">
      <w:pPr>
        <w:pStyle w:val="Paragrafoelenco"/>
        <w:numPr>
          <w:ilvl w:val="0"/>
          <w:numId w:val="8"/>
        </w:numPr>
        <w:tabs>
          <w:tab w:val="left" w:pos="480"/>
        </w:tabs>
        <w:spacing w:line="242" w:lineRule="auto"/>
        <w:ind w:right="118"/>
      </w:pPr>
      <w:r w:rsidRPr="003A43DF">
        <w:t>i suddetti obblighi vincolano l’affidatario anche qualora non sia aderente alle associazioni stipulanti o receda da esse e</w:t>
      </w:r>
      <w:r w:rsidRPr="003A43DF">
        <w:rPr>
          <w:spacing w:val="1"/>
        </w:rPr>
        <w:t xml:space="preserve"> </w:t>
      </w:r>
      <w:r w:rsidRPr="003A43DF">
        <w:t>indipendentemente dalla natura industriale o artigiana, dalla struttura o dalle dimensioni dell’impresa stessa e da ogni</w:t>
      </w:r>
      <w:r w:rsidRPr="003A43DF">
        <w:rPr>
          <w:spacing w:val="1"/>
        </w:rPr>
        <w:t xml:space="preserve"> </w:t>
      </w:r>
      <w:r w:rsidRPr="003A43DF">
        <w:t>altra</w:t>
      </w:r>
      <w:r w:rsidRPr="003A43DF">
        <w:rPr>
          <w:spacing w:val="-1"/>
        </w:rPr>
        <w:t xml:space="preserve"> </w:t>
      </w:r>
      <w:r w:rsidRPr="003A43DF">
        <w:t>sua qualificazione giuridica;</w:t>
      </w:r>
    </w:p>
    <w:p w:rsidR="00FB143C" w:rsidRPr="003A43DF" w:rsidRDefault="00FB143C" w:rsidP="00FB143C">
      <w:pPr>
        <w:pStyle w:val="Paragrafoelenco"/>
        <w:numPr>
          <w:ilvl w:val="0"/>
          <w:numId w:val="8"/>
        </w:numPr>
        <w:tabs>
          <w:tab w:val="left" w:pos="480"/>
        </w:tabs>
        <w:spacing w:line="242" w:lineRule="auto"/>
        <w:ind w:right="121"/>
      </w:pPr>
      <w:r w:rsidRPr="003A43DF">
        <w:t>è obbligato al regolare assolvimento degli obblighi contributivi in materia previdenziale, assistenziale, antinfortunistica</w:t>
      </w:r>
      <w:r w:rsidRPr="003A43DF">
        <w:rPr>
          <w:spacing w:val="1"/>
        </w:rPr>
        <w:t xml:space="preserve"> </w:t>
      </w:r>
      <w:r w:rsidRPr="003A43DF">
        <w:t>e</w:t>
      </w:r>
      <w:r w:rsidRPr="003A43DF">
        <w:rPr>
          <w:spacing w:val="-1"/>
        </w:rPr>
        <w:t xml:space="preserve"> </w:t>
      </w:r>
      <w:r w:rsidRPr="003A43DF">
        <w:t>in</w:t>
      </w:r>
      <w:r w:rsidRPr="003A43DF">
        <w:rPr>
          <w:spacing w:val="-1"/>
        </w:rPr>
        <w:t xml:space="preserve"> </w:t>
      </w:r>
      <w:r w:rsidRPr="003A43DF">
        <w:t>ogni altro ambito</w:t>
      </w:r>
      <w:r w:rsidRPr="003A43DF">
        <w:rPr>
          <w:spacing w:val="1"/>
        </w:rPr>
        <w:t xml:space="preserve"> </w:t>
      </w:r>
      <w:r w:rsidRPr="003A43DF">
        <w:t>tutelato</w:t>
      </w:r>
      <w:r w:rsidRPr="003A43DF">
        <w:rPr>
          <w:spacing w:val="1"/>
        </w:rPr>
        <w:t xml:space="preserve"> </w:t>
      </w:r>
      <w:r w:rsidRPr="003A43DF">
        <w:t>dalle leggi</w:t>
      </w:r>
      <w:r w:rsidRPr="003A43DF">
        <w:rPr>
          <w:spacing w:val="1"/>
        </w:rPr>
        <w:t xml:space="preserve"> </w:t>
      </w:r>
      <w:r w:rsidRPr="003A43DF">
        <w:t>speciali.</w:t>
      </w:r>
    </w:p>
    <w:p w:rsidR="00FB143C" w:rsidRPr="003A43DF" w:rsidRDefault="00FB143C" w:rsidP="00FB143C">
      <w:pPr>
        <w:pStyle w:val="Paragrafoelenco"/>
        <w:numPr>
          <w:ilvl w:val="0"/>
          <w:numId w:val="8"/>
        </w:numPr>
        <w:tabs>
          <w:tab w:val="left" w:pos="480"/>
        </w:tabs>
        <w:spacing w:line="242" w:lineRule="auto"/>
        <w:ind w:right="120"/>
      </w:pPr>
      <w:r w:rsidRPr="003A43DF">
        <w:t>è responsabile in rapporto alla stazione appaltante dell’osservanza delle norme anzidette da parte degli eventuali</w:t>
      </w:r>
      <w:r w:rsidRPr="003A43DF">
        <w:rPr>
          <w:spacing w:val="1"/>
        </w:rPr>
        <w:t xml:space="preserve"> </w:t>
      </w:r>
      <w:r w:rsidRPr="003A43DF">
        <w:t>subappaltatori, o comunque esecutori, nei confronti dei rispettivi dipendenti, anche nei casi in cui il contratto collettivo</w:t>
      </w:r>
      <w:r w:rsidRPr="003A43DF">
        <w:rPr>
          <w:spacing w:val="1"/>
        </w:rPr>
        <w:t xml:space="preserve"> </w:t>
      </w:r>
      <w:r w:rsidRPr="003A43DF">
        <w:t>non</w:t>
      </w:r>
      <w:r w:rsidRPr="003A43DF">
        <w:rPr>
          <w:spacing w:val="1"/>
        </w:rPr>
        <w:t xml:space="preserve"> </w:t>
      </w:r>
      <w:r w:rsidRPr="003A43DF">
        <w:t>disciplini</w:t>
      </w:r>
      <w:r w:rsidRPr="003A43DF">
        <w:rPr>
          <w:spacing w:val="1"/>
        </w:rPr>
        <w:t xml:space="preserve"> </w:t>
      </w:r>
      <w:r w:rsidRPr="003A43DF">
        <w:t>l’ipotesi</w:t>
      </w:r>
      <w:r w:rsidRPr="003A43DF">
        <w:rPr>
          <w:spacing w:val="1"/>
        </w:rPr>
        <w:t xml:space="preserve"> </w:t>
      </w:r>
      <w:r w:rsidRPr="003A43DF">
        <w:t>del</w:t>
      </w:r>
      <w:r w:rsidRPr="003A43DF">
        <w:rPr>
          <w:spacing w:val="1"/>
        </w:rPr>
        <w:t xml:space="preserve"> </w:t>
      </w:r>
      <w:proofErr w:type="spellStart"/>
      <w:r w:rsidRPr="003A43DF">
        <w:t>subcottimo</w:t>
      </w:r>
      <w:proofErr w:type="spellEnd"/>
      <w:r w:rsidRPr="003A43DF">
        <w:t>;</w:t>
      </w:r>
      <w:r w:rsidRPr="003A43DF">
        <w:rPr>
          <w:spacing w:val="1"/>
        </w:rPr>
        <w:t xml:space="preserve"> </w:t>
      </w:r>
      <w:r w:rsidRPr="003A43DF">
        <w:t>il</w:t>
      </w:r>
      <w:r w:rsidRPr="003A43DF">
        <w:rPr>
          <w:spacing w:val="1"/>
        </w:rPr>
        <w:t xml:space="preserve"> </w:t>
      </w:r>
      <w:r w:rsidRPr="003A43DF">
        <w:t>fatto</w:t>
      </w:r>
      <w:r w:rsidRPr="003A43DF">
        <w:rPr>
          <w:spacing w:val="1"/>
        </w:rPr>
        <w:t xml:space="preserve"> </w:t>
      </w:r>
      <w:r w:rsidRPr="003A43DF">
        <w:t>che</w:t>
      </w:r>
      <w:r w:rsidRPr="003A43DF">
        <w:rPr>
          <w:spacing w:val="1"/>
        </w:rPr>
        <w:t xml:space="preserve"> </w:t>
      </w:r>
      <w:r w:rsidRPr="003A43DF">
        <w:t>il</w:t>
      </w:r>
      <w:r w:rsidRPr="003A43DF">
        <w:rPr>
          <w:spacing w:val="1"/>
        </w:rPr>
        <w:t xml:space="preserve"> </w:t>
      </w:r>
      <w:proofErr w:type="spellStart"/>
      <w:r w:rsidRPr="003A43DF">
        <w:t>subcottimo</w:t>
      </w:r>
      <w:proofErr w:type="spellEnd"/>
      <w:r w:rsidRPr="003A43DF">
        <w:rPr>
          <w:spacing w:val="1"/>
        </w:rPr>
        <w:t xml:space="preserve"> </w:t>
      </w:r>
      <w:r w:rsidRPr="003A43DF">
        <w:t>non</w:t>
      </w:r>
      <w:r w:rsidRPr="003A43DF">
        <w:rPr>
          <w:spacing w:val="1"/>
        </w:rPr>
        <w:t xml:space="preserve"> </w:t>
      </w:r>
      <w:r w:rsidRPr="003A43DF">
        <w:t>sia</w:t>
      </w:r>
      <w:r w:rsidRPr="003A43DF">
        <w:rPr>
          <w:spacing w:val="1"/>
        </w:rPr>
        <w:t xml:space="preserve"> </w:t>
      </w:r>
      <w:r w:rsidRPr="003A43DF">
        <w:t>stato</w:t>
      </w:r>
      <w:r w:rsidRPr="003A43DF">
        <w:rPr>
          <w:spacing w:val="1"/>
        </w:rPr>
        <w:t xml:space="preserve"> </w:t>
      </w:r>
      <w:r w:rsidRPr="003A43DF">
        <w:lastRenderedPageBreak/>
        <w:t>autorizzato,</w:t>
      </w:r>
      <w:r w:rsidRPr="003A43DF">
        <w:rPr>
          <w:spacing w:val="1"/>
        </w:rPr>
        <w:t xml:space="preserve"> </w:t>
      </w:r>
      <w:r w:rsidRPr="003A43DF">
        <w:t>o</w:t>
      </w:r>
      <w:r w:rsidRPr="003A43DF">
        <w:rPr>
          <w:spacing w:val="1"/>
        </w:rPr>
        <w:t xml:space="preserve"> </w:t>
      </w:r>
      <w:r w:rsidRPr="003A43DF">
        <w:t>non</w:t>
      </w:r>
      <w:r w:rsidRPr="003A43DF">
        <w:rPr>
          <w:spacing w:val="1"/>
        </w:rPr>
        <w:t xml:space="preserve"> </w:t>
      </w:r>
      <w:r w:rsidRPr="003A43DF">
        <w:t>soggetto</w:t>
      </w:r>
      <w:r w:rsidRPr="003A43DF">
        <w:rPr>
          <w:spacing w:val="1"/>
        </w:rPr>
        <w:t xml:space="preserve"> </w:t>
      </w:r>
      <w:r w:rsidRPr="003A43DF">
        <w:t>ad</w:t>
      </w:r>
      <w:r w:rsidRPr="003A43DF">
        <w:rPr>
          <w:spacing w:val="1"/>
        </w:rPr>
        <w:t xml:space="preserve"> </w:t>
      </w:r>
      <w:r w:rsidRPr="003A43DF">
        <w:t>autorizzazione, non esime l’affidatario dalle responsabilità e ciò senza pregiudizio degli altri diritti della Stazione</w:t>
      </w:r>
      <w:r w:rsidRPr="003A43DF">
        <w:rPr>
          <w:spacing w:val="1"/>
        </w:rPr>
        <w:t xml:space="preserve"> </w:t>
      </w:r>
      <w:r w:rsidRPr="003A43DF">
        <w:t>appaltante;</w:t>
      </w:r>
    </w:p>
    <w:p w:rsidR="00FB143C" w:rsidRPr="003A43DF" w:rsidRDefault="00FB143C" w:rsidP="00FB143C">
      <w:pPr>
        <w:pStyle w:val="Corpotesto"/>
        <w:spacing w:before="9"/>
        <w:ind w:left="0"/>
        <w:jc w:val="left"/>
        <w:rPr>
          <w:sz w:val="22"/>
          <w:szCs w:val="22"/>
        </w:rPr>
      </w:pPr>
    </w:p>
    <w:p w:rsidR="00FB143C" w:rsidRPr="00F21ED3" w:rsidRDefault="00FB143C" w:rsidP="00ED6FED">
      <w:pPr>
        <w:pStyle w:val="Paragrafoelenco"/>
        <w:numPr>
          <w:ilvl w:val="0"/>
          <w:numId w:val="9"/>
        </w:numPr>
        <w:tabs>
          <w:tab w:val="left" w:pos="348"/>
        </w:tabs>
        <w:spacing w:before="9" w:line="242" w:lineRule="auto"/>
        <w:ind w:left="0" w:right="116" w:firstLine="0"/>
        <w:jc w:val="left"/>
      </w:pPr>
      <w:r w:rsidRPr="00337674">
        <w:t xml:space="preserve">Ai sensi dell’articolo </w:t>
      </w:r>
      <w:r w:rsidR="00ED6FED" w:rsidRPr="0029243B">
        <w:t xml:space="preserve">11 comma 6 del </w:t>
      </w:r>
      <w:proofErr w:type="spellStart"/>
      <w:r w:rsidR="00ED6FED" w:rsidRPr="0029243B">
        <w:t>Cosice</w:t>
      </w:r>
      <w:proofErr w:type="spellEnd"/>
      <w:r w:rsidR="00ED6FED" w:rsidRPr="00B9146F">
        <w:rPr>
          <w:color w:val="000000"/>
          <w:shd w:val="clear" w:color="auto" w:fill="F5FDFE"/>
        </w:rPr>
        <w:t> In caso di inadempienza contributiva risultante dal documento unico di regolarità contributiva relativo a personale dipendente dell'affidatario o del subappaltatore o dei soggetti titolari di subappalti e cottimi, impiegato nell’esecuzione del contratto, la stazione appaltante trattiene dal certificato di pagamento l’importo corrispondente all’inadempienza per il successivo versamento diretto agli enti previdenziali e assicurativi, compresa, nei lavori, la cassa edile. In ogni caso sull’importo netto progressivo delle prestazioni operata una ritenuta dello 0,50 per cento; le ritenute possono essere svincolate soltanto in sede di liquidazione finale, dopo l'approvazione da parte della stazione appaltante del certificato di collaudo o di verifica di conformità, previo rilascio del documento unico di regolarità contributiva. In caso di ritardo nel pagamento delle retribuzioni dovute al personale di cui al primo periodo, il responsabile unico del progetto invita per iscritto il soggetto inadempiente, ed in ogni caso l’affidatario, a provvedervi entro i successivi 15 quindici giorni. Ove non sia stata contestata formalmente e motivatamente la fondatezza della richiesta entro il termine di cui al terzo periodo, la stazione appaltante paga anche in corso d’opera direttamente ai lavoratori le retribuzioni arretrate, detraendo il relativo importo dalle somme dovute all’affidatario del contratto ovvero dalle somme dovute al subappaltatore inadempiente nel caso in cui sia previsto il pagamento diretto</w:t>
      </w:r>
    </w:p>
    <w:p w:rsidR="00F21ED3" w:rsidRPr="00ED6FED" w:rsidRDefault="00F21ED3" w:rsidP="00F21ED3">
      <w:pPr>
        <w:pStyle w:val="Paragrafoelenco"/>
        <w:tabs>
          <w:tab w:val="left" w:pos="348"/>
        </w:tabs>
        <w:spacing w:before="9" w:line="242" w:lineRule="auto"/>
        <w:ind w:left="0" w:right="116"/>
        <w:jc w:val="left"/>
      </w:pPr>
    </w:p>
    <w:p w:rsidR="00F21ED3" w:rsidRDefault="00F21ED3">
      <w:pPr>
        <w:pStyle w:val="Titolo1"/>
        <w:ind w:left="493" w:right="508"/>
        <w:rPr>
          <w:sz w:val="22"/>
          <w:szCs w:val="22"/>
        </w:rPr>
      </w:pPr>
    </w:p>
    <w:p w:rsidR="0058084D" w:rsidRPr="003A43DF" w:rsidRDefault="00042A1B">
      <w:pPr>
        <w:pStyle w:val="Titolo1"/>
        <w:ind w:left="493" w:right="508"/>
        <w:rPr>
          <w:sz w:val="22"/>
          <w:szCs w:val="22"/>
        </w:rPr>
      </w:pPr>
      <w:r w:rsidRPr="003A43DF">
        <w:rPr>
          <w:sz w:val="22"/>
          <w:szCs w:val="22"/>
        </w:rPr>
        <w:t>ARTICOLO</w:t>
      </w:r>
      <w:r w:rsidRPr="003A43DF">
        <w:rPr>
          <w:spacing w:val="-4"/>
          <w:sz w:val="22"/>
          <w:szCs w:val="22"/>
        </w:rPr>
        <w:t xml:space="preserve"> </w:t>
      </w:r>
      <w:r w:rsidR="00B63F6C">
        <w:rPr>
          <w:sz w:val="22"/>
          <w:szCs w:val="22"/>
        </w:rPr>
        <w:t>22</w:t>
      </w:r>
      <w:r w:rsidRPr="003A43DF">
        <w:rPr>
          <w:spacing w:val="-4"/>
          <w:sz w:val="22"/>
          <w:szCs w:val="22"/>
        </w:rPr>
        <w:t xml:space="preserve"> </w:t>
      </w:r>
      <w:r w:rsidRPr="003A43DF">
        <w:rPr>
          <w:sz w:val="22"/>
          <w:szCs w:val="22"/>
        </w:rPr>
        <w:t>-</w:t>
      </w:r>
      <w:r w:rsidRPr="003A43DF">
        <w:rPr>
          <w:spacing w:val="-4"/>
          <w:sz w:val="22"/>
          <w:szCs w:val="22"/>
        </w:rPr>
        <w:t xml:space="preserve"> </w:t>
      </w:r>
      <w:r w:rsidRPr="003A43DF">
        <w:rPr>
          <w:sz w:val="22"/>
          <w:szCs w:val="22"/>
        </w:rPr>
        <w:t>RINVENIMENTO</w:t>
      </w:r>
      <w:r w:rsidRPr="003A43DF">
        <w:rPr>
          <w:spacing w:val="-4"/>
          <w:sz w:val="22"/>
          <w:szCs w:val="22"/>
        </w:rPr>
        <w:t xml:space="preserve"> </w:t>
      </w:r>
      <w:r w:rsidRPr="003A43DF">
        <w:rPr>
          <w:sz w:val="22"/>
          <w:szCs w:val="22"/>
        </w:rPr>
        <w:t>DI</w:t>
      </w:r>
      <w:r w:rsidRPr="003A43DF">
        <w:rPr>
          <w:spacing w:val="-6"/>
          <w:sz w:val="22"/>
          <w:szCs w:val="22"/>
        </w:rPr>
        <w:t xml:space="preserve"> </w:t>
      </w:r>
      <w:r w:rsidRPr="003A43DF">
        <w:rPr>
          <w:sz w:val="22"/>
          <w:szCs w:val="22"/>
        </w:rPr>
        <w:t>OGGETTI</w:t>
      </w:r>
    </w:p>
    <w:p w:rsidR="0058084D" w:rsidRPr="003A43DF" w:rsidRDefault="0058084D">
      <w:pPr>
        <w:pStyle w:val="Corpotesto"/>
        <w:spacing w:before="7"/>
        <w:ind w:left="0"/>
        <w:jc w:val="left"/>
        <w:rPr>
          <w:b/>
          <w:sz w:val="22"/>
          <w:szCs w:val="22"/>
        </w:rPr>
      </w:pPr>
    </w:p>
    <w:p w:rsidR="0058084D" w:rsidRPr="003A43DF" w:rsidRDefault="00042A1B">
      <w:pPr>
        <w:pStyle w:val="Corpotesto"/>
        <w:spacing w:line="242" w:lineRule="auto"/>
        <w:ind w:right="296"/>
        <w:rPr>
          <w:sz w:val="22"/>
          <w:szCs w:val="22"/>
        </w:rPr>
      </w:pPr>
      <w:r w:rsidRPr="003A43DF">
        <w:rPr>
          <w:sz w:val="22"/>
          <w:szCs w:val="22"/>
        </w:rPr>
        <w:t>L’appaltatore è tenuto a denunciare all’Ente il rinvenimento, occorso durante l’esecuzione dei lavori e delle opere, di</w:t>
      </w:r>
      <w:r w:rsidRPr="003A43DF">
        <w:rPr>
          <w:spacing w:val="1"/>
          <w:sz w:val="22"/>
          <w:szCs w:val="22"/>
        </w:rPr>
        <w:t xml:space="preserve"> </w:t>
      </w:r>
      <w:r w:rsidRPr="003A43DF">
        <w:rPr>
          <w:sz w:val="22"/>
          <w:szCs w:val="22"/>
        </w:rPr>
        <w:t>oggetti di qualsiasi tipo di valore intrinseco o di valore archeologico e averne la massima cura fino alla consegna. Tali</w:t>
      </w:r>
      <w:r w:rsidRPr="003A43DF">
        <w:rPr>
          <w:spacing w:val="1"/>
          <w:sz w:val="22"/>
          <w:szCs w:val="22"/>
        </w:rPr>
        <w:t xml:space="preserve"> </w:t>
      </w:r>
      <w:r w:rsidRPr="003A43DF">
        <w:rPr>
          <w:sz w:val="22"/>
          <w:szCs w:val="22"/>
        </w:rPr>
        <w:t>oggetti anche se non reclamati da nessuno, non rimangono comunque in proprietà della ditta appaltatrice; essa dopo</w:t>
      </w:r>
      <w:r w:rsidRPr="003A43DF">
        <w:rPr>
          <w:spacing w:val="1"/>
          <w:sz w:val="22"/>
          <w:szCs w:val="22"/>
        </w:rPr>
        <w:t xml:space="preserve"> </w:t>
      </w:r>
      <w:r w:rsidRPr="003A43DF">
        <w:rPr>
          <w:sz w:val="22"/>
          <w:szCs w:val="22"/>
        </w:rPr>
        <w:t>averli</w:t>
      </w:r>
      <w:r w:rsidRPr="003A43DF">
        <w:rPr>
          <w:spacing w:val="-7"/>
          <w:sz w:val="22"/>
          <w:szCs w:val="22"/>
        </w:rPr>
        <w:t xml:space="preserve"> </w:t>
      </w:r>
      <w:r w:rsidRPr="003A43DF">
        <w:rPr>
          <w:sz w:val="22"/>
          <w:szCs w:val="22"/>
        </w:rPr>
        <w:t>conservati</w:t>
      </w:r>
      <w:r w:rsidRPr="003A43DF">
        <w:rPr>
          <w:spacing w:val="-3"/>
          <w:sz w:val="22"/>
          <w:szCs w:val="22"/>
        </w:rPr>
        <w:t xml:space="preserve"> </w:t>
      </w:r>
      <w:r w:rsidRPr="003A43DF">
        <w:rPr>
          <w:sz w:val="22"/>
          <w:szCs w:val="22"/>
        </w:rPr>
        <w:t>per</w:t>
      </w:r>
      <w:r w:rsidRPr="003A43DF">
        <w:rPr>
          <w:spacing w:val="-3"/>
          <w:sz w:val="22"/>
          <w:szCs w:val="22"/>
        </w:rPr>
        <w:t xml:space="preserve"> </w:t>
      </w:r>
      <w:r w:rsidRPr="003A43DF">
        <w:rPr>
          <w:sz w:val="22"/>
          <w:szCs w:val="22"/>
        </w:rPr>
        <w:t>tre</w:t>
      </w:r>
      <w:r w:rsidRPr="003A43DF">
        <w:rPr>
          <w:spacing w:val="-5"/>
          <w:sz w:val="22"/>
          <w:szCs w:val="22"/>
        </w:rPr>
        <w:t xml:space="preserve"> </w:t>
      </w:r>
      <w:r w:rsidRPr="003A43DF">
        <w:rPr>
          <w:sz w:val="22"/>
          <w:szCs w:val="22"/>
        </w:rPr>
        <w:t>giorni</w:t>
      </w:r>
      <w:r w:rsidRPr="003A43DF">
        <w:rPr>
          <w:spacing w:val="-3"/>
          <w:sz w:val="22"/>
          <w:szCs w:val="22"/>
        </w:rPr>
        <w:t xml:space="preserve"> </w:t>
      </w:r>
      <w:r w:rsidRPr="003A43DF">
        <w:rPr>
          <w:sz w:val="22"/>
          <w:szCs w:val="22"/>
        </w:rPr>
        <w:t>dalla</w:t>
      </w:r>
      <w:r w:rsidRPr="003A43DF">
        <w:rPr>
          <w:spacing w:val="-4"/>
          <w:sz w:val="22"/>
          <w:szCs w:val="22"/>
        </w:rPr>
        <w:t xml:space="preserve"> </w:t>
      </w:r>
      <w:r w:rsidRPr="003A43DF">
        <w:rPr>
          <w:sz w:val="22"/>
          <w:szCs w:val="22"/>
        </w:rPr>
        <w:t>data</w:t>
      </w:r>
      <w:r w:rsidRPr="003A43DF">
        <w:rPr>
          <w:spacing w:val="-7"/>
          <w:sz w:val="22"/>
          <w:szCs w:val="22"/>
        </w:rPr>
        <w:t xml:space="preserve"> </w:t>
      </w:r>
      <w:r w:rsidRPr="003A43DF">
        <w:rPr>
          <w:sz w:val="22"/>
          <w:szCs w:val="22"/>
        </w:rPr>
        <w:t>di</w:t>
      </w:r>
      <w:r w:rsidRPr="003A43DF">
        <w:rPr>
          <w:spacing w:val="-6"/>
          <w:sz w:val="22"/>
          <w:szCs w:val="22"/>
        </w:rPr>
        <w:t xml:space="preserve"> </w:t>
      </w:r>
      <w:r w:rsidRPr="003A43DF">
        <w:rPr>
          <w:sz w:val="22"/>
          <w:szCs w:val="22"/>
        </w:rPr>
        <w:t>rinvenimento,</w:t>
      </w:r>
      <w:r w:rsidRPr="003A43DF">
        <w:rPr>
          <w:spacing w:val="-5"/>
          <w:sz w:val="22"/>
          <w:szCs w:val="22"/>
        </w:rPr>
        <w:t xml:space="preserve"> </w:t>
      </w:r>
      <w:r w:rsidRPr="003A43DF">
        <w:rPr>
          <w:sz w:val="22"/>
          <w:szCs w:val="22"/>
        </w:rPr>
        <w:t>dovrà</w:t>
      </w:r>
      <w:r w:rsidRPr="003A43DF">
        <w:rPr>
          <w:spacing w:val="-4"/>
          <w:sz w:val="22"/>
          <w:szCs w:val="22"/>
        </w:rPr>
        <w:t xml:space="preserve"> </w:t>
      </w:r>
      <w:r w:rsidRPr="003A43DF">
        <w:rPr>
          <w:sz w:val="22"/>
          <w:szCs w:val="22"/>
        </w:rPr>
        <w:t>consegnarli</w:t>
      </w:r>
      <w:r w:rsidRPr="003A43DF">
        <w:rPr>
          <w:spacing w:val="-3"/>
          <w:sz w:val="22"/>
          <w:szCs w:val="22"/>
        </w:rPr>
        <w:t xml:space="preserve"> </w:t>
      </w:r>
      <w:r w:rsidRPr="003A43DF">
        <w:rPr>
          <w:sz w:val="22"/>
          <w:szCs w:val="22"/>
        </w:rPr>
        <w:t>presso</w:t>
      </w:r>
      <w:r w:rsidRPr="003A43DF">
        <w:rPr>
          <w:spacing w:val="-3"/>
          <w:sz w:val="22"/>
          <w:szCs w:val="22"/>
        </w:rPr>
        <w:t xml:space="preserve"> </w:t>
      </w:r>
      <w:r w:rsidRPr="003A43DF">
        <w:rPr>
          <w:sz w:val="22"/>
          <w:szCs w:val="22"/>
        </w:rPr>
        <w:t>gli</w:t>
      </w:r>
      <w:r w:rsidRPr="003A43DF">
        <w:rPr>
          <w:spacing w:val="-6"/>
          <w:sz w:val="22"/>
          <w:szCs w:val="22"/>
        </w:rPr>
        <w:t xml:space="preserve"> </w:t>
      </w:r>
      <w:r w:rsidRPr="003A43DF">
        <w:rPr>
          <w:sz w:val="22"/>
          <w:szCs w:val="22"/>
        </w:rPr>
        <w:t>Uffici</w:t>
      </w:r>
      <w:r w:rsidRPr="003A43DF">
        <w:rPr>
          <w:spacing w:val="-3"/>
          <w:sz w:val="22"/>
          <w:szCs w:val="22"/>
        </w:rPr>
        <w:t xml:space="preserve"> </w:t>
      </w:r>
      <w:r w:rsidRPr="003A43DF">
        <w:rPr>
          <w:sz w:val="22"/>
          <w:szCs w:val="22"/>
        </w:rPr>
        <w:t>della</w:t>
      </w:r>
      <w:r w:rsidRPr="003A43DF">
        <w:rPr>
          <w:spacing w:val="-6"/>
          <w:sz w:val="22"/>
          <w:szCs w:val="22"/>
        </w:rPr>
        <w:t xml:space="preserve"> </w:t>
      </w:r>
      <w:r w:rsidRPr="003A43DF">
        <w:rPr>
          <w:sz w:val="22"/>
          <w:szCs w:val="22"/>
        </w:rPr>
        <w:t>Polizia</w:t>
      </w:r>
      <w:r w:rsidRPr="003A43DF">
        <w:rPr>
          <w:spacing w:val="-5"/>
          <w:sz w:val="22"/>
          <w:szCs w:val="22"/>
        </w:rPr>
        <w:t xml:space="preserve"> </w:t>
      </w:r>
      <w:r w:rsidRPr="003A43DF">
        <w:rPr>
          <w:sz w:val="22"/>
          <w:szCs w:val="22"/>
        </w:rPr>
        <w:t>Municipale.</w:t>
      </w:r>
    </w:p>
    <w:p w:rsidR="0058084D" w:rsidRPr="003A43DF" w:rsidRDefault="0058084D">
      <w:pPr>
        <w:pStyle w:val="Corpotesto"/>
        <w:spacing w:before="3"/>
        <w:ind w:left="0"/>
        <w:jc w:val="left"/>
        <w:rPr>
          <w:sz w:val="22"/>
          <w:szCs w:val="22"/>
        </w:rPr>
      </w:pPr>
    </w:p>
    <w:p w:rsidR="0058084D" w:rsidRPr="003A43DF" w:rsidRDefault="0058084D">
      <w:pPr>
        <w:pStyle w:val="Corpotesto"/>
        <w:spacing w:before="7"/>
        <w:ind w:left="0"/>
        <w:jc w:val="left"/>
        <w:rPr>
          <w:sz w:val="22"/>
          <w:szCs w:val="22"/>
        </w:rPr>
      </w:pPr>
    </w:p>
    <w:p w:rsidR="0058084D" w:rsidRPr="003A43DF" w:rsidRDefault="00042A1B">
      <w:pPr>
        <w:pStyle w:val="Titolo1"/>
        <w:spacing w:before="1"/>
        <w:ind w:left="493" w:right="508"/>
        <w:rPr>
          <w:sz w:val="22"/>
          <w:szCs w:val="22"/>
        </w:rPr>
      </w:pPr>
      <w:r w:rsidRPr="003A43DF">
        <w:rPr>
          <w:sz w:val="22"/>
          <w:szCs w:val="22"/>
        </w:rPr>
        <w:t>ARTICOLO</w:t>
      </w:r>
      <w:r w:rsidRPr="003A43DF">
        <w:rPr>
          <w:spacing w:val="-6"/>
          <w:sz w:val="22"/>
          <w:szCs w:val="22"/>
        </w:rPr>
        <w:t xml:space="preserve"> </w:t>
      </w:r>
      <w:r w:rsidR="00B63F6C">
        <w:rPr>
          <w:sz w:val="22"/>
          <w:szCs w:val="22"/>
        </w:rPr>
        <w:t>23</w:t>
      </w:r>
      <w:r w:rsidRPr="003A43DF">
        <w:rPr>
          <w:sz w:val="22"/>
          <w:szCs w:val="22"/>
        </w:rPr>
        <w:t>-</w:t>
      </w:r>
      <w:r w:rsidRPr="003A43DF">
        <w:rPr>
          <w:spacing w:val="-4"/>
          <w:sz w:val="22"/>
          <w:szCs w:val="22"/>
        </w:rPr>
        <w:t xml:space="preserve"> </w:t>
      </w:r>
      <w:r w:rsidRPr="003A43DF">
        <w:rPr>
          <w:sz w:val="22"/>
          <w:szCs w:val="22"/>
        </w:rPr>
        <w:t>ATTREZZI</w:t>
      </w:r>
      <w:r w:rsidRPr="003A43DF">
        <w:rPr>
          <w:spacing w:val="-4"/>
          <w:sz w:val="22"/>
          <w:szCs w:val="22"/>
        </w:rPr>
        <w:t xml:space="preserve"> </w:t>
      </w:r>
      <w:r w:rsidRPr="003A43DF">
        <w:rPr>
          <w:sz w:val="22"/>
          <w:szCs w:val="22"/>
        </w:rPr>
        <w:t>E</w:t>
      </w:r>
      <w:r w:rsidRPr="003A43DF">
        <w:rPr>
          <w:spacing w:val="-5"/>
          <w:sz w:val="22"/>
          <w:szCs w:val="22"/>
        </w:rPr>
        <w:t xml:space="preserve"> </w:t>
      </w:r>
      <w:r w:rsidRPr="003A43DF">
        <w:rPr>
          <w:sz w:val="22"/>
          <w:szCs w:val="22"/>
        </w:rPr>
        <w:t>MACCHINE</w:t>
      </w:r>
    </w:p>
    <w:p w:rsidR="0058084D" w:rsidRPr="003A43DF" w:rsidRDefault="0058084D">
      <w:pPr>
        <w:pStyle w:val="Corpotesto"/>
        <w:spacing w:before="7"/>
        <w:ind w:left="0"/>
        <w:jc w:val="left"/>
        <w:rPr>
          <w:b/>
          <w:sz w:val="22"/>
          <w:szCs w:val="22"/>
        </w:rPr>
      </w:pPr>
    </w:p>
    <w:p w:rsidR="00DC39FA" w:rsidRPr="003A43DF" w:rsidRDefault="00042A1B">
      <w:pPr>
        <w:pStyle w:val="Corpotesto"/>
        <w:ind w:right="296"/>
        <w:rPr>
          <w:sz w:val="22"/>
          <w:szCs w:val="22"/>
        </w:rPr>
      </w:pPr>
      <w:r w:rsidRPr="003A43DF">
        <w:rPr>
          <w:sz w:val="22"/>
          <w:szCs w:val="22"/>
        </w:rPr>
        <w:t xml:space="preserve">Tutte le attrezzature ed i materiali necessari per lo svolgimento del servizio </w:t>
      </w:r>
      <w:r w:rsidR="00641FAC" w:rsidRPr="003A43DF">
        <w:rPr>
          <w:sz w:val="22"/>
          <w:szCs w:val="22"/>
        </w:rPr>
        <w:t xml:space="preserve">nonché per la fruizione dei cimiteri da parte dei cittadini </w:t>
      </w:r>
      <w:r w:rsidR="0069549D" w:rsidRPr="0069549D">
        <w:rPr>
          <w:sz w:val="22"/>
          <w:szCs w:val="22"/>
        </w:rPr>
        <w:t>(</w:t>
      </w:r>
      <w:r w:rsidR="0069549D">
        <w:rPr>
          <w:sz w:val="22"/>
          <w:szCs w:val="22"/>
        </w:rPr>
        <w:t xml:space="preserve">2 </w:t>
      </w:r>
      <w:r w:rsidR="0069549D" w:rsidRPr="0069549D">
        <w:rPr>
          <w:sz w:val="22"/>
          <w:szCs w:val="22"/>
        </w:rPr>
        <w:t>ascensor</w:t>
      </w:r>
      <w:r w:rsidR="0069549D">
        <w:rPr>
          <w:sz w:val="22"/>
          <w:szCs w:val="22"/>
        </w:rPr>
        <w:t>i</w:t>
      </w:r>
      <w:r w:rsidR="00DA7BC3" w:rsidRPr="003A43DF">
        <w:rPr>
          <w:sz w:val="22"/>
          <w:szCs w:val="22"/>
        </w:rPr>
        <w:t xml:space="preserve"> presso cimitero del Capoluogo ed eventuali servoscala) </w:t>
      </w:r>
      <w:r w:rsidRPr="003A43DF">
        <w:rPr>
          <w:sz w:val="22"/>
          <w:szCs w:val="22"/>
        </w:rPr>
        <w:t>sono ad esclusivo carico della ditta per tutta</w:t>
      </w:r>
      <w:r w:rsidRPr="003A43DF">
        <w:rPr>
          <w:spacing w:val="1"/>
          <w:sz w:val="22"/>
          <w:szCs w:val="22"/>
        </w:rPr>
        <w:t xml:space="preserve"> </w:t>
      </w:r>
      <w:r w:rsidRPr="003A43DF">
        <w:rPr>
          <w:sz w:val="22"/>
          <w:szCs w:val="22"/>
        </w:rPr>
        <w:t>la durata del contratto. L'impresa sarà responsabile della custodia e manutenzione sia delle macchine e attrezzature</w:t>
      </w:r>
      <w:r w:rsidRPr="003A43DF">
        <w:rPr>
          <w:spacing w:val="1"/>
          <w:sz w:val="22"/>
          <w:szCs w:val="22"/>
        </w:rPr>
        <w:t xml:space="preserve"> </w:t>
      </w:r>
      <w:r w:rsidRPr="003A43DF">
        <w:rPr>
          <w:sz w:val="22"/>
          <w:szCs w:val="22"/>
        </w:rPr>
        <w:t>tecniche sia dei prodotti utilizzati.</w:t>
      </w:r>
      <w:r w:rsidR="00DC39FA" w:rsidRPr="003A43DF">
        <w:rPr>
          <w:sz w:val="22"/>
          <w:szCs w:val="22"/>
        </w:rPr>
        <w:t xml:space="preserve"> </w:t>
      </w:r>
      <w:r w:rsidR="00DC39FA" w:rsidRPr="003A43DF">
        <w:rPr>
          <w:b/>
          <w:sz w:val="22"/>
          <w:szCs w:val="22"/>
        </w:rPr>
        <w:t xml:space="preserve">Gli </w:t>
      </w:r>
      <w:proofErr w:type="spellStart"/>
      <w:r w:rsidR="00DC39FA" w:rsidRPr="003A43DF">
        <w:rPr>
          <w:b/>
          <w:sz w:val="22"/>
          <w:szCs w:val="22"/>
        </w:rPr>
        <w:t>alzaferetri</w:t>
      </w:r>
      <w:proofErr w:type="spellEnd"/>
      <w:r w:rsidR="00DC39FA" w:rsidRPr="003A43DF">
        <w:rPr>
          <w:b/>
          <w:sz w:val="22"/>
          <w:szCs w:val="22"/>
        </w:rPr>
        <w:t xml:space="preserve"> sono messi a disposizione dal Gestore del </w:t>
      </w:r>
      <w:r w:rsidR="00DC39FA" w:rsidRPr="003A43DF">
        <w:rPr>
          <w:sz w:val="22"/>
          <w:szCs w:val="22"/>
        </w:rPr>
        <w:t>Servizio e sono a suo carico anche le riparazioni e le revisioni previste dalla normativa vigente. Le scale manuali per accedere alle file superiori dei colombari ed ossari sono fornite dal Comune e la manutenzione periodica spetta al Gestore del Servizio.</w:t>
      </w:r>
    </w:p>
    <w:p w:rsidR="0058084D" w:rsidRPr="003A43DF" w:rsidRDefault="00042A1B" w:rsidP="003A43DF">
      <w:pPr>
        <w:pStyle w:val="Corpotesto"/>
        <w:ind w:left="0" w:right="296"/>
        <w:rPr>
          <w:sz w:val="22"/>
          <w:szCs w:val="22"/>
        </w:rPr>
      </w:pPr>
      <w:r w:rsidRPr="003A43DF">
        <w:rPr>
          <w:sz w:val="22"/>
          <w:szCs w:val="22"/>
        </w:rPr>
        <w:t xml:space="preserve"> L’Amministrazione non sarà responsabile nel caso di eventuali danni o furti delle</w:t>
      </w:r>
      <w:r w:rsidRPr="003A43DF">
        <w:rPr>
          <w:spacing w:val="1"/>
          <w:sz w:val="22"/>
          <w:szCs w:val="22"/>
        </w:rPr>
        <w:t xml:space="preserve"> </w:t>
      </w:r>
      <w:r w:rsidRPr="003A43DF">
        <w:rPr>
          <w:sz w:val="22"/>
          <w:szCs w:val="22"/>
        </w:rPr>
        <w:t>attrezzature,</w:t>
      </w:r>
      <w:r w:rsidRPr="003A43DF">
        <w:rPr>
          <w:spacing w:val="2"/>
          <w:sz w:val="22"/>
          <w:szCs w:val="22"/>
        </w:rPr>
        <w:t xml:space="preserve"> </w:t>
      </w:r>
      <w:r w:rsidRPr="003A43DF">
        <w:rPr>
          <w:sz w:val="22"/>
          <w:szCs w:val="22"/>
        </w:rPr>
        <w:t>materiali</w:t>
      </w:r>
      <w:r w:rsidRPr="003A43DF">
        <w:rPr>
          <w:spacing w:val="2"/>
          <w:sz w:val="22"/>
          <w:szCs w:val="22"/>
        </w:rPr>
        <w:t xml:space="preserve"> </w:t>
      </w:r>
      <w:r w:rsidRPr="003A43DF">
        <w:rPr>
          <w:sz w:val="22"/>
          <w:szCs w:val="22"/>
        </w:rPr>
        <w:t>e prodotti.</w:t>
      </w:r>
    </w:p>
    <w:p w:rsidR="0058084D" w:rsidRPr="003A43DF" w:rsidRDefault="00042A1B">
      <w:pPr>
        <w:pStyle w:val="Corpotesto"/>
        <w:spacing w:before="4"/>
        <w:ind w:right="294"/>
        <w:rPr>
          <w:sz w:val="22"/>
          <w:szCs w:val="22"/>
        </w:rPr>
      </w:pPr>
      <w:r w:rsidRPr="003A43DF">
        <w:rPr>
          <w:sz w:val="22"/>
          <w:szCs w:val="22"/>
          <w:u w:val="single"/>
        </w:rPr>
        <w:t xml:space="preserve">Il trasporto al centro di smaltimento </w:t>
      </w:r>
      <w:r w:rsidRPr="00371DEF">
        <w:rPr>
          <w:sz w:val="22"/>
          <w:szCs w:val="22"/>
          <w:u w:val="single"/>
        </w:rPr>
        <w:t xml:space="preserve">dei </w:t>
      </w:r>
      <w:r w:rsidRPr="00936FD6">
        <w:rPr>
          <w:sz w:val="22"/>
          <w:szCs w:val="22"/>
          <w:u w:val="single"/>
        </w:rPr>
        <w:t>rifiuti cimiteriali dovrà avvenire con mezzi e modalità nel rispetto della</w:t>
      </w:r>
      <w:r w:rsidRPr="00936FD6">
        <w:rPr>
          <w:spacing w:val="1"/>
          <w:sz w:val="22"/>
          <w:szCs w:val="22"/>
        </w:rPr>
        <w:t xml:space="preserve"> </w:t>
      </w:r>
      <w:r w:rsidRPr="00936FD6">
        <w:rPr>
          <w:sz w:val="22"/>
          <w:szCs w:val="22"/>
          <w:u w:val="single"/>
        </w:rPr>
        <w:t>normativa</w:t>
      </w:r>
      <w:r w:rsidRPr="00936FD6">
        <w:rPr>
          <w:spacing w:val="-3"/>
          <w:sz w:val="22"/>
          <w:szCs w:val="22"/>
          <w:u w:val="single"/>
        </w:rPr>
        <w:t xml:space="preserve"> </w:t>
      </w:r>
      <w:r w:rsidRPr="00936FD6">
        <w:rPr>
          <w:sz w:val="22"/>
          <w:szCs w:val="22"/>
          <w:u w:val="single"/>
        </w:rPr>
        <w:t>in</w:t>
      </w:r>
      <w:r w:rsidRPr="00936FD6">
        <w:rPr>
          <w:spacing w:val="1"/>
          <w:sz w:val="22"/>
          <w:szCs w:val="22"/>
          <w:u w:val="single"/>
        </w:rPr>
        <w:t xml:space="preserve"> </w:t>
      </w:r>
      <w:r w:rsidRPr="00936FD6">
        <w:rPr>
          <w:sz w:val="22"/>
          <w:szCs w:val="22"/>
          <w:u w:val="single"/>
        </w:rPr>
        <w:t>materia,</w:t>
      </w:r>
      <w:r w:rsidRPr="00936FD6">
        <w:rPr>
          <w:spacing w:val="1"/>
          <w:sz w:val="22"/>
          <w:szCs w:val="22"/>
          <w:u w:val="single"/>
        </w:rPr>
        <w:t xml:space="preserve"> </w:t>
      </w:r>
      <w:r w:rsidRPr="00936FD6">
        <w:rPr>
          <w:sz w:val="22"/>
          <w:szCs w:val="22"/>
          <w:u w:val="single"/>
        </w:rPr>
        <w:t>e</w:t>
      </w:r>
      <w:r w:rsidRPr="00936FD6">
        <w:rPr>
          <w:spacing w:val="-1"/>
          <w:sz w:val="22"/>
          <w:szCs w:val="22"/>
          <w:u w:val="single"/>
        </w:rPr>
        <w:t xml:space="preserve"> </w:t>
      </w:r>
      <w:r w:rsidRPr="00936FD6">
        <w:rPr>
          <w:sz w:val="22"/>
          <w:szCs w:val="22"/>
          <w:u w:val="single"/>
        </w:rPr>
        <w:t>sarà ad</w:t>
      </w:r>
      <w:r w:rsidRPr="00936FD6">
        <w:rPr>
          <w:spacing w:val="1"/>
          <w:sz w:val="22"/>
          <w:szCs w:val="22"/>
          <w:u w:val="single"/>
        </w:rPr>
        <w:t xml:space="preserve"> </w:t>
      </w:r>
      <w:r w:rsidRPr="00936FD6">
        <w:rPr>
          <w:sz w:val="22"/>
          <w:szCs w:val="22"/>
          <w:u w:val="single"/>
        </w:rPr>
        <w:t>esclusivo carico</w:t>
      </w:r>
      <w:r w:rsidRPr="00936FD6">
        <w:rPr>
          <w:spacing w:val="1"/>
          <w:sz w:val="22"/>
          <w:szCs w:val="22"/>
          <w:u w:val="single"/>
        </w:rPr>
        <w:t xml:space="preserve"> </w:t>
      </w:r>
      <w:r w:rsidRPr="00936FD6">
        <w:rPr>
          <w:sz w:val="22"/>
          <w:szCs w:val="22"/>
          <w:u w:val="single"/>
        </w:rPr>
        <w:t>della</w:t>
      </w:r>
      <w:r w:rsidRPr="003A43DF">
        <w:rPr>
          <w:sz w:val="22"/>
          <w:szCs w:val="22"/>
          <w:u w:val="single"/>
        </w:rPr>
        <w:t xml:space="preserve"> ditta.</w:t>
      </w:r>
    </w:p>
    <w:p w:rsidR="0058084D" w:rsidRPr="003A43DF" w:rsidRDefault="00042A1B">
      <w:pPr>
        <w:pStyle w:val="Corpotesto"/>
        <w:spacing w:before="3"/>
        <w:ind w:right="299"/>
        <w:rPr>
          <w:sz w:val="22"/>
          <w:szCs w:val="22"/>
        </w:rPr>
      </w:pPr>
      <w:r w:rsidRPr="003A43DF">
        <w:rPr>
          <w:sz w:val="22"/>
          <w:szCs w:val="22"/>
        </w:rPr>
        <w:t>La scelta delle attrezzature e delle macchine da utilizzare deve essere fatta dall’aggiudicatario tenendo in debita</w:t>
      </w:r>
      <w:r w:rsidRPr="003A43DF">
        <w:rPr>
          <w:spacing w:val="1"/>
          <w:sz w:val="22"/>
          <w:szCs w:val="22"/>
        </w:rPr>
        <w:t xml:space="preserve"> </w:t>
      </w:r>
      <w:r w:rsidRPr="003A43DF">
        <w:rPr>
          <w:sz w:val="22"/>
          <w:szCs w:val="22"/>
        </w:rPr>
        <w:t>considerazione</w:t>
      </w:r>
      <w:r w:rsidRPr="003A43DF">
        <w:rPr>
          <w:spacing w:val="-1"/>
          <w:sz w:val="22"/>
          <w:szCs w:val="22"/>
        </w:rPr>
        <w:t xml:space="preserve"> </w:t>
      </w:r>
      <w:r w:rsidRPr="003A43DF">
        <w:rPr>
          <w:sz w:val="22"/>
          <w:szCs w:val="22"/>
        </w:rPr>
        <w:t>la</w:t>
      </w:r>
      <w:r w:rsidRPr="003A43DF">
        <w:rPr>
          <w:spacing w:val="-1"/>
          <w:sz w:val="22"/>
          <w:szCs w:val="22"/>
        </w:rPr>
        <w:t xml:space="preserve"> </w:t>
      </w:r>
      <w:r w:rsidRPr="003A43DF">
        <w:rPr>
          <w:sz w:val="22"/>
          <w:szCs w:val="22"/>
        </w:rPr>
        <w:t>compatibilità</w:t>
      </w:r>
      <w:r w:rsidRPr="003A43DF">
        <w:rPr>
          <w:spacing w:val="-2"/>
          <w:sz w:val="22"/>
          <w:szCs w:val="22"/>
        </w:rPr>
        <w:t xml:space="preserve"> </w:t>
      </w:r>
      <w:r w:rsidRPr="003A43DF">
        <w:rPr>
          <w:sz w:val="22"/>
          <w:szCs w:val="22"/>
        </w:rPr>
        <w:t>delle</w:t>
      </w:r>
      <w:r w:rsidRPr="003A43DF">
        <w:rPr>
          <w:spacing w:val="-1"/>
          <w:sz w:val="22"/>
          <w:szCs w:val="22"/>
        </w:rPr>
        <w:t xml:space="preserve"> </w:t>
      </w:r>
      <w:r w:rsidRPr="003A43DF">
        <w:rPr>
          <w:sz w:val="22"/>
          <w:szCs w:val="22"/>
        </w:rPr>
        <w:t>stesse</w:t>
      </w:r>
      <w:r w:rsidRPr="003A43DF">
        <w:rPr>
          <w:spacing w:val="-1"/>
          <w:sz w:val="22"/>
          <w:szCs w:val="22"/>
        </w:rPr>
        <w:t xml:space="preserve"> </w:t>
      </w:r>
      <w:r w:rsidRPr="003A43DF">
        <w:rPr>
          <w:sz w:val="22"/>
          <w:szCs w:val="22"/>
        </w:rPr>
        <w:t>in</w:t>
      </w:r>
      <w:r w:rsidRPr="003A43DF">
        <w:rPr>
          <w:spacing w:val="-1"/>
          <w:sz w:val="22"/>
          <w:szCs w:val="22"/>
        </w:rPr>
        <w:t xml:space="preserve"> </w:t>
      </w:r>
      <w:r w:rsidRPr="003A43DF">
        <w:rPr>
          <w:sz w:val="22"/>
          <w:szCs w:val="22"/>
        </w:rPr>
        <w:t>rapporto alla struttura</w:t>
      </w:r>
      <w:r w:rsidRPr="003A43DF">
        <w:rPr>
          <w:spacing w:val="-1"/>
          <w:sz w:val="22"/>
          <w:szCs w:val="22"/>
        </w:rPr>
        <w:t xml:space="preserve"> </w:t>
      </w:r>
      <w:r w:rsidRPr="003A43DF">
        <w:rPr>
          <w:sz w:val="22"/>
          <w:szCs w:val="22"/>
        </w:rPr>
        <w:t>dei</w:t>
      </w:r>
      <w:r w:rsidRPr="003A43DF">
        <w:rPr>
          <w:spacing w:val="-1"/>
          <w:sz w:val="22"/>
          <w:szCs w:val="22"/>
        </w:rPr>
        <w:t xml:space="preserve"> </w:t>
      </w:r>
      <w:r w:rsidRPr="003A43DF">
        <w:rPr>
          <w:sz w:val="22"/>
          <w:szCs w:val="22"/>
        </w:rPr>
        <w:t>Cimiteri.</w:t>
      </w:r>
    </w:p>
    <w:p w:rsidR="0058084D" w:rsidRPr="003A43DF" w:rsidRDefault="00042A1B">
      <w:pPr>
        <w:pStyle w:val="Corpotesto"/>
        <w:spacing w:before="1"/>
        <w:ind w:right="290" w:hanging="1"/>
        <w:rPr>
          <w:sz w:val="22"/>
          <w:szCs w:val="22"/>
        </w:rPr>
      </w:pPr>
      <w:r w:rsidRPr="003A43DF">
        <w:rPr>
          <w:sz w:val="22"/>
          <w:szCs w:val="22"/>
        </w:rPr>
        <w:t>In particolare le attrezzature devono essere sempre efficienti, dotate di tutti gli accessori necessari a proteggere e</w:t>
      </w:r>
      <w:r w:rsidRPr="003A43DF">
        <w:rPr>
          <w:spacing w:val="1"/>
          <w:sz w:val="22"/>
          <w:szCs w:val="22"/>
        </w:rPr>
        <w:t xml:space="preserve"> </w:t>
      </w:r>
      <w:r w:rsidRPr="003A43DF">
        <w:rPr>
          <w:sz w:val="22"/>
          <w:szCs w:val="22"/>
        </w:rPr>
        <w:t>salvaguardare</w:t>
      </w:r>
      <w:r w:rsidRPr="003A43DF">
        <w:rPr>
          <w:spacing w:val="1"/>
          <w:sz w:val="22"/>
          <w:szCs w:val="22"/>
        </w:rPr>
        <w:t xml:space="preserve"> </w:t>
      </w:r>
      <w:r w:rsidRPr="003A43DF">
        <w:rPr>
          <w:sz w:val="22"/>
          <w:szCs w:val="22"/>
        </w:rPr>
        <w:t>l’operatore</w:t>
      </w:r>
      <w:r w:rsidRPr="003A43DF">
        <w:rPr>
          <w:spacing w:val="1"/>
          <w:sz w:val="22"/>
          <w:szCs w:val="22"/>
        </w:rPr>
        <w:t xml:space="preserve"> </w:t>
      </w:r>
      <w:r w:rsidRPr="003A43DF">
        <w:rPr>
          <w:sz w:val="22"/>
          <w:szCs w:val="22"/>
        </w:rPr>
        <w:t>e</w:t>
      </w:r>
      <w:r w:rsidRPr="003A43DF">
        <w:rPr>
          <w:spacing w:val="1"/>
          <w:sz w:val="22"/>
          <w:szCs w:val="22"/>
        </w:rPr>
        <w:t xml:space="preserve"> </w:t>
      </w:r>
      <w:r w:rsidRPr="003A43DF">
        <w:rPr>
          <w:sz w:val="22"/>
          <w:szCs w:val="22"/>
        </w:rPr>
        <w:t>i</w:t>
      </w:r>
      <w:r w:rsidRPr="003A43DF">
        <w:rPr>
          <w:spacing w:val="1"/>
          <w:sz w:val="22"/>
          <w:szCs w:val="22"/>
        </w:rPr>
        <w:t xml:space="preserve"> </w:t>
      </w:r>
      <w:r w:rsidRPr="003A43DF">
        <w:rPr>
          <w:sz w:val="22"/>
          <w:szCs w:val="22"/>
        </w:rPr>
        <w:t>terzi da</w:t>
      </w:r>
      <w:r w:rsidRPr="003A43DF">
        <w:rPr>
          <w:spacing w:val="1"/>
          <w:sz w:val="22"/>
          <w:szCs w:val="22"/>
        </w:rPr>
        <w:t xml:space="preserve"> </w:t>
      </w:r>
      <w:r w:rsidRPr="003A43DF">
        <w:rPr>
          <w:sz w:val="22"/>
          <w:szCs w:val="22"/>
        </w:rPr>
        <w:t>eventuali</w:t>
      </w:r>
      <w:r w:rsidRPr="003A43DF">
        <w:rPr>
          <w:spacing w:val="1"/>
          <w:sz w:val="22"/>
          <w:szCs w:val="22"/>
        </w:rPr>
        <w:t xml:space="preserve"> </w:t>
      </w:r>
      <w:r w:rsidRPr="003A43DF">
        <w:rPr>
          <w:sz w:val="22"/>
          <w:szCs w:val="22"/>
        </w:rPr>
        <w:t>infortuni,</w:t>
      </w:r>
      <w:r w:rsidRPr="003A43DF">
        <w:rPr>
          <w:spacing w:val="1"/>
          <w:sz w:val="22"/>
          <w:szCs w:val="22"/>
        </w:rPr>
        <w:t xml:space="preserve"> </w:t>
      </w:r>
      <w:r w:rsidRPr="003A43DF">
        <w:rPr>
          <w:sz w:val="22"/>
          <w:szCs w:val="22"/>
        </w:rPr>
        <w:t>secondo</w:t>
      </w:r>
      <w:r w:rsidRPr="003A43DF">
        <w:rPr>
          <w:spacing w:val="1"/>
          <w:sz w:val="22"/>
          <w:szCs w:val="22"/>
        </w:rPr>
        <w:t xml:space="preserve"> </w:t>
      </w:r>
      <w:r w:rsidRPr="003A43DF">
        <w:rPr>
          <w:sz w:val="22"/>
          <w:szCs w:val="22"/>
        </w:rPr>
        <w:t>quanto</w:t>
      </w:r>
      <w:r w:rsidRPr="003A43DF">
        <w:rPr>
          <w:spacing w:val="1"/>
          <w:sz w:val="22"/>
          <w:szCs w:val="22"/>
        </w:rPr>
        <w:t xml:space="preserve"> </w:t>
      </w:r>
      <w:r w:rsidRPr="003A43DF">
        <w:rPr>
          <w:sz w:val="22"/>
          <w:szCs w:val="22"/>
        </w:rPr>
        <w:t>prescritto</w:t>
      </w:r>
      <w:r w:rsidRPr="003A43DF">
        <w:rPr>
          <w:spacing w:val="1"/>
          <w:sz w:val="22"/>
          <w:szCs w:val="22"/>
        </w:rPr>
        <w:t xml:space="preserve"> </w:t>
      </w:r>
      <w:r w:rsidRPr="003A43DF">
        <w:rPr>
          <w:sz w:val="22"/>
          <w:szCs w:val="22"/>
        </w:rPr>
        <w:t>dalle</w:t>
      </w:r>
      <w:r w:rsidRPr="003A43DF">
        <w:rPr>
          <w:spacing w:val="1"/>
          <w:sz w:val="22"/>
          <w:szCs w:val="22"/>
        </w:rPr>
        <w:t xml:space="preserve"> </w:t>
      </w:r>
      <w:r w:rsidRPr="003A43DF">
        <w:rPr>
          <w:sz w:val="22"/>
          <w:szCs w:val="22"/>
        </w:rPr>
        <w:t>normative</w:t>
      </w:r>
      <w:r w:rsidRPr="003A43DF">
        <w:rPr>
          <w:spacing w:val="1"/>
          <w:sz w:val="22"/>
          <w:szCs w:val="22"/>
        </w:rPr>
        <w:t xml:space="preserve"> </w:t>
      </w:r>
      <w:r w:rsidRPr="003A43DF">
        <w:rPr>
          <w:sz w:val="22"/>
          <w:szCs w:val="22"/>
        </w:rPr>
        <w:t>vigenti,</w:t>
      </w:r>
      <w:r w:rsidRPr="003A43DF">
        <w:rPr>
          <w:spacing w:val="1"/>
          <w:sz w:val="22"/>
          <w:szCs w:val="22"/>
        </w:rPr>
        <w:t xml:space="preserve"> </w:t>
      </w:r>
      <w:r w:rsidRPr="003A43DF">
        <w:rPr>
          <w:sz w:val="22"/>
          <w:szCs w:val="22"/>
        </w:rPr>
        <w:t>con</w:t>
      </w:r>
      <w:r w:rsidRPr="003A43DF">
        <w:rPr>
          <w:spacing w:val="1"/>
          <w:sz w:val="22"/>
          <w:szCs w:val="22"/>
        </w:rPr>
        <w:t xml:space="preserve"> </w:t>
      </w:r>
      <w:r w:rsidRPr="003A43DF">
        <w:rPr>
          <w:sz w:val="22"/>
          <w:szCs w:val="22"/>
        </w:rPr>
        <w:t>l’obbligo di</w:t>
      </w:r>
      <w:r w:rsidRPr="003A43DF">
        <w:rPr>
          <w:spacing w:val="2"/>
          <w:sz w:val="22"/>
          <w:szCs w:val="22"/>
        </w:rPr>
        <w:t xml:space="preserve"> </w:t>
      </w:r>
      <w:r w:rsidRPr="003A43DF">
        <w:rPr>
          <w:sz w:val="22"/>
          <w:szCs w:val="22"/>
        </w:rPr>
        <w:t>mantenerle</w:t>
      </w:r>
      <w:r w:rsidRPr="003A43DF">
        <w:rPr>
          <w:spacing w:val="2"/>
          <w:sz w:val="22"/>
          <w:szCs w:val="22"/>
        </w:rPr>
        <w:t xml:space="preserve"> </w:t>
      </w:r>
      <w:r w:rsidRPr="003A43DF">
        <w:rPr>
          <w:sz w:val="22"/>
          <w:szCs w:val="22"/>
        </w:rPr>
        <w:t>nel</w:t>
      </w:r>
      <w:r w:rsidRPr="003A43DF">
        <w:rPr>
          <w:spacing w:val="1"/>
          <w:sz w:val="22"/>
          <w:szCs w:val="22"/>
        </w:rPr>
        <w:t xml:space="preserve"> </w:t>
      </w:r>
      <w:r w:rsidRPr="003A43DF">
        <w:rPr>
          <w:sz w:val="22"/>
          <w:szCs w:val="22"/>
        </w:rPr>
        <w:t>tempo</w:t>
      </w:r>
      <w:r w:rsidRPr="003A43DF">
        <w:rPr>
          <w:spacing w:val="1"/>
          <w:sz w:val="22"/>
          <w:szCs w:val="22"/>
        </w:rPr>
        <w:t xml:space="preserve"> </w:t>
      </w:r>
      <w:r w:rsidRPr="003A43DF">
        <w:rPr>
          <w:sz w:val="22"/>
          <w:szCs w:val="22"/>
        </w:rPr>
        <w:t>in</w:t>
      </w:r>
      <w:r w:rsidRPr="003A43DF">
        <w:rPr>
          <w:spacing w:val="-1"/>
          <w:sz w:val="22"/>
          <w:szCs w:val="22"/>
        </w:rPr>
        <w:t xml:space="preserve"> </w:t>
      </w:r>
      <w:r w:rsidRPr="003A43DF">
        <w:rPr>
          <w:sz w:val="22"/>
          <w:szCs w:val="22"/>
        </w:rPr>
        <w:t>perfetto stato</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funzionalità.</w:t>
      </w:r>
    </w:p>
    <w:p w:rsidR="0058084D" w:rsidRPr="003A43DF" w:rsidRDefault="00042A1B">
      <w:pPr>
        <w:pStyle w:val="Corpotesto"/>
        <w:spacing w:before="4" w:line="242" w:lineRule="auto"/>
        <w:ind w:right="291"/>
        <w:rPr>
          <w:sz w:val="22"/>
          <w:szCs w:val="22"/>
        </w:rPr>
      </w:pPr>
      <w:r w:rsidRPr="003A43DF">
        <w:rPr>
          <w:sz w:val="22"/>
          <w:szCs w:val="22"/>
        </w:rPr>
        <w:t>L’utilizzo di tali macchinari mezzi meccanici quali elevatori forniti direttamente dalla ditta appaltatrice dovrà essere</w:t>
      </w:r>
      <w:r w:rsidRPr="003A43DF">
        <w:rPr>
          <w:spacing w:val="1"/>
          <w:sz w:val="22"/>
          <w:szCs w:val="22"/>
        </w:rPr>
        <w:t xml:space="preserve"> </w:t>
      </w:r>
      <w:r w:rsidRPr="003A43DF">
        <w:rPr>
          <w:sz w:val="22"/>
          <w:szCs w:val="22"/>
        </w:rPr>
        <w:t>comunicato preventivamente dalla ditta all’ufficio che dovrà autorizzarlo. I macchinari dovranno essere in regola con le</w:t>
      </w:r>
      <w:r w:rsidRPr="003A43DF">
        <w:rPr>
          <w:spacing w:val="-47"/>
          <w:sz w:val="22"/>
          <w:szCs w:val="22"/>
        </w:rPr>
        <w:t xml:space="preserve"> </w:t>
      </w:r>
      <w:r w:rsidRPr="003A43DF">
        <w:rPr>
          <w:sz w:val="22"/>
          <w:szCs w:val="22"/>
        </w:rPr>
        <w:t>vigenti norme in materia e marchiati CE. L’utilizzo di macchinari non in piena efficienza comporterà l’immediato</w:t>
      </w:r>
      <w:r w:rsidRPr="003A43DF">
        <w:rPr>
          <w:spacing w:val="1"/>
          <w:sz w:val="22"/>
          <w:szCs w:val="22"/>
        </w:rPr>
        <w:t xml:space="preserve"> </w:t>
      </w:r>
      <w:r w:rsidRPr="003A43DF">
        <w:rPr>
          <w:sz w:val="22"/>
          <w:szCs w:val="22"/>
        </w:rPr>
        <w:t>allontanamento degli stessi a cura e spese della ditta appaltatrice e l’applicazione delle penali di cui agli articoli</w:t>
      </w:r>
      <w:r w:rsidRPr="003A43DF">
        <w:rPr>
          <w:spacing w:val="1"/>
          <w:sz w:val="22"/>
          <w:szCs w:val="22"/>
        </w:rPr>
        <w:t xml:space="preserve"> </w:t>
      </w:r>
      <w:r w:rsidRPr="003A43DF">
        <w:rPr>
          <w:sz w:val="22"/>
          <w:szCs w:val="22"/>
        </w:rPr>
        <w:t>precedenti. I macchinari potranno essere tenuti in deposito all’interno della struttura cimiteriale in luoghi che non</w:t>
      </w:r>
      <w:r w:rsidRPr="003A43DF">
        <w:rPr>
          <w:spacing w:val="1"/>
          <w:sz w:val="22"/>
          <w:szCs w:val="22"/>
        </w:rPr>
        <w:t xml:space="preserve"> </w:t>
      </w:r>
      <w:r w:rsidRPr="003A43DF">
        <w:rPr>
          <w:sz w:val="22"/>
          <w:szCs w:val="22"/>
        </w:rPr>
        <w:t>causino problemi ed</w:t>
      </w:r>
      <w:r w:rsidRPr="003A43DF">
        <w:rPr>
          <w:spacing w:val="1"/>
          <w:sz w:val="22"/>
          <w:szCs w:val="22"/>
        </w:rPr>
        <w:t xml:space="preserve"> </w:t>
      </w:r>
      <w:r w:rsidRPr="003A43DF">
        <w:rPr>
          <w:sz w:val="22"/>
          <w:szCs w:val="22"/>
        </w:rPr>
        <w:t>ingombri</w:t>
      </w:r>
      <w:r w:rsidRPr="003A43DF">
        <w:rPr>
          <w:spacing w:val="5"/>
          <w:sz w:val="22"/>
          <w:szCs w:val="22"/>
        </w:rPr>
        <w:t xml:space="preserve"> </w:t>
      </w:r>
      <w:r w:rsidRPr="003A43DF">
        <w:rPr>
          <w:sz w:val="22"/>
          <w:szCs w:val="22"/>
        </w:rPr>
        <w:t>per i visitatori.</w:t>
      </w:r>
    </w:p>
    <w:p w:rsidR="0058084D" w:rsidRPr="003A43DF" w:rsidRDefault="00042A1B">
      <w:pPr>
        <w:pStyle w:val="Corpotesto"/>
        <w:spacing w:before="5"/>
        <w:ind w:right="317" w:hanging="1"/>
        <w:jc w:val="left"/>
        <w:rPr>
          <w:sz w:val="22"/>
          <w:szCs w:val="22"/>
        </w:rPr>
      </w:pPr>
      <w:r w:rsidRPr="003A43DF">
        <w:rPr>
          <w:sz w:val="22"/>
          <w:szCs w:val="22"/>
          <w:u w:val="single"/>
        </w:rPr>
        <w:t xml:space="preserve">Sono a carico della ditta tutte le spese per la messa a norma delle attrezzature, per i collaudi e le revisioni </w:t>
      </w:r>
      <w:r w:rsidRPr="003A43DF">
        <w:rPr>
          <w:sz w:val="22"/>
          <w:szCs w:val="22"/>
          <w:u w:val="single"/>
        </w:rPr>
        <w:lastRenderedPageBreak/>
        <w:t>periodiche e i</w:t>
      </w:r>
      <w:r w:rsidRPr="003A43DF">
        <w:rPr>
          <w:spacing w:val="-47"/>
          <w:sz w:val="22"/>
          <w:szCs w:val="22"/>
        </w:rPr>
        <w:t xml:space="preserve"> </w:t>
      </w:r>
      <w:r w:rsidRPr="003A43DF">
        <w:rPr>
          <w:sz w:val="22"/>
          <w:szCs w:val="22"/>
          <w:u w:val="single"/>
        </w:rPr>
        <w:t>danni</w:t>
      </w:r>
      <w:r w:rsidRPr="003A43DF">
        <w:rPr>
          <w:spacing w:val="-1"/>
          <w:sz w:val="22"/>
          <w:szCs w:val="22"/>
          <w:u w:val="single"/>
        </w:rPr>
        <w:t xml:space="preserve"> </w:t>
      </w:r>
      <w:r w:rsidRPr="003A43DF">
        <w:rPr>
          <w:sz w:val="22"/>
          <w:szCs w:val="22"/>
          <w:u w:val="single"/>
        </w:rPr>
        <w:t>a terzi</w:t>
      </w:r>
      <w:r w:rsidRPr="003A43DF">
        <w:rPr>
          <w:spacing w:val="-1"/>
          <w:sz w:val="22"/>
          <w:szCs w:val="22"/>
          <w:u w:val="single"/>
        </w:rPr>
        <w:t xml:space="preserve"> </w:t>
      </w:r>
      <w:r w:rsidRPr="003A43DF">
        <w:rPr>
          <w:sz w:val="22"/>
          <w:szCs w:val="22"/>
          <w:u w:val="single"/>
        </w:rPr>
        <w:t>a dipendenti</w:t>
      </w:r>
      <w:r w:rsidRPr="003A43DF">
        <w:rPr>
          <w:spacing w:val="1"/>
          <w:sz w:val="22"/>
          <w:szCs w:val="22"/>
          <w:u w:val="single"/>
        </w:rPr>
        <w:t xml:space="preserve"> </w:t>
      </w:r>
      <w:r w:rsidRPr="003A43DF">
        <w:rPr>
          <w:sz w:val="22"/>
          <w:szCs w:val="22"/>
          <w:u w:val="single"/>
        </w:rPr>
        <w:t>e</w:t>
      </w:r>
      <w:r w:rsidRPr="003A43DF">
        <w:rPr>
          <w:spacing w:val="-2"/>
          <w:sz w:val="22"/>
          <w:szCs w:val="22"/>
          <w:u w:val="single"/>
        </w:rPr>
        <w:t xml:space="preserve"> </w:t>
      </w:r>
      <w:r w:rsidRPr="003A43DF">
        <w:rPr>
          <w:sz w:val="22"/>
          <w:szCs w:val="22"/>
          <w:u w:val="single"/>
        </w:rPr>
        <w:t>a</w:t>
      </w:r>
      <w:r w:rsidRPr="003A43DF">
        <w:rPr>
          <w:spacing w:val="-1"/>
          <w:sz w:val="22"/>
          <w:szCs w:val="22"/>
          <w:u w:val="single"/>
        </w:rPr>
        <w:t xml:space="preserve"> </w:t>
      </w:r>
      <w:r w:rsidRPr="003A43DF">
        <w:rPr>
          <w:sz w:val="22"/>
          <w:szCs w:val="22"/>
          <w:u w:val="single"/>
        </w:rPr>
        <w:t>cose causate</w:t>
      </w:r>
      <w:r w:rsidRPr="003A43DF">
        <w:rPr>
          <w:spacing w:val="-1"/>
          <w:sz w:val="22"/>
          <w:szCs w:val="22"/>
          <w:u w:val="single"/>
        </w:rPr>
        <w:t xml:space="preserve"> </w:t>
      </w:r>
      <w:r w:rsidRPr="003A43DF">
        <w:rPr>
          <w:sz w:val="22"/>
          <w:szCs w:val="22"/>
          <w:u w:val="single"/>
        </w:rPr>
        <w:t>dalla</w:t>
      </w:r>
      <w:r w:rsidRPr="003A43DF">
        <w:rPr>
          <w:spacing w:val="3"/>
          <w:sz w:val="22"/>
          <w:szCs w:val="22"/>
          <w:u w:val="single"/>
        </w:rPr>
        <w:t xml:space="preserve"> </w:t>
      </w:r>
      <w:r w:rsidRPr="003A43DF">
        <w:rPr>
          <w:sz w:val="22"/>
          <w:szCs w:val="22"/>
          <w:u w:val="single"/>
        </w:rPr>
        <w:t>mancata</w:t>
      </w:r>
      <w:r w:rsidRPr="003A43DF">
        <w:rPr>
          <w:spacing w:val="2"/>
          <w:sz w:val="22"/>
          <w:szCs w:val="22"/>
          <w:u w:val="single"/>
        </w:rPr>
        <w:t xml:space="preserve"> </w:t>
      </w:r>
      <w:r w:rsidRPr="003A43DF">
        <w:rPr>
          <w:sz w:val="22"/>
          <w:szCs w:val="22"/>
          <w:u w:val="single"/>
        </w:rPr>
        <w:t>messa a</w:t>
      </w:r>
      <w:r w:rsidRPr="003A43DF">
        <w:rPr>
          <w:spacing w:val="-1"/>
          <w:sz w:val="22"/>
          <w:szCs w:val="22"/>
          <w:u w:val="single"/>
        </w:rPr>
        <w:t xml:space="preserve"> </w:t>
      </w:r>
      <w:r w:rsidRPr="003A43DF">
        <w:rPr>
          <w:sz w:val="22"/>
          <w:szCs w:val="22"/>
          <w:u w:val="single"/>
        </w:rPr>
        <w:t>norma.</w:t>
      </w:r>
    </w:p>
    <w:p w:rsidR="0058084D" w:rsidRPr="003A43DF" w:rsidRDefault="00042A1B">
      <w:pPr>
        <w:pStyle w:val="Titolo1"/>
        <w:spacing w:before="5"/>
        <w:ind w:right="317"/>
        <w:jc w:val="left"/>
        <w:rPr>
          <w:sz w:val="22"/>
          <w:szCs w:val="22"/>
        </w:rPr>
      </w:pPr>
      <w:r w:rsidRPr="003A43DF">
        <w:rPr>
          <w:sz w:val="22"/>
          <w:szCs w:val="22"/>
        </w:rPr>
        <w:t>Tutto il materiale di consumo (sabbia, cemento, mattoni, intonaco, vernici, ecc..) necessario per lo svolgimento di</w:t>
      </w:r>
      <w:r w:rsidRPr="003A43DF">
        <w:rPr>
          <w:spacing w:val="-47"/>
          <w:sz w:val="22"/>
          <w:szCs w:val="22"/>
        </w:rPr>
        <w:t xml:space="preserve"> </w:t>
      </w:r>
      <w:r w:rsidRPr="003A43DF">
        <w:rPr>
          <w:sz w:val="22"/>
          <w:szCs w:val="22"/>
        </w:rPr>
        <w:t>tutte</w:t>
      </w:r>
      <w:r w:rsidRPr="003A43DF">
        <w:rPr>
          <w:spacing w:val="-1"/>
          <w:sz w:val="22"/>
          <w:szCs w:val="22"/>
        </w:rPr>
        <w:t xml:space="preserve"> </w:t>
      </w:r>
      <w:r w:rsidRPr="003A43DF">
        <w:rPr>
          <w:sz w:val="22"/>
          <w:szCs w:val="22"/>
        </w:rPr>
        <w:t>le</w:t>
      </w:r>
      <w:r w:rsidRPr="003A43DF">
        <w:rPr>
          <w:spacing w:val="-1"/>
          <w:sz w:val="22"/>
          <w:szCs w:val="22"/>
        </w:rPr>
        <w:t xml:space="preserve"> </w:t>
      </w:r>
      <w:r w:rsidRPr="003A43DF">
        <w:rPr>
          <w:sz w:val="22"/>
          <w:szCs w:val="22"/>
        </w:rPr>
        <w:t>operazioni previste</w:t>
      </w:r>
      <w:r w:rsidRPr="003A43DF">
        <w:rPr>
          <w:spacing w:val="-1"/>
          <w:sz w:val="22"/>
          <w:szCs w:val="22"/>
        </w:rPr>
        <w:t xml:space="preserve"> </w:t>
      </w:r>
      <w:r w:rsidRPr="003A43DF">
        <w:rPr>
          <w:sz w:val="22"/>
          <w:szCs w:val="22"/>
        </w:rPr>
        <w:t>nel capitolato è a</w:t>
      </w:r>
      <w:r w:rsidRPr="003A43DF">
        <w:rPr>
          <w:spacing w:val="-2"/>
          <w:sz w:val="22"/>
          <w:szCs w:val="22"/>
        </w:rPr>
        <w:t xml:space="preserve"> </w:t>
      </w:r>
      <w:r w:rsidRPr="003A43DF">
        <w:rPr>
          <w:sz w:val="22"/>
          <w:szCs w:val="22"/>
        </w:rPr>
        <w:t>carico</w:t>
      </w:r>
      <w:r w:rsidRPr="003A43DF">
        <w:rPr>
          <w:spacing w:val="1"/>
          <w:sz w:val="22"/>
          <w:szCs w:val="22"/>
        </w:rPr>
        <w:t xml:space="preserve"> </w:t>
      </w:r>
      <w:r w:rsidRPr="003A43DF">
        <w:rPr>
          <w:sz w:val="22"/>
          <w:szCs w:val="22"/>
        </w:rPr>
        <w:t>della</w:t>
      </w:r>
      <w:r w:rsidRPr="003A43DF">
        <w:rPr>
          <w:spacing w:val="-2"/>
          <w:sz w:val="22"/>
          <w:szCs w:val="22"/>
        </w:rPr>
        <w:t xml:space="preserve"> </w:t>
      </w:r>
      <w:r w:rsidRPr="003A43DF">
        <w:rPr>
          <w:sz w:val="22"/>
          <w:szCs w:val="22"/>
        </w:rPr>
        <w:t>ditta</w:t>
      </w:r>
      <w:r w:rsidRPr="003A43DF">
        <w:rPr>
          <w:spacing w:val="1"/>
          <w:sz w:val="22"/>
          <w:szCs w:val="22"/>
        </w:rPr>
        <w:t xml:space="preserve"> </w:t>
      </w:r>
      <w:r w:rsidRPr="003A43DF">
        <w:rPr>
          <w:sz w:val="22"/>
          <w:szCs w:val="22"/>
        </w:rPr>
        <w:t>appaltatrice.</w:t>
      </w:r>
    </w:p>
    <w:p w:rsidR="0058084D" w:rsidRPr="003A43DF" w:rsidRDefault="00042A1B">
      <w:pPr>
        <w:spacing w:before="3"/>
        <w:ind w:left="275" w:right="288"/>
        <w:jc w:val="both"/>
        <w:rPr>
          <w:b/>
        </w:rPr>
      </w:pPr>
      <w:r w:rsidRPr="003A43DF">
        <w:rPr>
          <w:b/>
        </w:rPr>
        <w:t>Tutto il materiale per la sicurezza e l’informazione come dettato dalle norme vigenti</w:t>
      </w:r>
      <w:r w:rsidRPr="003A43DF">
        <w:rPr>
          <w:b/>
          <w:spacing w:val="1"/>
        </w:rPr>
        <w:t xml:space="preserve"> </w:t>
      </w:r>
      <w:r w:rsidRPr="003A43DF">
        <w:t xml:space="preserve">(dispositivi di protezione individuale e collettiva, cartelli d’informazione, prescrizione, divieto) </w:t>
      </w:r>
      <w:r w:rsidRPr="003A43DF">
        <w:rPr>
          <w:b/>
        </w:rPr>
        <w:t>è a carico della ditta</w:t>
      </w:r>
      <w:r w:rsidRPr="003A43DF">
        <w:rPr>
          <w:b/>
          <w:spacing w:val="1"/>
        </w:rPr>
        <w:t xml:space="preserve"> </w:t>
      </w:r>
      <w:r w:rsidRPr="003A43DF">
        <w:rPr>
          <w:b/>
        </w:rPr>
        <w:t>appaltatrice.</w:t>
      </w:r>
    </w:p>
    <w:p w:rsidR="0058084D" w:rsidRPr="003A43DF" w:rsidRDefault="00042A1B">
      <w:pPr>
        <w:pStyle w:val="Corpotesto"/>
        <w:ind w:right="302" w:hanging="1"/>
        <w:rPr>
          <w:sz w:val="22"/>
          <w:szCs w:val="22"/>
        </w:rPr>
      </w:pPr>
      <w:r w:rsidRPr="003A43DF">
        <w:rPr>
          <w:sz w:val="22"/>
          <w:szCs w:val="22"/>
        </w:rPr>
        <w:t>La ditta appaltatrice non potrà depositare all’interno dei cimiteri attrezzature e materiali non strettamente necessari per</w:t>
      </w:r>
      <w:r w:rsidRPr="003A43DF">
        <w:rPr>
          <w:spacing w:val="1"/>
          <w:sz w:val="22"/>
          <w:szCs w:val="22"/>
        </w:rPr>
        <w:t xml:space="preserve"> </w:t>
      </w:r>
      <w:r w:rsidRPr="003A43DF">
        <w:rPr>
          <w:sz w:val="22"/>
          <w:szCs w:val="22"/>
        </w:rPr>
        <w:t>svolgere i servizi in appalto e non potrà esercitare prestazioni non connesse con l’appalto in questione all’interno delle</w:t>
      </w:r>
      <w:r w:rsidRPr="003A43DF">
        <w:rPr>
          <w:spacing w:val="1"/>
          <w:sz w:val="22"/>
          <w:szCs w:val="22"/>
        </w:rPr>
        <w:t xml:space="preserve"> </w:t>
      </w:r>
      <w:r w:rsidRPr="003A43DF">
        <w:rPr>
          <w:sz w:val="22"/>
          <w:szCs w:val="22"/>
        </w:rPr>
        <w:t>mura</w:t>
      </w:r>
      <w:r w:rsidRPr="003A43DF">
        <w:rPr>
          <w:spacing w:val="-3"/>
          <w:sz w:val="22"/>
          <w:szCs w:val="22"/>
        </w:rPr>
        <w:t xml:space="preserve"> </w:t>
      </w:r>
      <w:r w:rsidRPr="003A43DF">
        <w:rPr>
          <w:sz w:val="22"/>
          <w:szCs w:val="22"/>
        </w:rPr>
        <w:t>cimiteriali.</w:t>
      </w:r>
    </w:p>
    <w:p w:rsidR="00E53AEB" w:rsidRPr="003A43DF" w:rsidRDefault="00E53AEB">
      <w:pPr>
        <w:pStyle w:val="Corpotesto"/>
        <w:ind w:right="302" w:hanging="1"/>
        <w:rPr>
          <w:sz w:val="22"/>
          <w:szCs w:val="22"/>
        </w:rPr>
      </w:pPr>
    </w:p>
    <w:p w:rsidR="0058084D" w:rsidRPr="003A43DF" w:rsidRDefault="00042A1B">
      <w:pPr>
        <w:pStyle w:val="Titolo1"/>
        <w:spacing w:before="5"/>
        <w:ind w:left="492" w:right="510"/>
        <w:rPr>
          <w:sz w:val="22"/>
          <w:szCs w:val="22"/>
        </w:rPr>
      </w:pPr>
      <w:r w:rsidRPr="003A43DF">
        <w:rPr>
          <w:sz w:val="22"/>
          <w:szCs w:val="22"/>
        </w:rPr>
        <w:t>ARTICOLO</w:t>
      </w:r>
      <w:r w:rsidRPr="003A43DF">
        <w:rPr>
          <w:spacing w:val="-7"/>
          <w:sz w:val="22"/>
          <w:szCs w:val="22"/>
        </w:rPr>
        <w:t xml:space="preserve"> </w:t>
      </w:r>
      <w:r w:rsidR="00B63F6C">
        <w:rPr>
          <w:sz w:val="22"/>
          <w:szCs w:val="22"/>
        </w:rPr>
        <w:t>24</w:t>
      </w:r>
      <w:r w:rsidRPr="003A43DF">
        <w:rPr>
          <w:spacing w:val="-7"/>
          <w:sz w:val="22"/>
          <w:szCs w:val="22"/>
        </w:rPr>
        <w:t xml:space="preserve"> </w:t>
      </w:r>
      <w:r w:rsidRPr="003A43DF">
        <w:rPr>
          <w:sz w:val="22"/>
          <w:szCs w:val="22"/>
        </w:rPr>
        <w:t>-</w:t>
      </w:r>
      <w:r w:rsidRPr="003A43DF">
        <w:rPr>
          <w:spacing w:val="-4"/>
          <w:sz w:val="22"/>
          <w:szCs w:val="22"/>
        </w:rPr>
        <w:t xml:space="preserve"> </w:t>
      </w:r>
      <w:r w:rsidRPr="003A43DF">
        <w:rPr>
          <w:sz w:val="22"/>
          <w:szCs w:val="22"/>
        </w:rPr>
        <w:t>RIFIUTI</w:t>
      </w:r>
      <w:r w:rsidRPr="003A43DF">
        <w:rPr>
          <w:spacing w:val="-4"/>
          <w:sz w:val="22"/>
          <w:szCs w:val="22"/>
        </w:rPr>
        <w:t xml:space="preserve"> </w:t>
      </w:r>
      <w:r w:rsidRPr="003A43DF">
        <w:rPr>
          <w:sz w:val="22"/>
          <w:szCs w:val="22"/>
        </w:rPr>
        <w:t>E</w:t>
      </w:r>
      <w:r w:rsidRPr="003A43DF">
        <w:rPr>
          <w:spacing w:val="-6"/>
          <w:sz w:val="22"/>
          <w:szCs w:val="22"/>
        </w:rPr>
        <w:t xml:space="preserve"> </w:t>
      </w:r>
      <w:r w:rsidRPr="003A43DF">
        <w:rPr>
          <w:sz w:val="22"/>
          <w:szCs w:val="22"/>
        </w:rPr>
        <w:t>RIFIUTI</w:t>
      </w:r>
      <w:r w:rsidRPr="003A43DF">
        <w:rPr>
          <w:spacing w:val="-6"/>
          <w:sz w:val="22"/>
          <w:szCs w:val="22"/>
        </w:rPr>
        <w:t xml:space="preserve"> </w:t>
      </w:r>
      <w:r w:rsidRPr="003A43DF">
        <w:rPr>
          <w:sz w:val="22"/>
          <w:szCs w:val="22"/>
        </w:rPr>
        <w:t>SPECIALI</w:t>
      </w:r>
    </w:p>
    <w:p w:rsidR="0058084D" w:rsidRPr="003A43DF" w:rsidRDefault="0058084D">
      <w:pPr>
        <w:pStyle w:val="Corpotesto"/>
        <w:spacing w:before="8"/>
        <w:ind w:left="0"/>
        <w:jc w:val="left"/>
        <w:rPr>
          <w:b/>
          <w:sz w:val="22"/>
          <w:szCs w:val="22"/>
        </w:rPr>
      </w:pPr>
    </w:p>
    <w:p w:rsidR="0058084D" w:rsidRPr="003A43DF" w:rsidRDefault="00042A1B">
      <w:pPr>
        <w:pStyle w:val="Corpotesto"/>
        <w:ind w:right="284"/>
        <w:rPr>
          <w:sz w:val="22"/>
          <w:szCs w:val="22"/>
        </w:rPr>
      </w:pPr>
      <w:r w:rsidRPr="00371DEF">
        <w:rPr>
          <w:sz w:val="22"/>
          <w:szCs w:val="22"/>
        </w:rPr>
        <w:t xml:space="preserve">Spetta </w:t>
      </w:r>
      <w:r w:rsidR="00615012" w:rsidRPr="00936FD6">
        <w:rPr>
          <w:sz w:val="22"/>
          <w:szCs w:val="22"/>
        </w:rPr>
        <w:t>all’appaltatore</w:t>
      </w:r>
      <w:r w:rsidRPr="00936FD6">
        <w:rPr>
          <w:sz w:val="22"/>
          <w:szCs w:val="22"/>
        </w:rPr>
        <w:t xml:space="preserve"> l’onere dell’individuazione, separazione e raccolta differenziata dei </w:t>
      </w:r>
      <w:r w:rsidRPr="00936FD6">
        <w:rPr>
          <w:b/>
          <w:sz w:val="22"/>
          <w:szCs w:val="22"/>
        </w:rPr>
        <w:t>rifiuti cimiteriali</w:t>
      </w:r>
      <w:r w:rsidRPr="00936FD6">
        <w:rPr>
          <w:b/>
          <w:spacing w:val="1"/>
          <w:sz w:val="22"/>
          <w:szCs w:val="22"/>
        </w:rPr>
        <w:t xml:space="preserve"> </w:t>
      </w:r>
      <w:r w:rsidRPr="00936FD6">
        <w:rPr>
          <w:b/>
          <w:sz w:val="22"/>
          <w:szCs w:val="22"/>
        </w:rPr>
        <w:t>speciali</w:t>
      </w:r>
      <w:r w:rsidRPr="00936FD6">
        <w:rPr>
          <w:b/>
          <w:spacing w:val="-1"/>
          <w:sz w:val="22"/>
          <w:szCs w:val="22"/>
        </w:rPr>
        <w:t xml:space="preserve"> </w:t>
      </w:r>
      <w:r w:rsidRPr="00936FD6">
        <w:rPr>
          <w:sz w:val="22"/>
          <w:szCs w:val="22"/>
        </w:rPr>
        <w:t>(resti</w:t>
      </w:r>
      <w:r w:rsidRPr="00936FD6">
        <w:rPr>
          <w:spacing w:val="2"/>
          <w:sz w:val="22"/>
          <w:szCs w:val="22"/>
        </w:rPr>
        <w:t xml:space="preserve"> </w:t>
      </w:r>
      <w:r w:rsidRPr="00936FD6">
        <w:rPr>
          <w:sz w:val="22"/>
          <w:szCs w:val="22"/>
        </w:rPr>
        <w:t>di casse,</w:t>
      </w:r>
      <w:r w:rsidRPr="00936FD6">
        <w:rPr>
          <w:spacing w:val="1"/>
          <w:sz w:val="22"/>
          <w:szCs w:val="22"/>
        </w:rPr>
        <w:t xml:space="preserve"> </w:t>
      </w:r>
      <w:r w:rsidRPr="00936FD6">
        <w:rPr>
          <w:sz w:val="22"/>
          <w:szCs w:val="22"/>
        </w:rPr>
        <w:t>vestiti</w:t>
      </w:r>
      <w:r w:rsidRPr="00936FD6">
        <w:rPr>
          <w:spacing w:val="1"/>
          <w:sz w:val="22"/>
          <w:szCs w:val="22"/>
        </w:rPr>
        <w:t xml:space="preserve"> </w:t>
      </w:r>
      <w:r w:rsidRPr="00936FD6">
        <w:rPr>
          <w:sz w:val="22"/>
          <w:szCs w:val="22"/>
        </w:rPr>
        <w:t xml:space="preserve">di defunti </w:t>
      </w:r>
      <w:proofErr w:type="spellStart"/>
      <w:r w:rsidRPr="00936FD6">
        <w:rPr>
          <w:sz w:val="22"/>
          <w:szCs w:val="22"/>
        </w:rPr>
        <w:t>etc</w:t>
      </w:r>
      <w:proofErr w:type="spellEnd"/>
      <w:r w:rsidRPr="00936FD6">
        <w:rPr>
          <w:sz w:val="22"/>
          <w:szCs w:val="22"/>
        </w:rPr>
        <w:t>,).</w:t>
      </w:r>
    </w:p>
    <w:p w:rsidR="0058084D" w:rsidRPr="003A43DF" w:rsidRDefault="00042A1B">
      <w:pPr>
        <w:pStyle w:val="Corpotesto"/>
        <w:spacing w:before="3"/>
        <w:ind w:right="289"/>
        <w:rPr>
          <w:sz w:val="22"/>
          <w:szCs w:val="22"/>
        </w:rPr>
      </w:pPr>
      <w:r w:rsidRPr="003A43DF">
        <w:rPr>
          <w:sz w:val="22"/>
          <w:szCs w:val="22"/>
        </w:rPr>
        <w:t>Detto materiale dovrà essere raccolto da personale specializzato, con tutte le precauzioni necessarie ed indicate dalle</w:t>
      </w:r>
      <w:r w:rsidRPr="003A43DF">
        <w:rPr>
          <w:spacing w:val="1"/>
          <w:sz w:val="22"/>
          <w:szCs w:val="22"/>
        </w:rPr>
        <w:t xml:space="preserve"> </w:t>
      </w:r>
      <w:r w:rsidRPr="003A43DF">
        <w:rPr>
          <w:sz w:val="22"/>
          <w:szCs w:val="22"/>
        </w:rPr>
        <w:t>vigenti normative in fatto di sicurezza sul luogo di lavoro, dovranno essere inseriti in appositi sacconi per rifiuti</w:t>
      </w:r>
      <w:r w:rsidRPr="003A43DF">
        <w:rPr>
          <w:spacing w:val="1"/>
          <w:sz w:val="22"/>
          <w:szCs w:val="22"/>
        </w:rPr>
        <w:t xml:space="preserve"> </w:t>
      </w:r>
      <w:r w:rsidRPr="003A43DF">
        <w:rPr>
          <w:sz w:val="22"/>
          <w:szCs w:val="22"/>
        </w:rPr>
        <w:t>cimiteriali. L'appaltatore provvederà al relativo smaltimento. In caso di inadempienza la Stazione appaltante o chiunque</w:t>
      </w:r>
      <w:r w:rsidRPr="003A43DF">
        <w:rPr>
          <w:spacing w:val="-47"/>
          <w:sz w:val="22"/>
          <w:szCs w:val="22"/>
        </w:rPr>
        <w:t xml:space="preserve"> </w:t>
      </w:r>
      <w:r w:rsidRPr="003A43DF">
        <w:rPr>
          <w:sz w:val="22"/>
          <w:szCs w:val="22"/>
        </w:rPr>
        <w:t>sarà</w:t>
      </w:r>
      <w:r w:rsidRPr="003A43DF">
        <w:rPr>
          <w:spacing w:val="-1"/>
          <w:sz w:val="22"/>
          <w:szCs w:val="22"/>
        </w:rPr>
        <w:t xml:space="preserve"> </w:t>
      </w:r>
      <w:r w:rsidRPr="003A43DF">
        <w:rPr>
          <w:sz w:val="22"/>
          <w:szCs w:val="22"/>
        </w:rPr>
        <w:t>autorizzato a denunciare</w:t>
      </w:r>
      <w:r w:rsidRPr="003A43DF">
        <w:rPr>
          <w:spacing w:val="-1"/>
          <w:sz w:val="22"/>
          <w:szCs w:val="22"/>
        </w:rPr>
        <w:t xml:space="preserve"> </w:t>
      </w:r>
      <w:r w:rsidRPr="003A43DF">
        <w:rPr>
          <w:sz w:val="22"/>
          <w:szCs w:val="22"/>
        </w:rPr>
        <w:t>la ditta</w:t>
      </w:r>
      <w:r w:rsidRPr="003A43DF">
        <w:rPr>
          <w:spacing w:val="-1"/>
          <w:sz w:val="22"/>
          <w:szCs w:val="22"/>
        </w:rPr>
        <w:t xml:space="preserve"> </w:t>
      </w:r>
      <w:r w:rsidRPr="003A43DF">
        <w:rPr>
          <w:sz w:val="22"/>
          <w:szCs w:val="22"/>
        </w:rPr>
        <w:t>Appaltatrice alle</w:t>
      </w:r>
      <w:r w:rsidRPr="003A43DF">
        <w:rPr>
          <w:spacing w:val="-1"/>
          <w:sz w:val="22"/>
          <w:szCs w:val="22"/>
        </w:rPr>
        <w:t xml:space="preserve"> </w:t>
      </w:r>
      <w:r w:rsidRPr="003A43DF">
        <w:rPr>
          <w:sz w:val="22"/>
          <w:szCs w:val="22"/>
        </w:rPr>
        <w:t>autorità competenti.</w:t>
      </w:r>
    </w:p>
    <w:p w:rsidR="0058084D" w:rsidRPr="003A43DF" w:rsidRDefault="00042A1B">
      <w:pPr>
        <w:pStyle w:val="Titolo1"/>
        <w:spacing w:before="4"/>
        <w:jc w:val="both"/>
        <w:rPr>
          <w:sz w:val="22"/>
          <w:szCs w:val="22"/>
        </w:rPr>
      </w:pPr>
      <w:r w:rsidRPr="003A43DF">
        <w:rPr>
          <w:b w:val="0"/>
          <w:sz w:val="22"/>
          <w:szCs w:val="22"/>
        </w:rPr>
        <w:t>Di</w:t>
      </w:r>
      <w:r w:rsidRPr="003A43DF">
        <w:rPr>
          <w:b w:val="0"/>
          <w:spacing w:val="-9"/>
          <w:sz w:val="22"/>
          <w:szCs w:val="22"/>
        </w:rPr>
        <w:t xml:space="preserve"> </w:t>
      </w:r>
      <w:r w:rsidRPr="003A43DF">
        <w:rPr>
          <w:b w:val="0"/>
          <w:sz w:val="22"/>
          <w:szCs w:val="22"/>
        </w:rPr>
        <w:t>conseguenza</w:t>
      </w:r>
      <w:r w:rsidRPr="003A43DF">
        <w:rPr>
          <w:b w:val="0"/>
          <w:spacing w:val="-5"/>
          <w:sz w:val="22"/>
          <w:szCs w:val="22"/>
        </w:rPr>
        <w:t xml:space="preserve"> </w:t>
      </w:r>
      <w:r w:rsidRPr="003A43DF">
        <w:rPr>
          <w:sz w:val="22"/>
          <w:szCs w:val="22"/>
        </w:rPr>
        <w:t>è</w:t>
      </w:r>
      <w:r w:rsidRPr="003A43DF">
        <w:rPr>
          <w:spacing w:val="-8"/>
          <w:sz w:val="22"/>
          <w:szCs w:val="22"/>
        </w:rPr>
        <w:t xml:space="preserve"> </w:t>
      </w:r>
      <w:r w:rsidRPr="003A43DF">
        <w:rPr>
          <w:sz w:val="22"/>
          <w:szCs w:val="22"/>
        </w:rPr>
        <w:t>vietato</w:t>
      </w:r>
      <w:r w:rsidRPr="003A43DF">
        <w:rPr>
          <w:spacing w:val="-5"/>
          <w:sz w:val="22"/>
          <w:szCs w:val="22"/>
        </w:rPr>
        <w:t xml:space="preserve"> </w:t>
      </w:r>
      <w:r w:rsidRPr="003A43DF">
        <w:rPr>
          <w:sz w:val="22"/>
          <w:szCs w:val="22"/>
        </w:rPr>
        <w:t>lo</w:t>
      </w:r>
      <w:r w:rsidRPr="003A43DF">
        <w:rPr>
          <w:spacing w:val="-6"/>
          <w:sz w:val="22"/>
          <w:szCs w:val="22"/>
        </w:rPr>
        <w:t xml:space="preserve"> </w:t>
      </w:r>
      <w:r w:rsidRPr="003A43DF">
        <w:rPr>
          <w:sz w:val="22"/>
          <w:szCs w:val="22"/>
        </w:rPr>
        <w:t>smaltimento,</w:t>
      </w:r>
      <w:r w:rsidRPr="003A43DF">
        <w:rPr>
          <w:spacing w:val="-3"/>
          <w:sz w:val="22"/>
          <w:szCs w:val="22"/>
        </w:rPr>
        <w:t xml:space="preserve"> </w:t>
      </w:r>
      <w:r w:rsidRPr="003A43DF">
        <w:rPr>
          <w:sz w:val="22"/>
          <w:szCs w:val="22"/>
        </w:rPr>
        <w:t>con</w:t>
      </w:r>
      <w:r w:rsidRPr="003A43DF">
        <w:rPr>
          <w:spacing w:val="-7"/>
          <w:sz w:val="22"/>
          <w:szCs w:val="22"/>
        </w:rPr>
        <w:t xml:space="preserve"> </w:t>
      </w:r>
      <w:r w:rsidRPr="003A43DF">
        <w:rPr>
          <w:sz w:val="22"/>
          <w:szCs w:val="22"/>
        </w:rPr>
        <w:t>qualsiasi</w:t>
      </w:r>
      <w:r w:rsidRPr="003A43DF">
        <w:rPr>
          <w:spacing w:val="-5"/>
          <w:sz w:val="22"/>
          <w:szCs w:val="22"/>
        </w:rPr>
        <w:t xml:space="preserve"> </w:t>
      </w:r>
      <w:r w:rsidRPr="003A43DF">
        <w:rPr>
          <w:sz w:val="22"/>
          <w:szCs w:val="22"/>
        </w:rPr>
        <w:t>metodologia,</w:t>
      </w:r>
      <w:r w:rsidRPr="003A43DF">
        <w:rPr>
          <w:spacing w:val="-8"/>
          <w:sz w:val="22"/>
          <w:szCs w:val="22"/>
        </w:rPr>
        <w:t xml:space="preserve"> </w:t>
      </w:r>
      <w:r w:rsidRPr="003A43DF">
        <w:rPr>
          <w:sz w:val="22"/>
          <w:szCs w:val="22"/>
        </w:rPr>
        <w:t>all’interno</w:t>
      </w:r>
      <w:r w:rsidRPr="003A43DF">
        <w:rPr>
          <w:spacing w:val="-5"/>
          <w:sz w:val="22"/>
          <w:szCs w:val="22"/>
        </w:rPr>
        <w:t xml:space="preserve"> </w:t>
      </w:r>
      <w:r w:rsidRPr="003A43DF">
        <w:rPr>
          <w:sz w:val="22"/>
          <w:szCs w:val="22"/>
        </w:rPr>
        <w:t>dei</w:t>
      </w:r>
      <w:r w:rsidRPr="003A43DF">
        <w:rPr>
          <w:spacing w:val="-7"/>
          <w:sz w:val="22"/>
          <w:szCs w:val="22"/>
        </w:rPr>
        <w:t xml:space="preserve"> </w:t>
      </w:r>
      <w:r w:rsidRPr="003A43DF">
        <w:rPr>
          <w:sz w:val="22"/>
          <w:szCs w:val="22"/>
        </w:rPr>
        <w:t>cimiteri,</w:t>
      </w:r>
      <w:r w:rsidRPr="003A43DF">
        <w:rPr>
          <w:spacing w:val="-4"/>
          <w:sz w:val="22"/>
          <w:szCs w:val="22"/>
        </w:rPr>
        <w:t xml:space="preserve"> </w:t>
      </w:r>
      <w:r w:rsidRPr="003A43DF">
        <w:rPr>
          <w:sz w:val="22"/>
          <w:szCs w:val="22"/>
        </w:rPr>
        <w:t>dei</w:t>
      </w:r>
      <w:r w:rsidRPr="003A43DF">
        <w:rPr>
          <w:spacing w:val="-7"/>
          <w:sz w:val="22"/>
          <w:szCs w:val="22"/>
        </w:rPr>
        <w:t xml:space="preserve"> </w:t>
      </w:r>
      <w:r w:rsidRPr="003A43DF">
        <w:rPr>
          <w:sz w:val="22"/>
          <w:szCs w:val="22"/>
        </w:rPr>
        <w:t>rifiuti</w:t>
      </w:r>
      <w:r w:rsidRPr="003A43DF">
        <w:rPr>
          <w:spacing w:val="-7"/>
          <w:sz w:val="22"/>
          <w:szCs w:val="22"/>
        </w:rPr>
        <w:t xml:space="preserve"> </w:t>
      </w:r>
      <w:r w:rsidRPr="003A43DF">
        <w:rPr>
          <w:sz w:val="22"/>
          <w:szCs w:val="22"/>
        </w:rPr>
        <w:t>speciali.</w:t>
      </w:r>
    </w:p>
    <w:p w:rsidR="0058084D" w:rsidRPr="003A43DF" w:rsidRDefault="00042A1B">
      <w:pPr>
        <w:pStyle w:val="Corpotesto"/>
        <w:spacing w:before="1"/>
        <w:ind w:right="297"/>
        <w:rPr>
          <w:sz w:val="22"/>
          <w:szCs w:val="22"/>
        </w:rPr>
      </w:pPr>
      <w:r w:rsidRPr="003A43DF">
        <w:rPr>
          <w:sz w:val="22"/>
          <w:szCs w:val="22"/>
        </w:rPr>
        <w:t>La ditta appaltatrice si impegna rispettare tutte la normativa in materia di rifiuti, sia esistente sia quanto dovesse entrare</w:t>
      </w:r>
      <w:r w:rsidRPr="003A43DF">
        <w:rPr>
          <w:spacing w:val="1"/>
          <w:sz w:val="22"/>
          <w:szCs w:val="22"/>
        </w:rPr>
        <w:t xml:space="preserve"> </w:t>
      </w:r>
      <w:r w:rsidRPr="003A43DF">
        <w:rPr>
          <w:sz w:val="22"/>
          <w:szCs w:val="22"/>
        </w:rPr>
        <w:t>in</w:t>
      </w:r>
      <w:r w:rsidRPr="003A43DF">
        <w:rPr>
          <w:spacing w:val="28"/>
          <w:sz w:val="22"/>
          <w:szCs w:val="22"/>
        </w:rPr>
        <w:t xml:space="preserve"> </w:t>
      </w:r>
      <w:r w:rsidRPr="003A43DF">
        <w:rPr>
          <w:sz w:val="22"/>
          <w:szCs w:val="22"/>
        </w:rPr>
        <w:t>vigore</w:t>
      </w:r>
      <w:r w:rsidRPr="003A43DF">
        <w:rPr>
          <w:spacing w:val="29"/>
          <w:sz w:val="22"/>
          <w:szCs w:val="22"/>
        </w:rPr>
        <w:t xml:space="preserve"> </w:t>
      </w:r>
      <w:r w:rsidRPr="003A43DF">
        <w:rPr>
          <w:sz w:val="22"/>
          <w:szCs w:val="22"/>
        </w:rPr>
        <w:t>durante</w:t>
      </w:r>
      <w:r w:rsidRPr="003A43DF">
        <w:rPr>
          <w:spacing w:val="28"/>
          <w:sz w:val="22"/>
          <w:szCs w:val="22"/>
        </w:rPr>
        <w:t xml:space="preserve"> </w:t>
      </w:r>
      <w:r w:rsidRPr="003A43DF">
        <w:rPr>
          <w:sz w:val="22"/>
          <w:szCs w:val="22"/>
        </w:rPr>
        <w:t>l’appalto.</w:t>
      </w:r>
      <w:r w:rsidRPr="003A43DF">
        <w:rPr>
          <w:spacing w:val="29"/>
          <w:sz w:val="22"/>
          <w:szCs w:val="22"/>
        </w:rPr>
        <w:t xml:space="preserve"> </w:t>
      </w:r>
      <w:r w:rsidRPr="003A43DF">
        <w:rPr>
          <w:sz w:val="22"/>
          <w:szCs w:val="22"/>
        </w:rPr>
        <w:t>Tutti</w:t>
      </w:r>
      <w:r w:rsidRPr="003A43DF">
        <w:rPr>
          <w:spacing w:val="28"/>
          <w:sz w:val="22"/>
          <w:szCs w:val="22"/>
        </w:rPr>
        <w:t xml:space="preserve"> </w:t>
      </w:r>
      <w:r w:rsidRPr="003A43DF">
        <w:rPr>
          <w:sz w:val="22"/>
          <w:szCs w:val="22"/>
        </w:rPr>
        <w:t>gli</w:t>
      </w:r>
      <w:r w:rsidRPr="003A43DF">
        <w:rPr>
          <w:spacing w:val="27"/>
          <w:sz w:val="22"/>
          <w:szCs w:val="22"/>
        </w:rPr>
        <w:t xml:space="preserve"> </w:t>
      </w:r>
      <w:r w:rsidRPr="003A43DF">
        <w:rPr>
          <w:sz w:val="22"/>
          <w:szCs w:val="22"/>
        </w:rPr>
        <w:t>altri</w:t>
      </w:r>
      <w:r w:rsidRPr="003A43DF">
        <w:rPr>
          <w:spacing w:val="28"/>
          <w:sz w:val="22"/>
          <w:szCs w:val="22"/>
        </w:rPr>
        <w:t xml:space="preserve"> </w:t>
      </w:r>
      <w:r w:rsidRPr="003A43DF">
        <w:rPr>
          <w:sz w:val="22"/>
          <w:szCs w:val="22"/>
        </w:rPr>
        <w:t>rifiuti,</w:t>
      </w:r>
      <w:r w:rsidRPr="003A43DF">
        <w:rPr>
          <w:spacing w:val="28"/>
          <w:sz w:val="22"/>
          <w:szCs w:val="22"/>
        </w:rPr>
        <w:t xml:space="preserve"> </w:t>
      </w:r>
      <w:r w:rsidRPr="003A43DF">
        <w:rPr>
          <w:sz w:val="22"/>
          <w:szCs w:val="22"/>
        </w:rPr>
        <w:t>che</w:t>
      </w:r>
      <w:r w:rsidRPr="003A43DF">
        <w:rPr>
          <w:spacing w:val="29"/>
          <w:sz w:val="22"/>
          <w:szCs w:val="22"/>
        </w:rPr>
        <w:t xml:space="preserve"> </w:t>
      </w:r>
      <w:r w:rsidRPr="003A43DF">
        <w:rPr>
          <w:sz w:val="22"/>
          <w:szCs w:val="22"/>
        </w:rPr>
        <w:t>la</w:t>
      </w:r>
      <w:r w:rsidRPr="003A43DF">
        <w:rPr>
          <w:spacing w:val="29"/>
          <w:sz w:val="22"/>
          <w:szCs w:val="22"/>
        </w:rPr>
        <w:t xml:space="preserve"> </w:t>
      </w:r>
      <w:r w:rsidRPr="003A43DF">
        <w:rPr>
          <w:sz w:val="22"/>
          <w:szCs w:val="22"/>
        </w:rPr>
        <w:t>legge</w:t>
      </w:r>
      <w:r w:rsidRPr="003A43DF">
        <w:rPr>
          <w:spacing w:val="28"/>
          <w:sz w:val="22"/>
          <w:szCs w:val="22"/>
        </w:rPr>
        <w:t xml:space="preserve"> </w:t>
      </w:r>
      <w:r w:rsidRPr="003A43DF">
        <w:rPr>
          <w:sz w:val="22"/>
          <w:szCs w:val="22"/>
        </w:rPr>
        <w:t>prevede</w:t>
      </w:r>
      <w:r w:rsidRPr="003A43DF">
        <w:rPr>
          <w:spacing w:val="29"/>
          <w:sz w:val="22"/>
          <w:szCs w:val="22"/>
        </w:rPr>
        <w:t xml:space="preserve"> </w:t>
      </w:r>
      <w:r w:rsidRPr="003A43DF">
        <w:rPr>
          <w:sz w:val="22"/>
          <w:szCs w:val="22"/>
        </w:rPr>
        <w:t>come</w:t>
      </w:r>
      <w:r w:rsidRPr="003A43DF">
        <w:rPr>
          <w:spacing w:val="28"/>
          <w:sz w:val="22"/>
          <w:szCs w:val="22"/>
        </w:rPr>
        <w:t xml:space="preserve"> </w:t>
      </w:r>
      <w:r w:rsidRPr="003A43DF">
        <w:rPr>
          <w:sz w:val="22"/>
          <w:szCs w:val="22"/>
        </w:rPr>
        <w:t>rifiuti</w:t>
      </w:r>
      <w:r w:rsidRPr="003A43DF">
        <w:rPr>
          <w:spacing w:val="30"/>
          <w:sz w:val="22"/>
          <w:szCs w:val="22"/>
        </w:rPr>
        <w:t xml:space="preserve"> </w:t>
      </w:r>
      <w:r w:rsidRPr="003A43DF">
        <w:rPr>
          <w:sz w:val="22"/>
          <w:szCs w:val="22"/>
        </w:rPr>
        <w:t>urbani</w:t>
      </w:r>
      <w:r w:rsidRPr="003A43DF">
        <w:rPr>
          <w:spacing w:val="28"/>
          <w:sz w:val="22"/>
          <w:szCs w:val="22"/>
        </w:rPr>
        <w:t xml:space="preserve"> </w:t>
      </w:r>
      <w:r w:rsidRPr="003A43DF">
        <w:rPr>
          <w:sz w:val="22"/>
          <w:szCs w:val="22"/>
        </w:rPr>
        <w:t>o</w:t>
      </w:r>
      <w:r w:rsidRPr="003A43DF">
        <w:rPr>
          <w:spacing w:val="28"/>
          <w:sz w:val="22"/>
          <w:szCs w:val="22"/>
        </w:rPr>
        <w:t xml:space="preserve"> </w:t>
      </w:r>
      <w:r w:rsidRPr="003A43DF">
        <w:rPr>
          <w:sz w:val="22"/>
          <w:szCs w:val="22"/>
        </w:rPr>
        <w:t>assimilabili</w:t>
      </w:r>
      <w:r w:rsidRPr="003A43DF">
        <w:rPr>
          <w:spacing w:val="28"/>
          <w:sz w:val="22"/>
          <w:szCs w:val="22"/>
        </w:rPr>
        <w:t xml:space="preserve"> </w:t>
      </w:r>
      <w:r w:rsidRPr="003A43DF">
        <w:rPr>
          <w:sz w:val="22"/>
          <w:szCs w:val="22"/>
        </w:rPr>
        <w:t>all’urbano,</w:t>
      </w:r>
    </w:p>
    <w:p w:rsidR="0058084D" w:rsidRPr="003A43DF" w:rsidRDefault="00042A1B">
      <w:pPr>
        <w:pStyle w:val="Corpotesto"/>
        <w:spacing w:before="91"/>
        <w:ind w:right="296" w:hanging="1"/>
        <w:rPr>
          <w:sz w:val="22"/>
          <w:szCs w:val="22"/>
        </w:rPr>
      </w:pPr>
      <w:r w:rsidRPr="003A43DF">
        <w:rPr>
          <w:sz w:val="22"/>
          <w:szCs w:val="22"/>
        </w:rPr>
        <w:t>potranno essere smaltiti mediante i cassonetti di raccolta presenti all’interno dei cimiteri e/o nelle immediate vicinanze.</w:t>
      </w:r>
      <w:r w:rsidRPr="003A43DF">
        <w:rPr>
          <w:spacing w:val="1"/>
          <w:sz w:val="22"/>
          <w:szCs w:val="22"/>
        </w:rPr>
        <w:t xml:space="preserve"> </w:t>
      </w:r>
      <w:r w:rsidRPr="003A43DF">
        <w:rPr>
          <w:sz w:val="22"/>
          <w:szCs w:val="22"/>
        </w:rPr>
        <w:t>La Ditta dovrà provvedere al controllo degli stessi, evitando la fuoriuscita dei rifiuti dai cassonetti, e comunicare</w:t>
      </w:r>
      <w:r w:rsidRPr="003A43DF">
        <w:rPr>
          <w:spacing w:val="1"/>
          <w:sz w:val="22"/>
          <w:szCs w:val="22"/>
        </w:rPr>
        <w:t xml:space="preserve"> </w:t>
      </w:r>
      <w:r w:rsidRPr="003A43DF">
        <w:rPr>
          <w:sz w:val="22"/>
          <w:szCs w:val="22"/>
        </w:rPr>
        <w:t>all’Ente</w:t>
      </w:r>
      <w:r w:rsidRPr="003A43DF">
        <w:rPr>
          <w:spacing w:val="-3"/>
          <w:sz w:val="22"/>
          <w:szCs w:val="22"/>
        </w:rPr>
        <w:t xml:space="preserve"> </w:t>
      </w:r>
      <w:r w:rsidRPr="003A43DF">
        <w:rPr>
          <w:sz w:val="22"/>
          <w:szCs w:val="22"/>
        </w:rPr>
        <w:t>eventuali</w:t>
      </w:r>
      <w:r w:rsidRPr="003A43DF">
        <w:rPr>
          <w:spacing w:val="4"/>
          <w:sz w:val="22"/>
          <w:szCs w:val="22"/>
        </w:rPr>
        <w:t xml:space="preserve"> </w:t>
      </w:r>
      <w:r w:rsidRPr="003A43DF">
        <w:rPr>
          <w:sz w:val="22"/>
          <w:szCs w:val="22"/>
        </w:rPr>
        <w:t>mancanze e/o tardive</w:t>
      </w:r>
      <w:r w:rsidRPr="003A43DF">
        <w:rPr>
          <w:spacing w:val="-1"/>
          <w:sz w:val="22"/>
          <w:szCs w:val="22"/>
        </w:rPr>
        <w:t xml:space="preserve"> </w:t>
      </w:r>
      <w:r w:rsidRPr="003A43DF">
        <w:rPr>
          <w:sz w:val="22"/>
          <w:szCs w:val="22"/>
        </w:rPr>
        <w:t>raccolte da</w:t>
      </w:r>
      <w:r w:rsidRPr="003A43DF">
        <w:rPr>
          <w:spacing w:val="-3"/>
          <w:sz w:val="22"/>
          <w:szCs w:val="22"/>
        </w:rPr>
        <w:t xml:space="preserve"> </w:t>
      </w:r>
      <w:r w:rsidRPr="003A43DF">
        <w:rPr>
          <w:sz w:val="22"/>
          <w:szCs w:val="22"/>
        </w:rPr>
        <w:t>parte dell’Impresa</w:t>
      </w:r>
      <w:r w:rsidRPr="003A43DF">
        <w:rPr>
          <w:spacing w:val="2"/>
          <w:sz w:val="22"/>
          <w:szCs w:val="22"/>
        </w:rPr>
        <w:t xml:space="preserve"> </w:t>
      </w:r>
      <w:r w:rsidRPr="003A43DF">
        <w:rPr>
          <w:sz w:val="22"/>
          <w:szCs w:val="22"/>
        </w:rPr>
        <w:t>addetta.</w:t>
      </w:r>
    </w:p>
    <w:p w:rsidR="0058084D" w:rsidRPr="003A43DF" w:rsidRDefault="00042A1B">
      <w:pPr>
        <w:pStyle w:val="Corpotesto"/>
        <w:spacing w:before="8"/>
        <w:ind w:right="296"/>
        <w:rPr>
          <w:sz w:val="22"/>
          <w:szCs w:val="22"/>
        </w:rPr>
      </w:pPr>
      <w:r w:rsidRPr="003A43DF">
        <w:rPr>
          <w:sz w:val="22"/>
          <w:szCs w:val="22"/>
        </w:rPr>
        <w:t>La</w:t>
      </w:r>
      <w:r w:rsidRPr="003A43DF">
        <w:rPr>
          <w:spacing w:val="1"/>
          <w:sz w:val="22"/>
          <w:szCs w:val="22"/>
        </w:rPr>
        <w:t xml:space="preserve"> </w:t>
      </w:r>
      <w:r w:rsidRPr="003A43DF">
        <w:rPr>
          <w:sz w:val="22"/>
          <w:szCs w:val="22"/>
        </w:rPr>
        <w:t>classificazione</w:t>
      </w:r>
      <w:r w:rsidRPr="003A43DF">
        <w:rPr>
          <w:spacing w:val="1"/>
          <w:sz w:val="22"/>
          <w:szCs w:val="22"/>
        </w:rPr>
        <w:t xml:space="preserve"> </w:t>
      </w:r>
      <w:r w:rsidRPr="003A43DF">
        <w:rPr>
          <w:sz w:val="22"/>
          <w:szCs w:val="22"/>
        </w:rPr>
        <w:t>del</w:t>
      </w:r>
      <w:r w:rsidRPr="003A43DF">
        <w:rPr>
          <w:spacing w:val="1"/>
          <w:sz w:val="22"/>
          <w:szCs w:val="22"/>
        </w:rPr>
        <w:t xml:space="preserve"> </w:t>
      </w:r>
      <w:r w:rsidRPr="003A43DF">
        <w:rPr>
          <w:sz w:val="22"/>
          <w:szCs w:val="22"/>
        </w:rPr>
        <w:t>rifiuto</w:t>
      </w:r>
      <w:r w:rsidRPr="003A43DF">
        <w:rPr>
          <w:spacing w:val="1"/>
          <w:sz w:val="22"/>
          <w:szCs w:val="22"/>
        </w:rPr>
        <w:t xml:space="preserve"> </w:t>
      </w:r>
      <w:r w:rsidRPr="003A43DF">
        <w:rPr>
          <w:sz w:val="22"/>
          <w:szCs w:val="22"/>
        </w:rPr>
        <w:t>sarà</w:t>
      </w:r>
      <w:r w:rsidRPr="003A43DF">
        <w:rPr>
          <w:spacing w:val="1"/>
          <w:sz w:val="22"/>
          <w:szCs w:val="22"/>
        </w:rPr>
        <w:t xml:space="preserve"> </w:t>
      </w:r>
      <w:r w:rsidRPr="003A43DF">
        <w:rPr>
          <w:sz w:val="22"/>
          <w:szCs w:val="22"/>
        </w:rPr>
        <w:t>a</w:t>
      </w:r>
      <w:r w:rsidRPr="003A43DF">
        <w:rPr>
          <w:spacing w:val="1"/>
          <w:sz w:val="22"/>
          <w:szCs w:val="22"/>
        </w:rPr>
        <w:t xml:space="preserve"> </w:t>
      </w:r>
      <w:r w:rsidRPr="003A43DF">
        <w:rPr>
          <w:sz w:val="22"/>
          <w:szCs w:val="22"/>
        </w:rPr>
        <w:t>carico</w:t>
      </w:r>
      <w:r w:rsidRPr="003A43DF">
        <w:rPr>
          <w:spacing w:val="1"/>
          <w:sz w:val="22"/>
          <w:szCs w:val="22"/>
        </w:rPr>
        <w:t xml:space="preserve"> </w:t>
      </w:r>
      <w:r w:rsidRPr="003A43DF">
        <w:rPr>
          <w:sz w:val="22"/>
          <w:szCs w:val="22"/>
        </w:rPr>
        <w:t>dell’impresa</w:t>
      </w:r>
      <w:r w:rsidRPr="003A43DF">
        <w:rPr>
          <w:spacing w:val="1"/>
          <w:sz w:val="22"/>
          <w:szCs w:val="22"/>
        </w:rPr>
        <w:t xml:space="preserve"> </w:t>
      </w:r>
      <w:r w:rsidRPr="003A43DF">
        <w:rPr>
          <w:sz w:val="22"/>
          <w:szCs w:val="22"/>
        </w:rPr>
        <w:t>appaltatrice.</w:t>
      </w:r>
      <w:r w:rsidRPr="003A43DF">
        <w:rPr>
          <w:spacing w:val="1"/>
          <w:sz w:val="22"/>
          <w:szCs w:val="22"/>
        </w:rPr>
        <w:t xml:space="preserve"> </w:t>
      </w:r>
      <w:r w:rsidRPr="003A43DF">
        <w:rPr>
          <w:sz w:val="22"/>
          <w:szCs w:val="22"/>
        </w:rPr>
        <w:t>In</w:t>
      </w:r>
      <w:r w:rsidRPr="003A43DF">
        <w:rPr>
          <w:spacing w:val="1"/>
          <w:sz w:val="22"/>
          <w:szCs w:val="22"/>
        </w:rPr>
        <w:t xml:space="preserve"> </w:t>
      </w:r>
      <w:r w:rsidRPr="003A43DF">
        <w:rPr>
          <w:sz w:val="22"/>
          <w:szCs w:val="22"/>
        </w:rPr>
        <w:t>particolare</w:t>
      </w:r>
      <w:r w:rsidRPr="003A43DF">
        <w:rPr>
          <w:spacing w:val="1"/>
          <w:sz w:val="22"/>
          <w:szCs w:val="22"/>
        </w:rPr>
        <w:t xml:space="preserve"> </w:t>
      </w:r>
      <w:r w:rsidRPr="003A43DF">
        <w:rPr>
          <w:sz w:val="22"/>
          <w:szCs w:val="22"/>
        </w:rPr>
        <w:t>l’impresa</w:t>
      </w:r>
      <w:r w:rsidRPr="003A43DF">
        <w:rPr>
          <w:spacing w:val="1"/>
          <w:sz w:val="22"/>
          <w:szCs w:val="22"/>
        </w:rPr>
        <w:t xml:space="preserve"> </w:t>
      </w:r>
      <w:r w:rsidRPr="003A43DF">
        <w:rPr>
          <w:sz w:val="22"/>
          <w:szCs w:val="22"/>
        </w:rPr>
        <w:t>appaltatrice</w:t>
      </w:r>
      <w:r w:rsidRPr="003A43DF">
        <w:rPr>
          <w:spacing w:val="1"/>
          <w:sz w:val="22"/>
          <w:szCs w:val="22"/>
        </w:rPr>
        <w:t xml:space="preserve"> </w:t>
      </w:r>
      <w:r w:rsidRPr="003A43DF">
        <w:rPr>
          <w:sz w:val="22"/>
          <w:szCs w:val="22"/>
        </w:rPr>
        <w:t>dovrà</w:t>
      </w:r>
      <w:r w:rsidRPr="003A43DF">
        <w:rPr>
          <w:spacing w:val="1"/>
          <w:sz w:val="22"/>
          <w:szCs w:val="22"/>
        </w:rPr>
        <w:t xml:space="preserve"> </w:t>
      </w:r>
      <w:r w:rsidRPr="003A43DF">
        <w:rPr>
          <w:sz w:val="22"/>
          <w:szCs w:val="22"/>
        </w:rPr>
        <w:t>differenziare e tenere distinti la raccolta, il deposito temporaneo, il trattamento e lo smaltimento di ogni residuo di tipo</w:t>
      </w:r>
      <w:r w:rsidRPr="003A43DF">
        <w:rPr>
          <w:spacing w:val="1"/>
          <w:sz w:val="22"/>
          <w:szCs w:val="22"/>
        </w:rPr>
        <w:t xml:space="preserve"> </w:t>
      </w:r>
      <w:r w:rsidRPr="003A43DF">
        <w:rPr>
          <w:sz w:val="22"/>
          <w:szCs w:val="22"/>
        </w:rPr>
        <w:t>vegetale</w:t>
      </w:r>
      <w:r w:rsidRPr="003A43DF">
        <w:rPr>
          <w:spacing w:val="1"/>
          <w:sz w:val="22"/>
          <w:szCs w:val="22"/>
        </w:rPr>
        <w:t xml:space="preserve"> </w:t>
      </w:r>
      <w:r w:rsidRPr="003A43DF">
        <w:rPr>
          <w:sz w:val="22"/>
          <w:szCs w:val="22"/>
        </w:rPr>
        <w:t>al</w:t>
      </w:r>
      <w:r w:rsidRPr="003A43DF">
        <w:rPr>
          <w:spacing w:val="-1"/>
          <w:sz w:val="22"/>
          <w:szCs w:val="22"/>
        </w:rPr>
        <w:t xml:space="preserve"> </w:t>
      </w:r>
      <w:r w:rsidRPr="003A43DF">
        <w:rPr>
          <w:sz w:val="22"/>
          <w:szCs w:val="22"/>
        </w:rPr>
        <w:t>fine</w:t>
      </w:r>
      <w:r w:rsidRPr="003A43DF">
        <w:rPr>
          <w:spacing w:val="2"/>
          <w:sz w:val="22"/>
          <w:szCs w:val="22"/>
        </w:rPr>
        <w:t xml:space="preserve"> </w:t>
      </w:r>
      <w:r w:rsidRPr="003A43DF">
        <w:rPr>
          <w:sz w:val="22"/>
          <w:szCs w:val="22"/>
        </w:rPr>
        <w:t>di</w:t>
      </w:r>
      <w:r w:rsidRPr="003A43DF">
        <w:rPr>
          <w:spacing w:val="-1"/>
          <w:sz w:val="22"/>
          <w:szCs w:val="22"/>
        </w:rPr>
        <w:t xml:space="preserve"> </w:t>
      </w:r>
      <w:r w:rsidRPr="003A43DF">
        <w:rPr>
          <w:sz w:val="22"/>
          <w:szCs w:val="22"/>
        </w:rPr>
        <w:t>agevolarne</w:t>
      </w:r>
      <w:r w:rsidRPr="003A43DF">
        <w:rPr>
          <w:spacing w:val="4"/>
          <w:sz w:val="22"/>
          <w:szCs w:val="22"/>
        </w:rPr>
        <w:t xml:space="preserve"> </w:t>
      </w:r>
      <w:r w:rsidRPr="003A43DF">
        <w:rPr>
          <w:sz w:val="22"/>
          <w:szCs w:val="22"/>
        </w:rPr>
        <w:t>il</w:t>
      </w:r>
      <w:r w:rsidRPr="003A43DF">
        <w:rPr>
          <w:spacing w:val="-1"/>
          <w:sz w:val="22"/>
          <w:szCs w:val="22"/>
        </w:rPr>
        <w:t xml:space="preserve"> </w:t>
      </w:r>
      <w:r w:rsidRPr="003A43DF">
        <w:rPr>
          <w:sz w:val="22"/>
          <w:szCs w:val="22"/>
        </w:rPr>
        <w:t>riciclo e</w:t>
      </w:r>
      <w:r w:rsidRPr="003A43DF">
        <w:rPr>
          <w:spacing w:val="-4"/>
          <w:sz w:val="22"/>
          <w:szCs w:val="22"/>
        </w:rPr>
        <w:t xml:space="preserve"> </w:t>
      </w:r>
      <w:r w:rsidRPr="003A43DF">
        <w:rPr>
          <w:sz w:val="22"/>
          <w:szCs w:val="22"/>
        </w:rPr>
        <w:t>la</w:t>
      </w:r>
      <w:r w:rsidRPr="003A43DF">
        <w:rPr>
          <w:spacing w:val="-1"/>
          <w:sz w:val="22"/>
          <w:szCs w:val="22"/>
        </w:rPr>
        <w:t xml:space="preserve"> </w:t>
      </w:r>
      <w:r w:rsidRPr="003A43DF">
        <w:rPr>
          <w:sz w:val="22"/>
          <w:szCs w:val="22"/>
        </w:rPr>
        <w:t>trasformazione</w:t>
      </w:r>
      <w:r w:rsidRPr="003A43DF">
        <w:rPr>
          <w:spacing w:val="-1"/>
          <w:sz w:val="22"/>
          <w:szCs w:val="22"/>
        </w:rPr>
        <w:t xml:space="preserve"> </w:t>
      </w:r>
      <w:r w:rsidRPr="003A43DF">
        <w:rPr>
          <w:sz w:val="22"/>
          <w:szCs w:val="22"/>
        </w:rPr>
        <w:t>in ‘compost’ da</w:t>
      </w:r>
      <w:r w:rsidRPr="003A43DF">
        <w:rPr>
          <w:spacing w:val="-3"/>
          <w:sz w:val="22"/>
          <w:szCs w:val="22"/>
        </w:rPr>
        <w:t xml:space="preserve"> </w:t>
      </w:r>
      <w:r w:rsidRPr="003A43DF">
        <w:rPr>
          <w:sz w:val="22"/>
          <w:szCs w:val="22"/>
        </w:rPr>
        <w:t>parte</w:t>
      </w:r>
      <w:r w:rsidRPr="003A43DF">
        <w:rPr>
          <w:spacing w:val="-1"/>
          <w:sz w:val="22"/>
          <w:szCs w:val="22"/>
        </w:rPr>
        <w:t xml:space="preserve"> </w:t>
      </w:r>
      <w:r w:rsidRPr="003A43DF">
        <w:rPr>
          <w:sz w:val="22"/>
          <w:szCs w:val="22"/>
        </w:rPr>
        <w:t>della</w:t>
      </w:r>
      <w:r w:rsidRPr="003A43DF">
        <w:rPr>
          <w:spacing w:val="-3"/>
          <w:sz w:val="22"/>
          <w:szCs w:val="22"/>
        </w:rPr>
        <w:t xml:space="preserve"> </w:t>
      </w:r>
      <w:r w:rsidRPr="003A43DF">
        <w:rPr>
          <w:sz w:val="22"/>
          <w:szCs w:val="22"/>
        </w:rPr>
        <w:t>discarica.</w:t>
      </w:r>
    </w:p>
    <w:p w:rsidR="0058084D" w:rsidRPr="003A43DF" w:rsidRDefault="00042A1B">
      <w:pPr>
        <w:pStyle w:val="Corpotesto"/>
        <w:spacing w:before="1"/>
        <w:rPr>
          <w:sz w:val="22"/>
          <w:szCs w:val="22"/>
        </w:rPr>
      </w:pPr>
      <w:r w:rsidRPr="003A43DF">
        <w:rPr>
          <w:sz w:val="22"/>
          <w:szCs w:val="22"/>
        </w:rPr>
        <w:t>L'appaltatore</w:t>
      </w:r>
      <w:r w:rsidRPr="003A43DF">
        <w:rPr>
          <w:spacing w:val="-7"/>
          <w:sz w:val="22"/>
          <w:szCs w:val="22"/>
        </w:rPr>
        <w:t xml:space="preserve"> </w:t>
      </w:r>
      <w:r w:rsidRPr="003A43DF">
        <w:rPr>
          <w:sz w:val="22"/>
          <w:szCs w:val="22"/>
        </w:rPr>
        <w:t>dovrà</w:t>
      </w:r>
      <w:r w:rsidRPr="003A43DF">
        <w:rPr>
          <w:spacing w:val="-6"/>
          <w:sz w:val="22"/>
          <w:szCs w:val="22"/>
        </w:rPr>
        <w:t xml:space="preserve"> </w:t>
      </w:r>
      <w:r w:rsidRPr="003A43DF">
        <w:rPr>
          <w:sz w:val="22"/>
          <w:szCs w:val="22"/>
        </w:rPr>
        <w:t>fornire</w:t>
      </w:r>
      <w:r w:rsidRPr="003A43DF">
        <w:rPr>
          <w:spacing w:val="-4"/>
          <w:sz w:val="22"/>
          <w:szCs w:val="22"/>
        </w:rPr>
        <w:t xml:space="preserve"> </w:t>
      </w:r>
      <w:r w:rsidRPr="003A43DF">
        <w:rPr>
          <w:sz w:val="22"/>
          <w:szCs w:val="22"/>
        </w:rPr>
        <w:t>appositi</w:t>
      </w:r>
      <w:r w:rsidRPr="003A43DF">
        <w:rPr>
          <w:spacing w:val="-7"/>
          <w:sz w:val="22"/>
          <w:szCs w:val="22"/>
        </w:rPr>
        <w:t xml:space="preserve"> </w:t>
      </w:r>
      <w:r w:rsidRPr="003A43DF">
        <w:rPr>
          <w:sz w:val="22"/>
          <w:szCs w:val="22"/>
        </w:rPr>
        <w:t>raccoglitori,</w:t>
      </w:r>
      <w:r w:rsidRPr="003A43DF">
        <w:rPr>
          <w:spacing w:val="-4"/>
          <w:sz w:val="22"/>
          <w:szCs w:val="22"/>
        </w:rPr>
        <w:t xml:space="preserve"> </w:t>
      </w:r>
      <w:r w:rsidRPr="003A43DF">
        <w:rPr>
          <w:sz w:val="22"/>
          <w:szCs w:val="22"/>
        </w:rPr>
        <w:t>per</w:t>
      </w:r>
      <w:r w:rsidRPr="003A43DF">
        <w:rPr>
          <w:spacing w:val="-8"/>
          <w:sz w:val="22"/>
          <w:szCs w:val="22"/>
        </w:rPr>
        <w:t xml:space="preserve"> </w:t>
      </w:r>
      <w:r w:rsidRPr="003A43DF">
        <w:rPr>
          <w:sz w:val="22"/>
          <w:szCs w:val="22"/>
        </w:rPr>
        <w:t>ogni</w:t>
      </w:r>
      <w:r w:rsidRPr="003A43DF">
        <w:rPr>
          <w:spacing w:val="-4"/>
          <w:sz w:val="22"/>
          <w:szCs w:val="22"/>
        </w:rPr>
        <w:t xml:space="preserve"> </w:t>
      </w:r>
      <w:r w:rsidRPr="003A43DF">
        <w:rPr>
          <w:sz w:val="22"/>
          <w:szCs w:val="22"/>
        </w:rPr>
        <w:t>tipologia</w:t>
      </w:r>
      <w:r w:rsidRPr="003A43DF">
        <w:rPr>
          <w:spacing w:val="-7"/>
          <w:sz w:val="22"/>
          <w:szCs w:val="22"/>
        </w:rPr>
        <w:t xml:space="preserve"> </w:t>
      </w:r>
      <w:r w:rsidRPr="003A43DF">
        <w:rPr>
          <w:sz w:val="22"/>
          <w:szCs w:val="22"/>
        </w:rPr>
        <w:t>di</w:t>
      </w:r>
      <w:r w:rsidRPr="003A43DF">
        <w:rPr>
          <w:spacing w:val="-7"/>
          <w:sz w:val="22"/>
          <w:szCs w:val="22"/>
        </w:rPr>
        <w:t xml:space="preserve"> </w:t>
      </w:r>
      <w:r w:rsidRPr="003A43DF">
        <w:rPr>
          <w:sz w:val="22"/>
          <w:szCs w:val="22"/>
        </w:rPr>
        <w:t>rifiuto,</w:t>
      </w:r>
      <w:r w:rsidRPr="003A43DF">
        <w:rPr>
          <w:spacing w:val="-6"/>
          <w:sz w:val="22"/>
          <w:szCs w:val="22"/>
        </w:rPr>
        <w:t xml:space="preserve"> </w:t>
      </w:r>
      <w:r w:rsidRPr="003A43DF">
        <w:rPr>
          <w:sz w:val="22"/>
          <w:szCs w:val="22"/>
        </w:rPr>
        <w:t>per</w:t>
      </w:r>
      <w:r w:rsidRPr="003A43DF">
        <w:rPr>
          <w:spacing w:val="-6"/>
          <w:sz w:val="22"/>
          <w:szCs w:val="22"/>
        </w:rPr>
        <w:t xml:space="preserve"> </w:t>
      </w:r>
      <w:r w:rsidRPr="003A43DF">
        <w:rPr>
          <w:sz w:val="22"/>
          <w:szCs w:val="22"/>
        </w:rPr>
        <w:t>lo</w:t>
      </w:r>
      <w:r w:rsidRPr="003A43DF">
        <w:rPr>
          <w:spacing w:val="-6"/>
          <w:sz w:val="22"/>
          <w:szCs w:val="22"/>
        </w:rPr>
        <w:t xml:space="preserve"> </w:t>
      </w:r>
      <w:r w:rsidRPr="003A43DF">
        <w:rPr>
          <w:sz w:val="22"/>
          <w:szCs w:val="22"/>
        </w:rPr>
        <w:t>stoccaggio</w:t>
      </w:r>
      <w:r w:rsidRPr="003A43DF">
        <w:rPr>
          <w:spacing w:val="-5"/>
          <w:sz w:val="22"/>
          <w:szCs w:val="22"/>
        </w:rPr>
        <w:t xml:space="preserve"> </w:t>
      </w:r>
      <w:r w:rsidRPr="003A43DF">
        <w:rPr>
          <w:sz w:val="22"/>
          <w:szCs w:val="22"/>
        </w:rPr>
        <w:t>temporaneo.</w:t>
      </w:r>
    </w:p>
    <w:p w:rsidR="0058084D" w:rsidRPr="003A43DF" w:rsidRDefault="00042A1B">
      <w:pPr>
        <w:pStyle w:val="Titolo1"/>
        <w:spacing w:before="8"/>
        <w:ind w:right="297"/>
        <w:jc w:val="both"/>
        <w:rPr>
          <w:sz w:val="22"/>
          <w:szCs w:val="22"/>
        </w:rPr>
      </w:pPr>
      <w:r w:rsidRPr="003A43DF">
        <w:rPr>
          <w:sz w:val="22"/>
          <w:szCs w:val="22"/>
        </w:rPr>
        <w:t>Per</w:t>
      </w:r>
      <w:r w:rsidRPr="003A43DF">
        <w:rPr>
          <w:spacing w:val="-4"/>
          <w:sz w:val="22"/>
          <w:szCs w:val="22"/>
        </w:rPr>
        <w:t xml:space="preserve"> </w:t>
      </w:r>
      <w:r w:rsidRPr="003A43DF">
        <w:rPr>
          <w:sz w:val="22"/>
          <w:szCs w:val="22"/>
        </w:rPr>
        <w:t>ogni</w:t>
      </w:r>
      <w:r w:rsidRPr="003A43DF">
        <w:rPr>
          <w:spacing w:val="-4"/>
          <w:sz w:val="22"/>
          <w:szCs w:val="22"/>
        </w:rPr>
        <w:t xml:space="preserve"> </w:t>
      </w:r>
      <w:r w:rsidRPr="003A43DF">
        <w:rPr>
          <w:sz w:val="22"/>
          <w:szCs w:val="22"/>
        </w:rPr>
        <w:t>violazione</w:t>
      </w:r>
      <w:r w:rsidRPr="003A43DF">
        <w:rPr>
          <w:spacing w:val="-3"/>
          <w:sz w:val="22"/>
          <w:szCs w:val="22"/>
        </w:rPr>
        <w:t xml:space="preserve"> </w:t>
      </w:r>
      <w:r w:rsidRPr="003A43DF">
        <w:rPr>
          <w:sz w:val="22"/>
          <w:szCs w:val="22"/>
        </w:rPr>
        <w:t>delle</w:t>
      </w:r>
      <w:r w:rsidRPr="003A43DF">
        <w:rPr>
          <w:spacing w:val="-4"/>
          <w:sz w:val="22"/>
          <w:szCs w:val="22"/>
        </w:rPr>
        <w:t xml:space="preserve"> </w:t>
      </w:r>
      <w:r w:rsidRPr="003A43DF">
        <w:rPr>
          <w:sz w:val="22"/>
          <w:szCs w:val="22"/>
        </w:rPr>
        <w:t>istruzioni</w:t>
      </w:r>
      <w:r w:rsidRPr="003A43DF">
        <w:rPr>
          <w:spacing w:val="-3"/>
          <w:sz w:val="22"/>
          <w:szCs w:val="22"/>
        </w:rPr>
        <w:t xml:space="preserve"> </w:t>
      </w:r>
      <w:r w:rsidRPr="003A43DF">
        <w:rPr>
          <w:sz w:val="22"/>
          <w:szCs w:val="22"/>
        </w:rPr>
        <w:t>del</w:t>
      </w:r>
      <w:r w:rsidRPr="003A43DF">
        <w:rPr>
          <w:spacing w:val="-4"/>
          <w:sz w:val="22"/>
          <w:szCs w:val="22"/>
        </w:rPr>
        <w:t xml:space="preserve"> </w:t>
      </w:r>
      <w:r w:rsidR="00615012" w:rsidRPr="003A43DF">
        <w:rPr>
          <w:sz w:val="22"/>
          <w:szCs w:val="22"/>
        </w:rPr>
        <w:t>RUP/DEC</w:t>
      </w:r>
      <w:r w:rsidRPr="003A43DF">
        <w:rPr>
          <w:spacing w:val="-3"/>
          <w:sz w:val="22"/>
          <w:szCs w:val="22"/>
        </w:rPr>
        <w:t xml:space="preserve"> </w:t>
      </w:r>
      <w:r w:rsidRPr="003A43DF">
        <w:rPr>
          <w:sz w:val="22"/>
          <w:szCs w:val="22"/>
        </w:rPr>
        <w:t>e</w:t>
      </w:r>
      <w:r w:rsidRPr="003A43DF">
        <w:rPr>
          <w:spacing w:val="-3"/>
          <w:sz w:val="22"/>
          <w:szCs w:val="22"/>
        </w:rPr>
        <w:t xml:space="preserve"> </w:t>
      </w:r>
      <w:r w:rsidRPr="003A43DF">
        <w:rPr>
          <w:sz w:val="22"/>
          <w:szCs w:val="22"/>
        </w:rPr>
        <w:t>degli</w:t>
      </w:r>
      <w:r w:rsidRPr="003A43DF">
        <w:rPr>
          <w:spacing w:val="-4"/>
          <w:sz w:val="22"/>
          <w:szCs w:val="22"/>
        </w:rPr>
        <w:t xml:space="preserve"> </w:t>
      </w:r>
      <w:r w:rsidRPr="003A43DF">
        <w:rPr>
          <w:sz w:val="22"/>
          <w:szCs w:val="22"/>
        </w:rPr>
        <w:t>adempimenti</w:t>
      </w:r>
      <w:r w:rsidRPr="003A43DF">
        <w:rPr>
          <w:spacing w:val="-3"/>
          <w:sz w:val="22"/>
          <w:szCs w:val="22"/>
        </w:rPr>
        <w:t xml:space="preserve"> </w:t>
      </w:r>
      <w:r w:rsidRPr="003A43DF">
        <w:rPr>
          <w:sz w:val="22"/>
          <w:szCs w:val="22"/>
        </w:rPr>
        <w:t>di</w:t>
      </w:r>
      <w:r w:rsidRPr="003A43DF">
        <w:rPr>
          <w:spacing w:val="-7"/>
          <w:sz w:val="22"/>
          <w:szCs w:val="22"/>
        </w:rPr>
        <w:t xml:space="preserve"> </w:t>
      </w:r>
      <w:r w:rsidRPr="003A43DF">
        <w:rPr>
          <w:sz w:val="22"/>
          <w:szCs w:val="22"/>
        </w:rPr>
        <w:t>cui</w:t>
      </w:r>
      <w:r w:rsidRPr="003A43DF">
        <w:rPr>
          <w:spacing w:val="-3"/>
          <w:sz w:val="22"/>
          <w:szCs w:val="22"/>
        </w:rPr>
        <w:t xml:space="preserve"> </w:t>
      </w:r>
      <w:r w:rsidRPr="003A43DF">
        <w:rPr>
          <w:sz w:val="22"/>
          <w:szCs w:val="22"/>
        </w:rPr>
        <w:t>sopra</w:t>
      </w:r>
      <w:r w:rsidRPr="003A43DF">
        <w:rPr>
          <w:spacing w:val="-3"/>
          <w:sz w:val="22"/>
          <w:szCs w:val="22"/>
        </w:rPr>
        <w:t xml:space="preserve"> </w:t>
      </w:r>
      <w:r w:rsidRPr="003A43DF">
        <w:rPr>
          <w:sz w:val="22"/>
          <w:szCs w:val="22"/>
        </w:rPr>
        <w:t>verrà</w:t>
      </w:r>
      <w:r w:rsidRPr="003A43DF">
        <w:rPr>
          <w:spacing w:val="-2"/>
          <w:sz w:val="22"/>
          <w:szCs w:val="22"/>
        </w:rPr>
        <w:t xml:space="preserve"> </w:t>
      </w:r>
      <w:r w:rsidRPr="003A43DF">
        <w:rPr>
          <w:sz w:val="22"/>
          <w:szCs w:val="22"/>
        </w:rPr>
        <w:t>applicata</w:t>
      </w:r>
      <w:r w:rsidRPr="003A43DF">
        <w:rPr>
          <w:spacing w:val="1"/>
          <w:sz w:val="22"/>
          <w:szCs w:val="22"/>
        </w:rPr>
        <w:t xml:space="preserve"> </w:t>
      </w:r>
      <w:r w:rsidRPr="003A43DF">
        <w:rPr>
          <w:sz w:val="22"/>
          <w:szCs w:val="22"/>
        </w:rPr>
        <w:t>una penale di Euro 1.500,00 da detrarre dai compensi. Le violazioni non devono essere superiori a due nell’arco</w:t>
      </w:r>
      <w:r w:rsidRPr="003A43DF">
        <w:rPr>
          <w:spacing w:val="1"/>
          <w:sz w:val="22"/>
          <w:szCs w:val="22"/>
        </w:rPr>
        <w:t xml:space="preserve"> </w:t>
      </w:r>
      <w:r w:rsidRPr="003A43DF">
        <w:rPr>
          <w:sz w:val="22"/>
          <w:szCs w:val="22"/>
        </w:rPr>
        <w:t>di</w:t>
      </w:r>
      <w:r w:rsidRPr="003A43DF">
        <w:rPr>
          <w:spacing w:val="-1"/>
          <w:sz w:val="22"/>
          <w:szCs w:val="22"/>
        </w:rPr>
        <w:t xml:space="preserve"> </w:t>
      </w:r>
      <w:r w:rsidRPr="003A43DF">
        <w:rPr>
          <w:sz w:val="22"/>
          <w:szCs w:val="22"/>
        </w:rPr>
        <w:t>un</w:t>
      </w:r>
      <w:r w:rsidRPr="003A43DF">
        <w:rPr>
          <w:spacing w:val="-3"/>
          <w:sz w:val="22"/>
          <w:szCs w:val="22"/>
        </w:rPr>
        <w:t xml:space="preserve"> </w:t>
      </w:r>
      <w:r w:rsidRPr="003A43DF">
        <w:rPr>
          <w:sz w:val="22"/>
          <w:szCs w:val="22"/>
        </w:rPr>
        <w:t>anno,</w:t>
      </w:r>
      <w:r w:rsidRPr="003A43DF">
        <w:rPr>
          <w:spacing w:val="1"/>
          <w:sz w:val="22"/>
          <w:szCs w:val="22"/>
        </w:rPr>
        <w:t xml:space="preserve"> </w:t>
      </w:r>
      <w:r w:rsidRPr="003A43DF">
        <w:rPr>
          <w:sz w:val="22"/>
          <w:szCs w:val="22"/>
        </w:rPr>
        <w:t>pena</w:t>
      </w:r>
      <w:r w:rsidRPr="003A43DF">
        <w:rPr>
          <w:spacing w:val="1"/>
          <w:sz w:val="22"/>
          <w:szCs w:val="22"/>
        </w:rPr>
        <w:t xml:space="preserve"> </w:t>
      </w:r>
      <w:r w:rsidRPr="003A43DF">
        <w:rPr>
          <w:sz w:val="22"/>
          <w:szCs w:val="22"/>
        </w:rPr>
        <w:t>la</w:t>
      </w:r>
      <w:r w:rsidRPr="003A43DF">
        <w:rPr>
          <w:spacing w:val="1"/>
          <w:sz w:val="22"/>
          <w:szCs w:val="22"/>
        </w:rPr>
        <w:t xml:space="preserve"> </w:t>
      </w:r>
      <w:r w:rsidRPr="003A43DF">
        <w:rPr>
          <w:sz w:val="22"/>
          <w:szCs w:val="22"/>
        </w:rPr>
        <w:t>risoluzione</w:t>
      </w:r>
      <w:r w:rsidRPr="003A43DF">
        <w:rPr>
          <w:spacing w:val="-1"/>
          <w:sz w:val="22"/>
          <w:szCs w:val="22"/>
        </w:rPr>
        <w:t xml:space="preserve"> </w:t>
      </w:r>
      <w:r w:rsidRPr="003A43DF">
        <w:rPr>
          <w:sz w:val="22"/>
          <w:szCs w:val="22"/>
        </w:rPr>
        <w:t>del contratto.</w:t>
      </w:r>
    </w:p>
    <w:p w:rsidR="00F21ED3" w:rsidRPr="003A43DF" w:rsidRDefault="00F21ED3">
      <w:pPr>
        <w:pStyle w:val="Corpotesto"/>
        <w:ind w:left="0"/>
        <w:jc w:val="left"/>
        <w:rPr>
          <w:b/>
          <w:sz w:val="22"/>
          <w:szCs w:val="22"/>
        </w:rPr>
      </w:pPr>
    </w:p>
    <w:p w:rsidR="0058084D" w:rsidRPr="003A43DF" w:rsidRDefault="00042A1B">
      <w:pPr>
        <w:ind w:left="493" w:right="494"/>
        <w:jc w:val="center"/>
        <w:rPr>
          <w:b/>
        </w:rPr>
      </w:pPr>
      <w:r w:rsidRPr="003A43DF">
        <w:rPr>
          <w:b/>
        </w:rPr>
        <w:t>ARTICOLO</w:t>
      </w:r>
      <w:r w:rsidRPr="003A43DF">
        <w:rPr>
          <w:b/>
          <w:spacing w:val="-2"/>
        </w:rPr>
        <w:t xml:space="preserve"> </w:t>
      </w:r>
      <w:r w:rsidRPr="003A43DF">
        <w:rPr>
          <w:b/>
        </w:rPr>
        <w:t>2</w:t>
      </w:r>
      <w:r w:rsidR="00B63F6C">
        <w:rPr>
          <w:b/>
        </w:rPr>
        <w:t>5</w:t>
      </w:r>
      <w:r w:rsidRPr="003A43DF">
        <w:rPr>
          <w:b/>
          <w:spacing w:val="-2"/>
        </w:rPr>
        <w:t xml:space="preserve"> </w:t>
      </w:r>
      <w:r w:rsidRPr="003A43DF">
        <w:rPr>
          <w:b/>
        </w:rPr>
        <w:t>-</w:t>
      </w:r>
      <w:r w:rsidRPr="003A43DF">
        <w:rPr>
          <w:b/>
          <w:spacing w:val="-2"/>
        </w:rPr>
        <w:t xml:space="preserve"> </w:t>
      </w:r>
      <w:r w:rsidRPr="003A43DF">
        <w:rPr>
          <w:b/>
        </w:rPr>
        <w:t>OBBLIGHI</w:t>
      </w:r>
      <w:r w:rsidRPr="003A43DF">
        <w:rPr>
          <w:b/>
          <w:spacing w:val="-3"/>
        </w:rPr>
        <w:t xml:space="preserve"> </w:t>
      </w:r>
      <w:r w:rsidRPr="003A43DF">
        <w:rPr>
          <w:b/>
        </w:rPr>
        <w:t>DI</w:t>
      </w:r>
      <w:r w:rsidRPr="003A43DF">
        <w:rPr>
          <w:b/>
          <w:spacing w:val="-4"/>
        </w:rPr>
        <w:t xml:space="preserve"> </w:t>
      </w:r>
      <w:r w:rsidRPr="003A43DF">
        <w:rPr>
          <w:b/>
        </w:rPr>
        <w:t>TRACCIABILITÀ</w:t>
      </w:r>
      <w:r w:rsidRPr="003A43DF">
        <w:rPr>
          <w:b/>
          <w:spacing w:val="-2"/>
        </w:rPr>
        <w:t xml:space="preserve"> </w:t>
      </w:r>
      <w:r w:rsidRPr="003A43DF">
        <w:rPr>
          <w:b/>
        </w:rPr>
        <w:t>DEI</w:t>
      </w:r>
      <w:r w:rsidRPr="003A43DF">
        <w:rPr>
          <w:b/>
          <w:spacing w:val="-1"/>
        </w:rPr>
        <w:t xml:space="preserve"> </w:t>
      </w:r>
      <w:r w:rsidRPr="003A43DF">
        <w:rPr>
          <w:b/>
        </w:rPr>
        <w:t>FLUSSI</w:t>
      </w:r>
      <w:r w:rsidRPr="003A43DF">
        <w:rPr>
          <w:b/>
          <w:spacing w:val="-4"/>
        </w:rPr>
        <w:t xml:space="preserve"> </w:t>
      </w:r>
      <w:r w:rsidRPr="003A43DF">
        <w:rPr>
          <w:b/>
        </w:rPr>
        <w:t>FINANZIARI</w:t>
      </w:r>
    </w:p>
    <w:p w:rsidR="0058084D" w:rsidRPr="003A43DF" w:rsidRDefault="0058084D">
      <w:pPr>
        <w:pStyle w:val="Corpotesto"/>
        <w:spacing w:before="10"/>
        <w:ind w:left="0"/>
        <w:jc w:val="left"/>
        <w:rPr>
          <w:b/>
          <w:sz w:val="22"/>
          <w:szCs w:val="22"/>
        </w:rPr>
      </w:pPr>
    </w:p>
    <w:p w:rsidR="0058084D" w:rsidRPr="003A43DF" w:rsidRDefault="00042A1B">
      <w:pPr>
        <w:pStyle w:val="Paragrafoelenco"/>
        <w:numPr>
          <w:ilvl w:val="0"/>
          <w:numId w:val="10"/>
        </w:numPr>
        <w:tabs>
          <w:tab w:val="left" w:pos="415"/>
        </w:tabs>
        <w:spacing w:line="242" w:lineRule="auto"/>
        <w:ind w:right="116" w:firstLine="0"/>
      </w:pPr>
      <w:r w:rsidRPr="003A43DF">
        <w:t>Ai</w:t>
      </w:r>
      <w:r w:rsidRPr="003A43DF">
        <w:rPr>
          <w:spacing w:val="1"/>
        </w:rPr>
        <w:t xml:space="preserve"> </w:t>
      </w:r>
      <w:r w:rsidRPr="003A43DF">
        <w:t>sensi</w:t>
      </w:r>
      <w:r w:rsidRPr="003A43DF">
        <w:rPr>
          <w:spacing w:val="1"/>
        </w:rPr>
        <w:t xml:space="preserve"> </w:t>
      </w:r>
      <w:r w:rsidRPr="003A43DF">
        <w:t>dell’art.</w:t>
      </w:r>
      <w:r w:rsidRPr="003A43DF">
        <w:rPr>
          <w:spacing w:val="1"/>
        </w:rPr>
        <w:t xml:space="preserve"> </w:t>
      </w:r>
      <w:r w:rsidRPr="003A43DF">
        <w:t>3</w:t>
      </w:r>
      <w:r w:rsidRPr="003A43DF">
        <w:rPr>
          <w:spacing w:val="1"/>
        </w:rPr>
        <w:t xml:space="preserve"> </w:t>
      </w:r>
      <w:r w:rsidRPr="003A43DF">
        <w:t>della</w:t>
      </w:r>
      <w:r w:rsidRPr="003A43DF">
        <w:rPr>
          <w:spacing w:val="1"/>
        </w:rPr>
        <w:t xml:space="preserve"> </w:t>
      </w:r>
      <w:r w:rsidRPr="003A43DF">
        <w:t>legge</w:t>
      </w:r>
      <w:r w:rsidRPr="003A43DF">
        <w:rPr>
          <w:spacing w:val="1"/>
        </w:rPr>
        <w:t xml:space="preserve"> </w:t>
      </w:r>
      <w:r w:rsidRPr="003A43DF">
        <w:t>136/2010</w:t>
      </w:r>
      <w:r w:rsidRPr="003A43DF">
        <w:rPr>
          <w:spacing w:val="1"/>
        </w:rPr>
        <w:t xml:space="preserve"> </w:t>
      </w:r>
      <w:r w:rsidRPr="003A43DF">
        <w:t>e</w:t>
      </w:r>
      <w:r w:rsidRPr="003A43DF">
        <w:rPr>
          <w:spacing w:val="1"/>
        </w:rPr>
        <w:t xml:space="preserve"> </w:t>
      </w:r>
      <w:r w:rsidRPr="003A43DF">
        <w:t>successive</w:t>
      </w:r>
      <w:r w:rsidRPr="003A43DF">
        <w:rPr>
          <w:spacing w:val="1"/>
        </w:rPr>
        <w:t xml:space="preserve"> </w:t>
      </w:r>
      <w:r w:rsidRPr="003A43DF">
        <w:t>modifiche</w:t>
      </w:r>
      <w:r w:rsidRPr="003A43DF">
        <w:rPr>
          <w:spacing w:val="1"/>
        </w:rPr>
        <w:t xml:space="preserve"> </w:t>
      </w:r>
      <w:r w:rsidRPr="003A43DF">
        <w:t>ed</w:t>
      </w:r>
      <w:r w:rsidRPr="003A43DF">
        <w:rPr>
          <w:spacing w:val="1"/>
        </w:rPr>
        <w:t xml:space="preserve"> </w:t>
      </w:r>
      <w:r w:rsidRPr="003A43DF">
        <w:t>integrazioni,</w:t>
      </w:r>
      <w:r w:rsidRPr="003A43DF">
        <w:rPr>
          <w:spacing w:val="1"/>
        </w:rPr>
        <w:t xml:space="preserve"> </w:t>
      </w:r>
      <w:r w:rsidRPr="003A43DF">
        <w:t>l’Appaltatore,</w:t>
      </w:r>
      <w:r w:rsidRPr="003A43DF">
        <w:rPr>
          <w:spacing w:val="1"/>
        </w:rPr>
        <w:t xml:space="preserve"> </w:t>
      </w:r>
      <w:r w:rsidRPr="003A43DF">
        <w:t>gli</w:t>
      </w:r>
      <w:r w:rsidRPr="003A43DF">
        <w:rPr>
          <w:spacing w:val="1"/>
        </w:rPr>
        <w:t xml:space="preserve"> </w:t>
      </w:r>
      <w:r w:rsidRPr="003A43DF">
        <w:t>eventuali</w:t>
      </w:r>
      <w:r w:rsidRPr="003A43DF">
        <w:rPr>
          <w:spacing w:val="1"/>
        </w:rPr>
        <w:t xml:space="preserve"> </w:t>
      </w:r>
      <w:r w:rsidRPr="003A43DF">
        <w:t>subappaltatori e i subcontraenti della filiera delle imprese nonché i concessionari di finanziamenti pubblici anche europei a</w:t>
      </w:r>
      <w:r w:rsidRPr="003A43DF">
        <w:rPr>
          <w:spacing w:val="1"/>
        </w:rPr>
        <w:t xml:space="preserve"> </w:t>
      </w:r>
      <w:r w:rsidRPr="003A43DF">
        <w:t>qualsiasi titolo interessati all’appalto in oggetto, devono utilizzare uno o più conti correnti bancari o postali, dedicati, anche</w:t>
      </w:r>
      <w:r w:rsidRPr="003A43DF">
        <w:rPr>
          <w:spacing w:val="1"/>
        </w:rPr>
        <w:t xml:space="preserve"> </w:t>
      </w:r>
      <w:r w:rsidRPr="003A43DF">
        <w:t>non in via esclusiva, per tutti i movimenti finanziari relativi al contratto di appalto oggetto del presente capitolato e</w:t>
      </w:r>
      <w:r w:rsidRPr="003A43DF">
        <w:rPr>
          <w:spacing w:val="1"/>
        </w:rPr>
        <w:t xml:space="preserve"> </w:t>
      </w:r>
      <w:r w:rsidRPr="003A43DF">
        <w:t>comunicare alla stazione appaltante gli estremi identificativi di tale/i conto/i corrente/i, nonché le generalità ed il codice</w:t>
      </w:r>
      <w:r w:rsidRPr="003A43DF">
        <w:rPr>
          <w:spacing w:val="1"/>
        </w:rPr>
        <w:t xml:space="preserve"> </w:t>
      </w:r>
      <w:r w:rsidRPr="003A43DF">
        <w:t>fiscale delle persone che possono riscuotere a norma dell’art. 3 del Capitolato generale di appalto, delegate ad operare su</w:t>
      </w:r>
      <w:r w:rsidRPr="003A43DF">
        <w:rPr>
          <w:spacing w:val="1"/>
        </w:rPr>
        <w:t xml:space="preserve"> </w:t>
      </w:r>
      <w:r w:rsidRPr="003A43DF">
        <w:t>tale/i</w:t>
      </w:r>
      <w:r w:rsidRPr="003A43DF">
        <w:rPr>
          <w:spacing w:val="1"/>
        </w:rPr>
        <w:t xml:space="preserve"> </w:t>
      </w:r>
      <w:r w:rsidRPr="003A43DF">
        <w:t>conto/i</w:t>
      </w:r>
      <w:r w:rsidRPr="003A43DF">
        <w:rPr>
          <w:spacing w:val="1"/>
        </w:rPr>
        <w:t xml:space="preserve"> </w:t>
      </w:r>
      <w:r w:rsidRPr="003A43DF">
        <w:t>corrente/i.</w:t>
      </w:r>
      <w:r w:rsidRPr="003A43DF">
        <w:rPr>
          <w:spacing w:val="1"/>
        </w:rPr>
        <w:t xml:space="preserve"> </w:t>
      </w:r>
      <w:r w:rsidRPr="003A43DF">
        <w:t>Entrambe</w:t>
      </w:r>
      <w:r w:rsidRPr="003A43DF">
        <w:rPr>
          <w:spacing w:val="1"/>
        </w:rPr>
        <w:t xml:space="preserve"> </w:t>
      </w:r>
      <w:r w:rsidRPr="003A43DF">
        <w:t>le</w:t>
      </w:r>
      <w:r w:rsidRPr="003A43DF">
        <w:rPr>
          <w:spacing w:val="1"/>
        </w:rPr>
        <w:t xml:space="preserve"> </w:t>
      </w:r>
      <w:r w:rsidRPr="003A43DF">
        <w:t>comunicazioni</w:t>
      </w:r>
      <w:r w:rsidRPr="003A43DF">
        <w:rPr>
          <w:spacing w:val="1"/>
        </w:rPr>
        <w:t xml:space="preserve"> </w:t>
      </w:r>
      <w:r w:rsidRPr="003A43DF">
        <w:t>dovranno</w:t>
      </w:r>
      <w:r w:rsidRPr="003A43DF">
        <w:rPr>
          <w:spacing w:val="1"/>
        </w:rPr>
        <w:t xml:space="preserve"> </w:t>
      </w:r>
      <w:r w:rsidRPr="003A43DF">
        <w:t>pervenire</w:t>
      </w:r>
      <w:r w:rsidRPr="003A43DF">
        <w:rPr>
          <w:spacing w:val="1"/>
        </w:rPr>
        <w:t xml:space="preserve"> </w:t>
      </w:r>
      <w:r w:rsidRPr="003A43DF">
        <w:t>alla</w:t>
      </w:r>
      <w:r w:rsidRPr="003A43DF">
        <w:rPr>
          <w:spacing w:val="1"/>
        </w:rPr>
        <w:t xml:space="preserve"> </w:t>
      </w:r>
      <w:r w:rsidRPr="003A43DF">
        <w:t>stazione</w:t>
      </w:r>
      <w:r w:rsidRPr="003A43DF">
        <w:rPr>
          <w:spacing w:val="1"/>
        </w:rPr>
        <w:t xml:space="preserve"> </w:t>
      </w:r>
      <w:r w:rsidRPr="003A43DF">
        <w:t>appaltante</w:t>
      </w:r>
      <w:r w:rsidRPr="003A43DF">
        <w:rPr>
          <w:spacing w:val="1"/>
        </w:rPr>
        <w:t xml:space="preserve"> </w:t>
      </w:r>
      <w:r w:rsidRPr="003A43DF">
        <w:t>entro</w:t>
      </w:r>
      <w:r w:rsidRPr="003A43DF">
        <w:rPr>
          <w:spacing w:val="1"/>
        </w:rPr>
        <w:t xml:space="preserve"> </w:t>
      </w:r>
      <w:r w:rsidRPr="003A43DF">
        <w:t>sette</w:t>
      </w:r>
      <w:r w:rsidRPr="003A43DF">
        <w:rPr>
          <w:spacing w:val="1"/>
        </w:rPr>
        <w:t xml:space="preserve"> </w:t>
      </w:r>
      <w:r w:rsidRPr="003A43DF">
        <w:t>giorni</w:t>
      </w:r>
      <w:r w:rsidRPr="003A43DF">
        <w:rPr>
          <w:spacing w:val="1"/>
        </w:rPr>
        <w:t xml:space="preserve"> </w:t>
      </w:r>
      <w:r w:rsidRPr="003A43DF">
        <w:t>dall’accensione</w:t>
      </w:r>
      <w:r w:rsidRPr="003A43DF">
        <w:rPr>
          <w:spacing w:val="-1"/>
        </w:rPr>
        <w:t xml:space="preserve"> </w:t>
      </w:r>
      <w:r w:rsidRPr="003A43DF">
        <w:t>del/i conto/i corrente/i dedicato/i.</w:t>
      </w:r>
    </w:p>
    <w:p w:rsidR="0058084D" w:rsidRPr="003A43DF" w:rsidRDefault="0058084D">
      <w:pPr>
        <w:pStyle w:val="Corpotesto"/>
        <w:ind w:left="0"/>
        <w:jc w:val="left"/>
        <w:rPr>
          <w:sz w:val="22"/>
          <w:szCs w:val="22"/>
        </w:rPr>
      </w:pPr>
    </w:p>
    <w:p w:rsidR="0058084D" w:rsidRPr="003A43DF" w:rsidRDefault="00042A1B">
      <w:pPr>
        <w:pStyle w:val="Paragrafoelenco"/>
        <w:numPr>
          <w:ilvl w:val="0"/>
          <w:numId w:val="10"/>
        </w:numPr>
        <w:tabs>
          <w:tab w:val="left" w:pos="340"/>
        </w:tabs>
        <w:spacing w:line="242" w:lineRule="auto"/>
        <w:ind w:right="116" w:firstLine="0"/>
      </w:pPr>
      <w:r w:rsidRPr="003A43DF">
        <w:t>Tutti i movimenti finanziari relativi all’appalto in oggetto devono essere registrati su tale/i conto/i corrente/i</w:t>
      </w:r>
      <w:r w:rsidRPr="003A43DF">
        <w:rPr>
          <w:spacing w:val="1"/>
        </w:rPr>
        <w:t xml:space="preserve"> </w:t>
      </w:r>
      <w:r w:rsidRPr="003A43DF">
        <w:t>dedicato/i e</w:t>
      </w:r>
      <w:r w:rsidRPr="003A43DF">
        <w:rPr>
          <w:spacing w:val="1"/>
        </w:rPr>
        <w:t xml:space="preserve"> </w:t>
      </w:r>
      <w:r w:rsidRPr="003A43DF">
        <w:t>devono essere</w:t>
      </w:r>
      <w:r w:rsidRPr="003A43DF">
        <w:rPr>
          <w:spacing w:val="-1"/>
        </w:rPr>
        <w:t xml:space="preserve"> </w:t>
      </w:r>
      <w:r w:rsidRPr="003A43DF">
        <w:t>effettuati</w:t>
      </w:r>
      <w:r w:rsidRPr="003A43DF">
        <w:rPr>
          <w:spacing w:val="-1"/>
        </w:rPr>
        <w:t xml:space="preserve"> </w:t>
      </w:r>
      <w:r w:rsidRPr="003A43DF">
        <w:t>esclusivamente</w:t>
      </w:r>
      <w:r w:rsidRPr="003A43DF">
        <w:rPr>
          <w:spacing w:val="-1"/>
        </w:rPr>
        <w:t xml:space="preserve"> </w:t>
      </w:r>
      <w:r w:rsidRPr="003A43DF">
        <w:t>tramite</w:t>
      </w:r>
      <w:r w:rsidRPr="003A43DF">
        <w:rPr>
          <w:spacing w:val="-1"/>
        </w:rPr>
        <w:t xml:space="preserve"> </w:t>
      </w:r>
      <w:r w:rsidRPr="003A43DF">
        <w:t>lo strumento</w:t>
      </w:r>
      <w:r w:rsidRPr="003A43DF">
        <w:rPr>
          <w:spacing w:val="3"/>
        </w:rPr>
        <w:t xml:space="preserve"> </w:t>
      </w:r>
      <w:r w:rsidRPr="003A43DF">
        <w:t>del</w:t>
      </w:r>
      <w:r w:rsidRPr="003A43DF">
        <w:rPr>
          <w:spacing w:val="-1"/>
        </w:rPr>
        <w:t xml:space="preserve"> </w:t>
      </w:r>
      <w:r w:rsidRPr="003A43DF">
        <w:t>bonifico bancario</w:t>
      </w:r>
      <w:r w:rsidRPr="003A43DF">
        <w:rPr>
          <w:spacing w:val="1"/>
        </w:rPr>
        <w:t xml:space="preserve"> </w:t>
      </w:r>
      <w:r w:rsidRPr="003A43DF">
        <w:t>o postale.</w:t>
      </w:r>
    </w:p>
    <w:p w:rsidR="0058084D" w:rsidRPr="003A43DF" w:rsidRDefault="0058084D">
      <w:pPr>
        <w:pStyle w:val="Corpotesto"/>
        <w:spacing w:before="1"/>
        <w:ind w:left="0"/>
        <w:jc w:val="left"/>
        <w:rPr>
          <w:sz w:val="22"/>
          <w:szCs w:val="22"/>
        </w:rPr>
      </w:pPr>
    </w:p>
    <w:p w:rsidR="0058084D" w:rsidRPr="003A43DF" w:rsidRDefault="00042A1B">
      <w:pPr>
        <w:pStyle w:val="Paragrafoelenco"/>
        <w:numPr>
          <w:ilvl w:val="0"/>
          <w:numId w:val="10"/>
        </w:numPr>
        <w:tabs>
          <w:tab w:val="left" w:pos="374"/>
        </w:tabs>
        <w:spacing w:before="1" w:line="242" w:lineRule="auto"/>
        <w:ind w:right="117" w:firstLine="0"/>
      </w:pPr>
      <w:r w:rsidRPr="003A43DF">
        <w:t>Ai fini della tracciabilità dei flussi finanziari, il bonifico bancario o postale deve riportare, in relazione a ciascuna</w:t>
      </w:r>
      <w:r w:rsidRPr="003A43DF">
        <w:rPr>
          <w:spacing w:val="1"/>
        </w:rPr>
        <w:t xml:space="preserve"> </w:t>
      </w:r>
      <w:r w:rsidRPr="003A43DF">
        <w:t>transazione posta in essere dai soggetti di cui al comma 1, il codice identificativo di gara (CIG) attribuito dall’ANAC su</w:t>
      </w:r>
      <w:r w:rsidRPr="003A43DF">
        <w:rPr>
          <w:spacing w:val="1"/>
        </w:rPr>
        <w:t xml:space="preserve"> </w:t>
      </w:r>
      <w:r w:rsidRPr="003A43DF">
        <w:t>richiesta</w:t>
      </w:r>
      <w:r w:rsidRPr="003A43DF">
        <w:rPr>
          <w:spacing w:val="32"/>
        </w:rPr>
        <w:t xml:space="preserve"> </w:t>
      </w:r>
      <w:r w:rsidRPr="003A43DF">
        <w:t>della</w:t>
      </w:r>
      <w:r w:rsidRPr="003A43DF">
        <w:rPr>
          <w:spacing w:val="36"/>
        </w:rPr>
        <w:t xml:space="preserve"> </w:t>
      </w:r>
      <w:r w:rsidRPr="003A43DF">
        <w:t>stazione</w:t>
      </w:r>
      <w:r w:rsidRPr="003A43DF">
        <w:rPr>
          <w:spacing w:val="33"/>
        </w:rPr>
        <w:t xml:space="preserve"> </w:t>
      </w:r>
      <w:r w:rsidRPr="003A43DF">
        <w:t>appaltante</w:t>
      </w:r>
      <w:r w:rsidRPr="003A43DF">
        <w:rPr>
          <w:spacing w:val="33"/>
        </w:rPr>
        <w:t xml:space="preserve"> </w:t>
      </w:r>
      <w:r w:rsidRPr="003A43DF">
        <w:t>e,</w:t>
      </w:r>
      <w:r w:rsidRPr="003A43DF">
        <w:rPr>
          <w:spacing w:val="34"/>
        </w:rPr>
        <w:t xml:space="preserve"> </w:t>
      </w:r>
      <w:r w:rsidRPr="003A43DF">
        <w:t>ai</w:t>
      </w:r>
      <w:r w:rsidRPr="003A43DF">
        <w:rPr>
          <w:spacing w:val="35"/>
        </w:rPr>
        <w:t xml:space="preserve"> </w:t>
      </w:r>
      <w:r w:rsidRPr="003A43DF">
        <w:t>sensi</w:t>
      </w:r>
      <w:r w:rsidRPr="003A43DF">
        <w:rPr>
          <w:spacing w:val="33"/>
        </w:rPr>
        <w:t xml:space="preserve"> </w:t>
      </w:r>
      <w:r w:rsidRPr="003A43DF">
        <w:t>dell’art.</w:t>
      </w:r>
      <w:r w:rsidRPr="003A43DF">
        <w:rPr>
          <w:spacing w:val="34"/>
        </w:rPr>
        <w:t xml:space="preserve"> </w:t>
      </w:r>
      <w:r w:rsidRPr="003A43DF">
        <w:t>11</w:t>
      </w:r>
      <w:r w:rsidRPr="003A43DF">
        <w:rPr>
          <w:spacing w:val="34"/>
        </w:rPr>
        <w:t xml:space="preserve"> </w:t>
      </w:r>
      <w:r w:rsidRPr="003A43DF">
        <w:t>della</w:t>
      </w:r>
      <w:r w:rsidRPr="003A43DF">
        <w:rPr>
          <w:spacing w:val="33"/>
        </w:rPr>
        <w:t xml:space="preserve"> </w:t>
      </w:r>
      <w:r w:rsidRPr="003A43DF">
        <w:t>Legge</w:t>
      </w:r>
      <w:r w:rsidRPr="003A43DF">
        <w:rPr>
          <w:spacing w:val="33"/>
        </w:rPr>
        <w:t xml:space="preserve"> </w:t>
      </w:r>
      <w:r w:rsidRPr="003A43DF">
        <w:t>16.01.2003</w:t>
      </w:r>
      <w:r w:rsidRPr="003A43DF">
        <w:rPr>
          <w:spacing w:val="34"/>
        </w:rPr>
        <w:t xml:space="preserve"> </w:t>
      </w:r>
      <w:r w:rsidRPr="003A43DF">
        <w:t>n.</w:t>
      </w:r>
      <w:r w:rsidRPr="003A43DF">
        <w:rPr>
          <w:spacing w:val="34"/>
        </w:rPr>
        <w:t xml:space="preserve"> </w:t>
      </w:r>
      <w:r w:rsidRPr="003A43DF">
        <w:lastRenderedPageBreak/>
        <w:t>3</w:t>
      </w:r>
      <w:r w:rsidRPr="003A43DF">
        <w:rPr>
          <w:spacing w:val="33"/>
        </w:rPr>
        <w:t xml:space="preserve"> </w:t>
      </w:r>
      <w:r w:rsidRPr="003A43DF">
        <w:t>codice</w:t>
      </w:r>
      <w:r w:rsidRPr="003A43DF">
        <w:rPr>
          <w:spacing w:val="33"/>
        </w:rPr>
        <w:t xml:space="preserve"> </w:t>
      </w:r>
      <w:r w:rsidRPr="003A43DF">
        <w:t>unico</w:t>
      </w:r>
      <w:r w:rsidRPr="003A43DF">
        <w:rPr>
          <w:spacing w:val="34"/>
        </w:rPr>
        <w:t xml:space="preserve"> </w:t>
      </w:r>
      <w:r w:rsidRPr="003A43DF">
        <w:t>di</w:t>
      </w:r>
      <w:r w:rsidRPr="003A43DF">
        <w:rPr>
          <w:spacing w:val="33"/>
        </w:rPr>
        <w:t xml:space="preserve"> </w:t>
      </w:r>
      <w:r w:rsidRPr="003A43DF">
        <w:t>progetto</w:t>
      </w:r>
      <w:r w:rsidRPr="003A43DF">
        <w:rPr>
          <w:spacing w:val="34"/>
        </w:rPr>
        <w:t xml:space="preserve"> </w:t>
      </w:r>
      <w:r w:rsidRPr="003A43DF">
        <w:t>(CUP)</w:t>
      </w:r>
      <w:r w:rsidRPr="003A43DF">
        <w:rPr>
          <w:spacing w:val="1"/>
        </w:rPr>
        <w:t xml:space="preserve"> </w:t>
      </w:r>
      <w:r w:rsidRPr="003A43DF">
        <w:t>relativo</w:t>
      </w:r>
      <w:r w:rsidRPr="003A43DF">
        <w:rPr>
          <w:spacing w:val="-1"/>
        </w:rPr>
        <w:t xml:space="preserve"> </w:t>
      </w:r>
      <w:r w:rsidRPr="003A43DF">
        <w:t>al</w:t>
      </w:r>
      <w:r w:rsidRPr="003A43DF">
        <w:rPr>
          <w:spacing w:val="-2"/>
        </w:rPr>
        <w:t xml:space="preserve"> </w:t>
      </w:r>
      <w:r w:rsidRPr="003A43DF">
        <w:t>contratto</w:t>
      </w:r>
      <w:r w:rsidRPr="003A43DF">
        <w:rPr>
          <w:spacing w:val="-1"/>
        </w:rPr>
        <w:t xml:space="preserve"> </w:t>
      </w:r>
      <w:r w:rsidRPr="003A43DF">
        <w:t>di</w:t>
      </w:r>
      <w:r w:rsidRPr="003A43DF">
        <w:rPr>
          <w:spacing w:val="-2"/>
        </w:rPr>
        <w:t xml:space="preserve"> </w:t>
      </w:r>
      <w:r w:rsidRPr="003A43DF">
        <w:t>appalto</w:t>
      </w:r>
      <w:r w:rsidRPr="003A43DF">
        <w:rPr>
          <w:spacing w:val="-3"/>
        </w:rPr>
        <w:t xml:space="preserve"> </w:t>
      </w:r>
      <w:r w:rsidRPr="003A43DF">
        <w:t>oggetto</w:t>
      </w:r>
      <w:r w:rsidRPr="003A43DF">
        <w:rPr>
          <w:spacing w:val="-1"/>
        </w:rPr>
        <w:t xml:space="preserve"> </w:t>
      </w:r>
      <w:r w:rsidRPr="003A43DF">
        <w:t>del</w:t>
      </w:r>
      <w:r w:rsidRPr="003A43DF">
        <w:rPr>
          <w:spacing w:val="-2"/>
        </w:rPr>
        <w:t xml:space="preserve"> </w:t>
      </w:r>
      <w:r w:rsidRPr="003A43DF">
        <w:t>presente</w:t>
      </w:r>
      <w:r w:rsidRPr="003A43DF">
        <w:rPr>
          <w:spacing w:val="-2"/>
        </w:rPr>
        <w:t xml:space="preserve"> </w:t>
      </w:r>
      <w:r w:rsidRPr="003A43DF">
        <w:t>capitolato</w:t>
      </w:r>
      <w:r w:rsidRPr="003A43DF">
        <w:rPr>
          <w:spacing w:val="-1"/>
        </w:rPr>
        <w:t xml:space="preserve"> </w:t>
      </w:r>
      <w:r w:rsidRPr="003A43DF">
        <w:t>se</w:t>
      </w:r>
      <w:r w:rsidRPr="003A43DF">
        <w:rPr>
          <w:spacing w:val="-2"/>
        </w:rPr>
        <w:t xml:space="preserve"> </w:t>
      </w:r>
      <w:r w:rsidRPr="003A43DF">
        <w:t>previsto</w:t>
      </w:r>
      <w:r w:rsidRPr="003A43DF">
        <w:rPr>
          <w:spacing w:val="-1"/>
        </w:rPr>
        <w:t xml:space="preserve"> </w:t>
      </w:r>
      <w:r w:rsidRPr="003A43DF">
        <w:t>(non</w:t>
      </w:r>
      <w:r w:rsidRPr="003A43DF">
        <w:rPr>
          <w:spacing w:val="-3"/>
        </w:rPr>
        <w:t xml:space="preserve"> </w:t>
      </w:r>
      <w:r w:rsidRPr="003A43DF">
        <w:t>previsto</w:t>
      </w:r>
      <w:r w:rsidRPr="003A43DF">
        <w:rPr>
          <w:spacing w:val="-1"/>
        </w:rPr>
        <w:t xml:space="preserve"> </w:t>
      </w:r>
      <w:r w:rsidRPr="003A43DF">
        <w:t>nel presente</w:t>
      </w:r>
      <w:r w:rsidRPr="003A43DF">
        <w:rPr>
          <w:spacing w:val="-2"/>
        </w:rPr>
        <w:t xml:space="preserve"> </w:t>
      </w:r>
      <w:r w:rsidRPr="003A43DF">
        <w:t>affidamento)</w:t>
      </w:r>
    </w:p>
    <w:p w:rsidR="0058084D" w:rsidRPr="003A43DF" w:rsidRDefault="0058084D">
      <w:pPr>
        <w:pStyle w:val="Corpotesto"/>
        <w:spacing w:before="11"/>
        <w:ind w:left="0"/>
        <w:jc w:val="left"/>
        <w:rPr>
          <w:sz w:val="22"/>
          <w:szCs w:val="22"/>
        </w:rPr>
      </w:pPr>
    </w:p>
    <w:p w:rsidR="0058084D" w:rsidRPr="003A43DF" w:rsidRDefault="00042A1B">
      <w:pPr>
        <w:pStyle w:val="Paragrafoelenco"/>
        <w:numPr>
          <w:ilvl w:val="0"/>
          <w:numId w:val="10"/>
        </w:numPr>
        <w:tabs>
          <w:tab w:val="left" w:pos="355"/>
        </w:tabs>
        <w:spacing w:line="242" w:lineRule="auto"/>
        <w:ind w:right="119" w:firstLine="0"/>
      </w:pPr>
      <w:r w:rsidRPr="003A43DF">
        <w:t>Il/i conto/i corrente/i dedicato/i dovrà/anno essere utilizzato/i anche per pagamenti destinati ai dipendenti, consulenti e</w:t>
      </w:r>
      <w:r w:rsidRPr="003A43DF">
        <w:rPr>
          <w:spacing w:val="1"/>
        </w:rPr>
        <w:t xml:space="preserve"> </w:t>
      </w:r>
      <w:r w:rsidRPr="003A43DF">
        <w:t>fornitori di beni e servizi rientranti nelle spese generali nonché quelli destinati all’acquisito di immobilizzazioni tecniche,</w:t>
      </w:r>
      <w:r w:rsidRPr="003A43DF">
        <w:rPr>
          <w:spacing w:val="1"/>
        </w:rPr>
        <w:t xml:space="preserve"> </w:t>
      </w:r>
      <w:r w:rsidRPr="003A43DF">
        <w:t>anche se tali pagamenti non si riferiscono in via esclusiva all’esecuzione del contratto di appalto oggetto del presente</w:t>
      </w:r>
      <w:r w:rsidRPr="003A43DF">
        <w:rPr>
          <w:spacing w:val="1"/>
        </w:rPr>
        <w:t xml:space="preserve"> </w:t>
      </w:r>
      <w:r w:rsidRPr="003A43DF">
        <w:t>capitolato.</w:t>
      </w:r>
    </w:p>
    <w:p w:rsidR="0058084D" w:rsidRPr="003A43DF" w:rsidRDefault="0058084D">
      <w:pPr>
        <w:pStyle w:val="Corpotesto"/>
        <w:ind w:left="0"/>
        <w:jc w:val="left"/>
        <w:rPr>
          <w:sz w:val="22"/>
          <w:szCs w:val="22"/>
        </w:rPr>
      </w:pPr>
    </w:p>
    <w:p w:rsidR="0058084D" w:rsidRPr="003A43DF" w:rsidRDefault="00042A1B">
      <w:pPr>
        <w:pStyle w:val="Paragrafoelenco"/>
        <w:numPr>
          <w:ilvl w:val="0"/>
          <w:numId w:val="10"/>
        </w:numPr>
        <w:tabs>
          <w:tab w:val="left" w:pos="355"/>
        </w:tabs>
        <w:spacing w:line="242" w:lineRule="auto"/>
        <w:ind w:right="118" w:firstLine="0"/>
      </w:pPr>
      <w:r w:rsidRPr="003A43DF">
        <w:t>Qualora l’appaltatore non assolva agli obblighi previsti dall’art. 3 della legge n. 136/2010 per la tracciabilità dei flussi</w:t>
      </w:r>
      <w:r w:rsidRPr="003A43DF">
        <w:rPr>
          <w:spacing w:val="1"/>
        </w:rPr>
        <w:t xml:space="preserve"> </w:t>
      </w:r>
      <w:r w:rsidRPr="003A43DF">
        <w:t>finanziari relativi all’appalto, eseguendo transazioni senza avvalersi di banche o della società Poste italiane Spa, il presente</w:t>
      </w:r>
      <w:r w:rsidRPr="003A43DF">
        <w:rPr>
          <w:spacing w:val="1"/>
        </w:rPr>
        <w:t xml:space="preserve"> </w:t>
      </w:r>
      <w:r w:rsidRPr="003A43DF">
        <w:t>contratto si risolve</w:t>
      </w:r>
      <w:r w:rsidRPr="003A43DF">
        <w:rPr>
          <w:spacing w:val="-1"/>
        </w:rPr>
        <w:t xml:space="preserve"> </w:t>
      </w:r>
      <w:r w:rsidRPr="003A43DF">
        <w:t>di diritto ai sensi del</w:t>
      </w:r>
      <w:r w:rsidRPr="003A43DF">
        <w:rPr>
          <w:spacing w:val="-1"/>
        </w:rPr>
        <w:t xml:space="preserve"> </w:t>
      </w:r>
      <w:r w:rsidRPr="003A43DF">
        <w:t>comma 8 del</w:t>
      </w:r>
      <w:r w:rsidRPr="003A43DF">
        <w:rPr>
          <w:spacing w:val="2"/>
        </w:rPr>
        <w:t xml:space="preserve"> </w:t>
      </w:r>
      <w:r w:rsidRPr="003A43DF">
        <w:t>medesimo art.</w:t>
      </w:r>
      <w:r w:rsidRPr="003A43DF">
        <w:rPr>
          <w:spacing w:val="1"/>
        </w:rPr>
        <w:t xml:space="preserve"> </w:t>
      </w:r>
      <w:r w:rsidRPr="003A43DF">
        <w:t>3.</w:t>
      </w:r>
    </w:p>
    <w:p w:rsidR="0058084D" w:rsidRPr="003A43DF" w:rsidRDefault="0058084D">
      <w:pPr>
        <w:pStyle w:val="Corpotesto"/>
        <w:spacing w:before="2"/>
        <w:ind w:left="0"/>
        <w:jc w:val="left"/>
        <w:rPr>
          <w:sz w:val="22"/>
          <w:szCs w:val="22"/>
        </w:rPr>
      </w:pPr>
    </w:p>
    <w:p w:rsidR="0058084D" w:rsidRPr="003A43DF" w:rsidRDefault="00042A1B">
      <w:pPr>
        <w:pStyle w:val="Paragrafoelenco"/>
        <w:numPr>
          <w:ilvl w:val="0"/>
          <w:numId w:val="10"/>
        </w:numPr>
        <w:tabs>
          <w:tab w:val="left" w:pos="384"/>
        </w:tabs>
        <w:ind w:left="383" w:hanging="265"/>
      </w:pPr>
      <w:r w:rsidRPr="003A43DF">
        <w:t>L’appaltatore,</w:t>
      </w:r>
      <w:r w:rsidRPr="003A43DF">
        <w:rPr>
          <w:spacing w:val="41"/>
        </w:rPr>
        <w:t xml:space="preserve"> </w:t>
      </w:r>
      <w:r w:rsidRPr="003A43DF">
        <w:t>il</w:t>
      </w:r>
      <w:r w:rsidRPr="003A43DF">
        <w:rPr>
          <w:spacing w:val="40"/>
        </w:rPr>
        <w:t xml:space="preserve"> </w:t>
      </w:r>
      <w:r w:rsidRPr="003A43DF">
        <w:t>subappaltatore</w:t>
      </w:r>
      <w:r w:rsidRPr="003A43DF">
        <w:rPr>
          <w:spacing w:val="41"/>
        </w:rPr>
        <w:t xml:space="preserve"> </w:t>
      </w:r>
      <w:r w:rsidRPr="003A43DF">
        <w:t>ed</w:t>
      </w:r>
      <w:r w:rsidRPr="003A43DF">
        <w:rPr>
          <w:spacing w:val="42"/>
        </w:rPr>
        <w:t xml:space="preserve"> </w:t>
      </w:r>
      <w:r w:rsidRPr="003A43DF">
        <w:t>il</w:t>
      </w:r>
      <w:r w:rsidRPr="003A43DF">
        <w:rPr>
          <w:spacing w:val="38"/>
        </w:rPr>
        <w:t xml:space="preserve"> </w:t>
      </w:r>
      <w:r w:rsidRPr="003A43DF">
        <w:t>sub</w:t>
      </w:r>
      <w:r w:rsidRPr="003A43DF">
        <w:rPr>
          <w:spacing w:val="43"/>
        </w:rPr>
        <w:t xml:space="preserve"> </w:t>
      </w:r>
      <w:r w:rsidRPr="003A43DF">
        <w:t>contraente</w:t>
      </w:r>
      <w:r w:rsidRPr="003A43DF">
        <w:rPr>
          <w:spacing w:val="41"/>
        </w:rPr>
        <w:t xml:space="preserve"> </w:t>
      </w:r>
      <w:r w:rsidRPr="003A43DF">
        <w:t>dovranno</w:t>
      </w:r>
      <w:r w:rsidRPr="003A43DF">
        <w:rPr>
          <w:spacing w:val="42"/>
        </w:rPr>
        <w:t xml:space="preserve"> </w:t>
      </w:r>
      <w:r w:rsidRPr="003A43DF">
        <w:t>inserire,</w:t>
      </w:r>
      <w:r w:rsidRPr="003A43DF">
        <w:rPr>
          <w:spacing w:val="41"/>
        </w:rPr>
        <w:t xml:space="preserve"> </w:t>
      </w:r>
      <w:r w:rsidRPr="003A43DF">
        <w:t>nei</w:t>
      </w:r>
      <w:r w:rsidRPr="003A43DF">
        <w:rPr>
          <w:spacing w:val="40"/>
        </w:rPr>
        <w:t xml:space="preserve"> </w:t>
      </w:r>
      <w:r w:rsidRPr="003A43DF">
        <w:t>rispettivi</w:t>
      </w:r>
      <w:r w:rsidRPr="003A43DF">
        <w:rPr>
          <w:spacing w:val="40"/>
        </w:rPr>
        <w:t xml:space="preserve"> </w:t>
      </w:r>
      <w:r w:rsidRPr="003A43DF">
        <w:t>contratti,</w:t>
      </w:r>
      <w:r w:rsidRPr="003A43DF">
        <w:rPr>
          <w:spacing w:val="42"/>
        </w:rPr>
        <w:t xml:space="preserve"> </w:t>
      </w:r>
      <w:r w:rsidRPr="003A43DF">
        <w:t>apposita</w:t>
      </w:r>
      <w:r w:rsidRPr="003A43DF">
        <w:rPr>
          <w:spacing w:val="41"/>
        </w:rPr>
        <w:t xml:space="preserve"> </w:t>
      </w:r>
      <w:r w:rsidRPr="003A43DF">
        <w:t>clausola</w:t>
      </w:r>
      <w:r w:rsidRPr="003A43DF">
        <w:rPr>
          <w:spacing w:val="41"/>
        </w:rPr>
        <w:t xml:space="preserve"> </w:t>
      </w:r>
      <w:r w:rsidRPr="003A43DF">
        <w:t>di</w:t>
      </w:r>
    </w:p>
    <w:p w:rsidR="0058084D" w:rsidRPr="003A43DF" w:rsidRDefault="0058084D">
      <w:pPr>
        <w:pStyle w:val="Corpotesto"/>
        <w:spacing w:before="5"/>
        <w:ind w:left="0"/>
        <w:jc w:val="left"/>
        <w:rPr>
          <w:sz w:val="22"/>
          <w:szCs w:val="22"/>
        </w:rPr>
      </w:pPr>
    </w:p>
    <w:p w:rsidR="0058084D" w:rsidRPr="003A43DF" w:rsidRDefault="00042A1B">
      <w:pPr>
        <w:pStyle w:val="Corpotesto"/>
        <w:spacing w:before="91" w:line="242" w:lineRule="auto"/>
        <w:ind w:left="119" w:right="116"/>
        <w:rPr>
          <w:sz w:val="22"/>
          <w:szCs w:val="22"/>
        </w:rPr>
      </w:pPr>
      <w:r w:rsidRPr="003A43DF">
        <w:rPr>
          <w:sz w:val="22"/>
          <w:szCs w:val="22"/>
        </w:rPr>
        <w:t>assunzione degli obblighi di tracciabilità dei flussi finanziari previsti dalla Legge 136/2010 nonché apposita clausola</w:t>
      </w:r>
      <w:r w:rsidRPr="003A43DF">
        <w:rPr>
          <w:spacing w:val="1"/>
          <w:sz w:val="22"/>
          <w:szCs w:val="22"/>
        </w:rPr>
        <w:t xml:space="preserve"> </w:t>
      </w:r>
      <w:r w:rsidRPr="003A43DF">
        <w:rPr>
          <w:sz w:val="22"/>
          <w:szCs w:val="22"/>
        </w:rPr>
        <w:t>risolutiva espressa da attivare avuta notizia dell’inadempimento della propria controparte agli stessi obblighi di tracciabilità</w:t>
      </w:r>
      <w:r w:rsidRPr="003A43DF">
        <w:rPr>
          <w:spacing w:val="1"/>
          <w:sz w:val="22"/>
          <w:szCs w:val="22"/>
        </w:rPr>
        <w:t xml:space="preserve"> </w:t>
      </w:r>
      <w:r w:rsidRPr="003A43DF">
        <w:rPr>
          <w:sz w:val="22"/>
          <w:szCs w:val="22"/>
        </w:rPr>
        <w:t>di cui al presente articolo. Dell’avvenuta risoluzione contrattuale dovranno dare contestuale informazione alla stazione</w:t>
      </w:r>
      <w:r w:rsidRPr="003A43DF">
        <w:rPr>
          <w:spacing w:val="1"/>
          <w:sz w:val="22"/>
          <w:szCs w:val="22"/>
        </w:rPr>
        <w:t xml:space="preserve"> </w:t>
      </w:r>
      <w:r w:rsidRPr="003A43DF">
        <w:rPr>
          <w:sz w:val="22"/>
          <w:szCs w:val="22"/>
        </w:rPr>
        <w:t>appaltante</w:t>
      </w:r>
      <w:r w:rsidRPr="003A43DF">
        <w:rPr>
          <w:spacing w:val="-1"/>
          <w:sz w:val="22"/>
          <w:szCs w:val="22"/>
        </w:rPr>
        <w:t xml:space="preserve"> </w:t>
      </w:r>
      <w:r w:rsidRPr="003A43DF">
        <w:rPr>
          <w:sz w:val="22"/>
          <w:szCs w:val="22"/>
        </w:rPr>
        <w:t>ed</w:t>
      </w:r>
      <w:r w:rsidRPr="003A43DF">
        <w:rPr>
          <w:spacing w:val="1"/>
          <w:sz w:val="22"/>
          <w:szCs w:val="22"/>
        </w:rPr>
        <w:t xml:space="preserve"> </w:t>
      </w:r>
      <w:r w:rsidRPr="003A43DF">
        <w:rPr>
          <w:sz w:val="22"/>
          <w:szCs w:val="22"/>
        </w:rPr>
        <w:t>alla</w:t>
      </w:r>
      <w:r w:rsidRPr="003A43DF">
        <w:rPr>
          <w:spacing w:val="-1"/>
          <w:sz w:val="22"/>
          <w:szCs w:val="22"/>
        </w:rPr>
        <w:t xml:space="preserve"> </w:t>
      </w:r>
      <w:r w:rsidRPr="003A43DF">
        <w:rPr>
          <w:sz w:val="22"/>
          <w:szCs w:val="22"/>
        </w:rPr>
        <w:t>Prefettura territorialmente competente.</w:t>
      </w:r>
    </w:p>
    <w:p w:rsidR="0058084D" w:rsidRPr="003A43DF" w:rsidRDefault="0058084D">
      <w:pPr>
        <w:pStyle w:val="Corpotesto"/>
        <w:spacing w:before="11"/>
        <w:ind w:left="0"/>
        <w:jc w:val="left"/>
        <w:rPr>
          <w:sz w:val="22"/>
          <w:szCs w:val="22"/>
        </w:rPr>
      </w:pPr>
    </w:p>
    <w:p w:rsidR="0058084D" w:rsidRPr="003A43DF" w:rsidRDefault="00042A1B">
      <w:pPr>
        <w:pStyle w:val="Paragrafoelenco"/>
        <w:numPr>
          <w:ilvl w:val="0"/>
          <w:numId w:val="10"/>
        </w:numPr>
        <w:tabs>
          <w:tab w:val="left" w:pos="369"/>
        </w:tabs>
        <w:spacing w:line="242" w:lineRule="auto"/>
        <w:ind w:right="117" w:firstLine="0"/>
      </w:pPr>
      <w:r w:rsidRPr="003A43DF">
        <w:t>I pagamenti agli Enti previdenziali, assicurativi, istituzionali, quelli in favore di fornitori di pubblici servizi e quelli</w:t>
      </w:r>
      <w:r w:rsidRPr="003A43DF">
        <w:rPr>
          <w:spacing w:val="1"/>
        </w:rPr>
        <w:t xml:space="preserve"> </w:t>
      </w:r>
      <w:r w:rsidRPr="003A43DF">
        <w:t>relativi a tributi possono essere effettuati anche con strumenti diversi dal bonifico bancario o postale, fermo restando</w:t>
      </w:r>
      <w:r w:rsidRPr="003A43DF">
        <w:rPr>
          <w:spacing w:val="1"/>
        </w:rPr>
        <w:t xml:space="preserve"> </w:t>
      </w:r>
      <w:r w:rsidRPr="003A43DF">
        <w:t>l’obbligo di documentazione della spesa. Le spese giornaliere, di importo uguale o inferiore a € 500,00, relative all’appalto</w:t>
      </w:r>
      <w:r w:rsidRPr="003A43DF">
        <w:rPr>
          <w:spacing w:val="1"/>
        </w:rPr>
        <w:t xml:space="preserve"> </w:t>
      </w:r>
      <w:r w:rsidRPr="003A43DF">
        <w:t>aggiudicato, al subappalto ed al subcontratto possono essere effettuate anche con strumenti diversi dal bonifico bancario o</w:t>
      </w:r>
      <w:r w:rsidRPr="003A43DF">
        <w:rPr>
          <w:spacing w:val="1"/>
        </w:rPr>
        <w:t xml:space="preserve"> </w:t>
      </w:r>
      <w:r w:rsidRPr="003A43DF">
        <w:t>postale,</w:t>
      </w:r>
      <w:r w:rsidRPr="003A43DF">
        <w:rPr>
          <w:spacing w:val="-1"/>
        </w:rPr>
        <w:t xml:space="preserve"> </w:t>
      </w:r>
      <w:r w:rsidRPr="003A43DF">
        <w:t>fermi</w:t>
      </w:r>
      <w:r w:rsidRPr="003A43DF">
        <w:rPr>
          <w:spacing w:val="-1"/>
        </w:rPr>
        <w:t xml:space="preserve"> </w:t>
      </w:r>
      <w:r w:rsidRPr="003A43DF">
        <w:t>restando il</w:t>
      </w:r>
      <w:r w:rsidRPr="003A43DF">
        <w:rPr>
          <w:spacing w:val="-1"/>
        </w:rPr>
        <w:t xml:space="preserve"> </w:t>
      </w:r>
      <w:r w:rsidRPr="003A43DF">
        <w:t>divieto</w:t>
      </w:r>
      <w:r w:rsidRPr="003A43DF">
        <w:rPr>
          <w:spacing w:val="-1"/>
        </w:rPr>
        <w:t xml:space="preserve"> </w:t>
      </w:r>
      <w:r w:rsidRPr="003A43DF">
        <w:t>di</w:t>
      </w:r>
      <w:r w:rsidRPr="003A43DF">
        <w:rPr>
          <w:spacing w:val="-1"/>
        </w:rPr>
        <w:t xml:space="preserve"> </w:t>
      </w:r>
      <w:r w:rsidRPr="003A43DF">
        <w:t>impiego di</w:t>
      </w:r>
      <w:r w:rsidRPr="003A43DF">
        <w:rPr>
          <w:spacing w:val="-1"/>
        </w:rPr>
        <w:t xml:space="preserve"> </w:t>
      </w:r>
      <w:r w:rsidRPr="003A43DF">
        <w:t>denaro</w:t>
      </w:r>
      <w:r w:rsidRPr="003A43DF">
        <w:rPr>
          <w:spacing w:val="-1"/>
        </w:rPr>
        <w:t xml:space="preserve"> </w:t>
      </w:r>
      <w:r w:rsidRPr="003A43DF">
        <w:t>contante</w:t>
      </w:r>
      <w:r w:rsidRPr="003A43DF">
        <w:rPr>
          <w:spacing w:val="-1"/>
        </w:rPr>
        <w:t xml:space="preserve"> </w:t>
      </w:r>
      <w:r w:rsidRPr="003A43DF">
        <w:t>e</w:t>
      </w:r>
      <w:r w:rsidRPr="003A43DF">
        <w:rPr>
          <w:spacing w:val="-1"/>
        </w:rPr>
        <w:t xml:space="preserve"> </w:t>
      </w:r>
      <w:r w:rsidRPr="003A43DF">
        <w:t>l’obbligo di</w:t>
      </w:r>
      <w:r w:rsidRPr="003A43DF">
        <w:rPr>
          <w:spacing w:val="-2"/>
        </w:rPr>
        <w:t xml:space="preserve"> </w:t>
      </w:r>
      <w:r w:rsidRPr="003A43DF">
        <w:t>documentazione</w:t>
      </w:r>
      <w:r w:rsidRPr="003A43DF">
        <w:rPr>
          <w:spacing w:val="-1"/>
        </w:rPr>
        <w:t xml:space="preserve"> </w:t>
      </w:r>
      <w:r w:rsidRPr="003A43DF">
        <w:t>della</w:t>
      </w:r>
      <w:r w:rsidRPr="003A43DF">
        <w:rPr>
          <w:spacing w:val="-1"/>
        </w:rPr>
        <w:t xml:space="preserve"> </w:t>
      </w:r>
      <w:r w:rsidRPr="003A43DF">
        <w:t>spesa.</w:t>
      </w:r>
    </w:p>
    <w:p w:rsidR="00835921" w:rsidRPr="003A43DF" w:rsidRDefault="00835921">
      <w:pPr>
        <w:pStyle w:val="Corpotesto"/>
        <w:spacing w:before="2"/>
        <w:ind w:left="0"/>
        <w:jc w:val="left"/>
        <w:rPr>
          <w:sz w:val="22"/>
          <w:szCs w:val="22"/>
        </w:rPr>
      </w:pPr>
    </w:p>
    <w:p w:rsidR="00ED6FED" w:rsidRDefault="00ED6FED" w:rsidP="00B9146F">
      <w:pPr>
        <w:pStyle w:val="NormaleWeb"/>
        <w:spacing w:before="0" w:after="0"/>
        <w:jc w:val="center"/>
        <w:rPr>
          <w:rFonts w:cs="Times New Roman"/>
          <w:b/>
          <w:bCs/>
          <w:smallCaps/>
          <w:color w:val="000000"/>
          <w:sz w:val="22"/>
          <w:szCs w:val="22"/>
          <w:lang w:eastAsia="ar-SA"/>
        </w:rPr>
      </w:pPr>
      <w:r w:rsidRPr="00B9146F">
        <w:rPr>
          <w:rFonts w:cs="Times New Roman"/>
          <w:b/>
          <w:sz w:val="22"/>
          <w:szCs w:val="22"/>
        </w:rPr>
        <w:t xml:space="preserve">ART. </w:t>
      </w:r>
      <w:r w:rsidR="00B63F6C">
        <w:rPr>
          <w:rFonts w:cs="Times New Roman"/>
          <w:b/>
          <w:sz w:val="22"/>
          <w:szCs w:val="22"/>
        </w:rPr>
        <w:t>26</w:t>
      </w:r>
      <w:r w:rsidRPr="00B9146F">
        <w:rPr>
          <w:rFonts w:cs="Times New Roman"/>
          <w:b/>
          <w:sz w:val="22"/>
          <w:szCs w:val="22"/>
        </w:rPr>
        <w:t xml:space="preserve">  </w:t>
      </w:r>
      <w:r w:rsidRPr="00B9146F">
        <w:rPr>
          <w:rFonts w:cs="Times New Roman"/>
          <w:b/>
          <w:bCs/>
          <w:smallCaps/>
          <w:color w:val="000000"/>
          <w:sz w:val="22"/>
          <w:szCs w:val="22"/>
          <w:lang w:eastAsia="ar-SA"/>
        </w:rPr>
        <w:t>CLAUSOLE ANTICORRUZIONE E DOVERI COMPORTAMENTALI</w:t>
      </w:r>
    </w:p>
    <w:p w:rsidR="0095508A" w:rsidRPr="00337674" w:rsidRDefault="0095508A" w:rsidP="00ED6FED">
      <w:pPr>
        <w:pStyle w:val="NormaleWeb"/>
        <w:spacing w:before="0" w:after="0"/>
        <w:jc w:val="both"/>
        <w:rPr>
          <w:rFonts w:cs="Times New Roman"/>
        </w:rPr>
      </w:pPr>
    </w:p>
    <w:p w:rsidR="00ED6FED" w:rsidRPr="00B9146F" w:rsidRDefault="00ED6FED" w:rsidP="00ED6FED">
      <w:pPr>
        <w:pStyle w:val="NormaleWeb"/>
        <w:spacing w:before="0" w:after="0"/>
        <w:jc w:val="both"/>
        <w:rPr>
          <w:rFonts w:cs="Times New Roman"/>
          <w:sz w:val="22"/>
          <w:szCs w:val="22"/>
          <w:lang w:bidi="ar-SA"/>
        </w:rPr>
      </w:pPr>
      <w:r w:rsidRPr="00B9146F">
        <w:rPr>
          <w:rFonts w:cs="Times New Roman"/>
          <w:sz w:val="22"/>
          <w:szCs w:val="22"/>
          <w:lang w:bidi="ar-SA"/>
        </w:rPr>
        <w:t xml:space="preserve">Ai sensi del combinato disposto dell’art. 2, co.3, del D.P.R. n. 62/2013 “Regolamento recante codice di comportamento dei dipendenti pubblici, a norma dell’art.54 del </w:t>
      </w:r>
      <w:proofErr w:type="spellStart"/>
      <w:r w:rsidRPr="00B9146F">
        <w:rPr>
          <w:rFonts w:cs="Times New Roman"/>
          <w:sz w:val="22"/>
          <w:szCs w:val="22"/>
          <w:lang w:bidi="ar-SA"/>
        </w:rPr>
        <w:t>D.Lgs.</w:t>
      </w:r>
      <w:proofErr w:type="spellEnd"/>
      <w:r w:rsidRPr="00B9146F">
        <w:rPr>
          <w:rFonts w:cs="Times New Roman"/>
          <w:sz w:val="22"/>
          <w:szCs w:val="22"/>
          <w:lang w:bidi="ar-SA"/>
        </w:rPr>
        <w:t xml:space="preserve"> 30/03/01 n. 165” e del Codice di comportamento del Comune di Rho, adottato con deliberazione di Giunta Comunale n. 35 del 11/03/2014, l’affidatario e, per suo tramite, i suoi dipendenti e/o collaboratori a qualsiasi titolo, si impegnano, pena la risoluzione del contratto, al rispetto degli obblighi di condotta previsti dai sopracitati codici per quanto compatibili. L'aggiudicatario, ai sensi dell'art. 53, comma 16 ter, del Decreto Legislativo n. 165/2001, sottoscrivendo il contratto, attesta di non aver concluso contratti di lavoro subordinato o autonomo e comunque di non aver conferito incarichi ad ex dipendenti che abbiano esercitato poteri autoritativi o negoziali per conto delle Pubbliche Amministrazioni nei propri confronti per il triennio successivo alla cessazione del relativo rapporto di lavoro.</w:t>
      </w:r>
    </w:p>
    <w:p w:rsidR="00ED6FED" w:rsidRPr="00B9146F" w:rsidRDefault="00ED6FED" w:rsidP="00ED6FED">
      <w:pPr>
        <w:pStyle w:val="NormaleWeb"/>
        <w:widowControl/>
        <w:spacing w:before="0" w:after="0"/>
        <w:jc w:val="both"/>
        <w:rPr>
          <w:rFonts w:cs="Times New Roman"/>
          <w:sz w:val="22"/>
          <w:szCs w:val="22"/>
          <w:lang w:bidi="ar-SA"/>
        </w:rPr>
      </w:pPr>
    </w:p>
    <w:p w:rsidR="00ED6FED" w:rsidRDefault="00ED6FED" w:rsidP="00B9146F">
      <w:pPr>
        <w:pStyle w:val="Standard"/>
        <w:widowControl/>
        <w:tabs>
          <w:tab w:val="left" w:pos="425"/>
        </w:tabs>
        <w:jc w:val="center"/>
        <w:rPr>
          <w:rFonts w:eastAsia="PMingLiU, 新細明體" w:cs="Times New Roman"/>
          <w:b/>
          <w:sz w:val="22"/>
          <w:szCs w:val="22"/>
          <w:lang w:eastAsia="zh-TW" w:bidi="ar-SA"/>
        </w:rPr>
      </w:pPr>
      <w:r w:rsidRPr="00B9146F">
        <w:rPr>
          <w:rFonts w:eastAsia="PMingLiU, 新細明體" w:cs="Times New Roman"/>
          <w:b/>
          <w:sz w:val="22"/>
          <w:szCs w:val="22"/>
          <w:lang w:eastAsia="zh-TW" w:bidi="ar-SA"/>
        </w:rPr>
        <w:t xml:space="preserve">ART. </w:t>
      </w:r>
      <w:r w:rsidR="00B63F6C">
        <w:rPr>
          <w:rFonts w:eastAsia="PMingLiU, 新細明體" w:cs="Times New Roman"/>
          <w:b/>
          <w:sz w:val="22"/>
          <w:szCs w:val="22"/>
          <w:lang w:eastAsia="zh-TW" w:bidi="ar-SA"/>
        </w:rPr>
        <w:t>27</w:t>
      </w:r>
      <w:r w:rsidRPr="00B9146F">
        <w:rPr>
          <w:rFonts w:eastAsia="PMingLiU, 新細明體" w:cs="Times New Roman"/>
          <w:b/>
          <w:sz w:val="22"/>
          <w:szCs w:val="22"/>
          <w:lang w:eastAsia="zh-TW" w:bidi="ar-SA"/>
        </w:rPr>
        <w:t xml:space="preserve">.- </w:t>
      </w:r>
      <w:r w:rsidR="0095508A" w:rsidRPr="0095508A">
        <w:rPr>
          <w:rFonts w:eastAsia="PMingLiU, 新細明體" w:cs="Times New Roman"/>
          <w:b/>
          <w:sz w:val="22"/>
          <w:szCs w:val="22"/>
          <w:lang w:eastAsia="zh-TW" w:bidi="ar-SA"/>
        </w:rPr>
        <w:t>WHISTLEBLOWING</w:t>
      </w:r>
    </w:p>
    <w:p w:rsidR="0095508A" w:rsidRPr="00337674" w:rsidRDefault="0095508A" w:rsidP="00B9146F">
      <w:pPr>
        <w:pStyle w:val="Standard"/>
        <w:widowControl/>
        <w:tabs>
          <w:tab w:val="left" w:pos="425"/>
        </w:tabs>
        <w:jc w:val="center"/>
        <w:rPr>
          <w:rFonts w:cs="Times New Roman"/>
        </w:rPr>
      </w:pPr>
    </w:p>
    <w:p w:rsidR="00ED6FED" w:rsidRPr="00337674" w:rsidRDefault="00ED6FED" w:rsidP="00ED6FED">
      <w:pPr>
        <w:pStyle w:val="NormaleWeb"/>
        <w:widowControl/>
        <w:autoSpaceDE w:val="0"/>
        <w:spacing w:before="0" w:after="0"/>
        <w:jc w:val="both"/>
        <w:rPr>
          <w:rFonts w:cs="Times New Roman"/>
        </w:rPr>
      </w:pPr>
      <w:r w:rsidRPr="00B9146F">
        <w:rPr>
          <w:rFonts w:cs="Times New Roman"/>
          <w:sz w:val="22"/>
          <w:szCs w:val="22"/>
          <w:lang w:bidi="ar-SA"/>
        </w:rPr>
        <w:t>L’affidatario prende atto dell’attivazione, da parte dell’Ente Appaltante, della piattaforma informatica dedicata al “</w:t>
      </w:r>
      <w:proofErr w:type="spellStart"/>
      <w:r w:rsidRPr="00B9146F">
        <w:rPr>
          <w:rFonts w:cs="Times New Roman"/>
          <w:sz w:val="22"/>
          <w:szCs w:val="22"/>
          <w:lang w:bidi="ar-SA"/>
        </w:rPr>
        <w:t>whistleblowing</w:t>
      </w:r>
      <w:proofErr w:type="spellEnd"/>
      <w:r w:rsidRPr="00B9146F">
        <w:rPr>
          <w:rFonts w:cs="Times New Roman"/>
          <w:sz w:val="22"/>
          <w:szCs w:val="22"/>
          <w:lang w:bidi="ar-SA"/>
        </w:rPr>
        <w:t xml:space="preserve">”, sistema che permette, con garanzia di riservatezza, di segnalare illeciti, abusi, illegalità o irregolarità lesivi dell’interesse pubblico, comunicando ai propri dipendenti/collaboratori interessati, tramite e-mail dedicata, la possibilità di accesso al sistema di </w:t>
      </w:r>
      <w:proofErr w:type="spellStart"/>
      <w:r w:rsidRPr="00B9146F">
        <w:rPr>
          <w:rFonts w:cs="Times New Roman"/>
          <w:sz w:val="22"/>
          <w:szCs w:val="22"/>
          <w:lang w:bidi="ar-SA"/>
        </w:rPr>
        <w:t>whistleblowing</w:t>
      </w:r>
      <w:proofErr w:type="spellEnd"/>
      <w:r w:rsidRPr="00B9146F">
        <w:rPr>
          <w:rFonts w:cs="Times New Roman"/>
          <w:sz w:val="22"/>
          <w:szCs w:val="22"/>
          <w:lang w:bidi="ar-SA"/>
        </w:rPr>
        <w:t xml:space="preserve"> del Comune di Rho, ai fini della segnalazione di condotte illecite di cui siano venuti a conoscenza in ragione del rapporto di lavoro (art. 54 bis del D. </w:t>
      </w:r>
      <w:proofErr w:type="spellStart"/>
      <w:r w:rsidRPr="00B9146F">
        <w:rPr>
          <w:rFonts w:cs="Times New Roman"/>
          <w:sz w:val="22"/>
          <w:szCs w:val="22"/>
          <w:lang w:bidi="ar-SA"/>
        </w:rPr>
        <w:t>Lgs</w:t>
      </w:r>
      <w:proofErr w:type="spellEnd"/>
      <w:r w:rsidRPr="00B9146F">
        <w:rPr>
          <w:rFonts w:cs="Times New Roman"/>
          <w:sz w:val="22"/>
          <w:szCs w:val="22"/>
          <w:lang w:bidi="ar-SA"/>
        </w:rPr>
        <w:t xml:space="preserve">. n. 165/2001, commi 1 e 2). Il software è conforme alla legge n. 179/2017 nonché alle Linee Guida </w:t>
      </w:r>
      <w:proofErr w:type="spellStart"/>
      <w:r w:rsidRPr="00B9146F">
        <w:rPr>
          <w:rFonts w:cs="Times New Roman"/>
          <w:sz w:val="22"/>
          <w:szCs w:val="22"/>
          <w:lang w:bidi="ar-SA"/>
        </w:rPr>
        <w:t>Anac</w:t>
      </w:r>
      <w:proofErr w:type="spellEnd"/>
      <w:r w:rsidRPr="00B9146F">
        <w:rPr>
          <w:rFonts w:cs="Times New Roman"/>
          <w:sz w:val="22"/>
          <w:szCs w:val="22"/>
          <w:lang w:bidi="ar-SA"/>
        </w:rPr>
        <w:t xml:space="preserve">, Determinazione n. 6 del 2015 e al Comunicato del Presidente </w:t>
      </w:r>
      <w:proofErr w:type="spellStart"/>
      <w:r w:rsidRPr="00B9146F">
        <w:rPr>
          <w:rFonts w:cs="Times New Roman"/>
          <w:sz w:val="22"/>
          <w:szCs w:val="22"/>
          <w:lang w:bidi="ar-SA"/>
        </w:rPr>
        <w:t>Anac</w:t>
      </w:r>
      <w:proofErr w:type="spellEnd"/>
      <w:r w:rsidRPr="00B9146F">
        <w:rPr>
          <w:rFonts w:cs="Times New Roman"/>
          <w:sz w:val="22"/>
          <w:szCs w:val="22"/>
          <w:lang w:bidi="ar-SA"/>
        </w:rPr>
        <w:t xml:space="preserve"> del 5 settembre 2018; di seguito il percorso per accedere alla piattaforma attivata dal Comune di Rho, messo a disposizione anche dei dipendenti/collaboratori delle imprese appaltatrici: https://comunedirho.whistleblowing.it/. Il link è presente anche nel sito istituzionale del Comune all'interno di “Amministrazione Trasparente,” sezione “Altri contenuti - Prevenzione della corruzione”, </w:t>
      </w:r>
      <w:r w:rsidRPr="00B9146F">
        <w:rPr>
          <w:rFonts w:cs="Times New Roman"/>
          <w:sz w:val="22"/>
          <w:szCs w:val="22"/>
          <w:lang w:bidi="ar-SA"/>
        </w:rPr>
        <w:lastRenderedPageBreak/>
        <w:t>sottosezione “</w:t>
      </w:r>
      <w:proofErr w:type="spellStart"/>
      <w:r w:rsidRPr="00B9146F">
        <w:rPr>
          <w:rFonts w:cs="Times New Roman"/>
          <w:sz w:val="22"/>
          <w:szCs w:val="22"/>
          <w:lang w:bidi="ar-SA"/>
        </w:rPr>
        <w:t>Whistleblowing</w:t>
      </w:r>
      <w:proofErr w:type="spellEnd"/>
      <w:r w:rsidRPr="00B9146F">
        <w:rPr>
          <w:rFonts w:cs="Times New Roman"/>
          <w:sz w:val="22"/>
          <w:szCs w:val="22"/>
          <w:lang w:bidi="ar-SA"/>
        </w:rPr>
        <w:t xml:space="preserve"> – Procedura per le segnalazioni di illeciti”. L’appaltatore si impegna solennemente a non adottare misure ritorsive nei confronti dei segnalanti.</w:t>
      </w:r>
    </w:p>
    <w:p w:rsidR="00ED6FED" w:rsidRPr="00B9146F" w:rsidRDefault="00ED6FED" w:rsidP="00ED6FED">
      <w:pPr>
        <w:pStyle w:val="Titolo2"/>
        <w:widowControl/>
        <w:rPr>
          <w:rFonts w:ascii="Times New Roman" w:hAnsi="Times New Roman" w:cs="Times New Roman"/>
          <w:b w:val="0"/>
          <w:bCs w:val="0"/>
          <w:sz w:val="22"/>
          <w:szCs w:val="22"/>
        </w:rPr>
      </w:pPr>
    </w:p>
    <w:p w:rsidR="00ED6FED" w:rsidRDefault="00ED6FED" w:rsidP="00B9146F">
      <w:pPr>
        <w:pStyle w:val="Standard"/>
        <w:tabs>
          <w:tab w:val="left" w:pos="425"/>
        </w:tabs>
        <w:jc w:val="center"/>
        <w:rPr>
          <w:rFonts w:cs="Times New Roman"/>
          <w:b/>
          <w:sz w:val="22"/>
          <w:szCs w:val="22"/>
        </w:rPr>
      </w:pPr>
      <w:r w:rsidRPr="00B9146F">
        <w:rPr>
          <w:rFonts w:cs="Times New Roman"/>
          <w:b/>
          <w:sz w:val="22"/>
          <w:szCs w:val="22"/>
        </w:rPr>
        <w:t xml:space="preserve">ART </w:t>
      </w:r>
      <w:r w:rsidR="00B63F6C">
        <w:rPr>
          <w:rFonts w:cs="Times New Roman"/>
          <w:b/>
          <w:sz w:val="22"/>
          <w:szCs w:val="22"/>
        </w:rPr>
        <w:t>28</w:t>
      </w:r>
      <w:r w:rsidRPr="00B9146F">
        <w:rPr>
          <w:rFonts w:cs="Times New Roman"/>
          <w:b/>
          <w:sz w:val="22"/>
          <w:szCs w:val="22"/>
        </w:rPr>
        <w:t xml:space="preserve">  - TRATTAMENT0 DATI</w:t>
      </w:r>
    </w:p>
    <w:p w:rsidR="0095508A" w:rsidRPr="00337674" w:rsidRDefault="0095508A" w:rsidP="00B9146F">
      <w:pPr>
        <w:pStyle w:val="Standard"/>
        <w:tabs>
          <w:tab w:val="left" w:pos="425"/>
        </w:tabs>
        <w:jc w:val="center"/>
        <w:rPr>
          <w:rFonts w:cs="Times New Roman"/>
        </w:rPr>
      </w:pPr>
    </w:p>
    <w:p w:rsidR="00ED6FED" w:rsidRPr="00337674" w:rsidRDefault="00ED6FED" w:rsidP="00ED6FED">
      <w:pPr>
        <w:pStyle w:val="Standard"/>
        <w:autoSpaceDE w:val="0"/>
        <w:jc w:val="both"/>
        <w:rPr>
          <w:rFonts w:cs="Times New Roman"/>
        </w:rPr>
      </w:pPr>
      <w:r w:rsidRPr="00B9146F">
        <w:rPr>
          <w:rFonts w:eastAsia="CourierNewPSMT, Arial" w:cs="Times New Roman"/>
          <w:sz w:val="22"/>
          <w:szCs w:val="22"/>
        </w:rPr>
        <w:t>In riferimento al “trattamento dei dati personali”, come definito e normato dal Regolamento UE/2016/679 (GDPR), l’affidatario:</w:t>
      </w:r>
    </w:p>
    <w:p w:rsidR="00ED6FED" w:rsidRPr="00B9146F" w:rsidRDefault="00ED6FED" w:rsidP="00ED6FED">
      <w:pPr>
        <w:pStyle w:val="Standard"/>
        <w:autoSpaceDE w:val="0"/>
        <w:jc w:val="both"/>
        <w:rPr>
          <w:rFonts w:eastAsia="CourierNewPSMT, Arial" w:cs="Times New Roman"/>
          <w:sz w:val="22"/>
          <w:szCs w:val="22"/>
        </w:rPr>
      </w:pPr>
      <w:r w:rsidRPr="00B9146F">
        <w:rPr>
          <w:rFonts w:eastAsia="CourierNewPSMT, Arial" w:cs="Times New Roman"/>
          <w:sz w:val="22"/>
          <w:szCs w:val="22"/>
        </w:rPr>
        <w:t>a) dichiara di essere informato, ai sensi e per gli effetti del Regolamento UE/2016/679 (GDPR), che i dati raccolti saranno trattati esclusivamente nell’ambito della predetta procedura</w:t>
      </w:r>
    </w:p>
    <w:p w:rsidR="00ED6FED" w:rsidRPr="00B9146F" w:rsidRDefault="00ED6FED" w:rsidP="00ED6FED">
      <w:pPr>
        <w:pStyle w:val="Standard"/>
        <w:autoSpaceDE w:val="0"/>
        <w:jc w:val="both"/>
        <w:rPr>
          <w:rFonts w:eastAsia="CourierNewPSMT, Arial" w:cs="Times New Roman"/>
          <w:sz w:val="22"/>
          <w:szCs w:val="22"/>
        </w:rPr>
      </w:pPr>
      <w:r w:rsidRPr="00B9146F">
        <w:rPr>
          <w:rFonts w:eastAsia="CourierNewPSMT, Arial" w:cs="Times New Roman"/>
          <w:sz w:val="22"/>
          <w:szCs w:val="22"/>
        </w:rPr>
        <w:t>b) dichiara di essere conscio che i dati conferiti saranno accessibili a “chiunque vi abbia interesse per la tutela di situazioni  giuridicamente rilevanti” ai sensi della L. 07.08.1990, n. 241 e ss.mm.;</w:t>
      </w:r>
    </w:p>
    <w:p w:rsidR="00ED6FED" w:rsidRPr="00B9146F" w:rsidRDefault="00ED6FED" w:rsidP="00ED6FED">
      <w:pPr>
        <w:pStyle w:val="Standard"/>
        <w:autoSpaceDE w:val="0"/>
        <w:jc w:val="both"/>
        <w:rPr>
          <w:rFonts w:eastAsia="CourierNewPSMT, Arial" w:cs="Times New Roman"/>
          <w:sz w:val="22"/>
          <w:szCs w:val="22"/>
        </w:rPr>
      </w:pPr>
      <w:r w:rsidRPr="00B9146F">
        <w:rPr>
          <w:rFonts w:eastAsia="CourierNewPSMT, Arial" w:cs="Times New Roman"/>
          <w:sz w:val="22"/>
          <w:szCs w:val="22"/>
        </w:rPr>
        <w:t>c) dichiara di essere a conoscenza che i dati conferiti potranno essere cancellati solo ed esclusivamente in conformità con la vigente normativa regolamentante la tenuta, la conservazione e la gestione degli atti e dei documenti della Pubblica Amministrazione;</w:t>
      </w:r>
    </w:p>
    <w:p w:rsidR="00ED6FED" w:rsidRPr="00B9146F" w:rsidRDefault="00ED6FED" w:rsidP="00ED6FED">
      <w:pPr>
        <w:pStyle w:val="Standard"/>
        <w:autoSpaceDE w:val="0"/>
        <w:jc w:val="both"/>
        <w:rPr>
          <w:rFonts w:eastAsia="CourierNewPSMT, Arial" w:cs="Times New Roman"/>
          <w:sz w:val="22"/>
          <w:szCs w:val="22"/>
        </w:rPr>
      </w:pPr>
      <w:r w:rsidRPr="00B9146F">
        <w:rPr>
          <w:rFonts w:eastAsia="CourierNewPSMT, Arial" w:cs="Times New Roman"/>
          <w:sz w:val="22"/>
          <w:szCs w:val="22"/>
        </w:rPr>
        <w:t>d) esprime il proprio assenso alla comunicazione/diffusione da parte del Comune di Rho dei propri dati a soggetti privati, ovvero a soggetti pubblici economici, coinvolti nel procedimento amministrativo connesso all’espletamento dell’incarico richiamato in oggetto;</w:t>
      </w:r>
    </w:p>
    <w:p w:rsidR="00ED6FED" w:rsidRPr="00B9146F" w:rsidRDefault="00ED6FED" w:rsidP="00ED6FED">
      <w:pPr>
        <w:pStyle w:val="Standard"/>
        <w:autoSpaceDE w:val="0"/>
        <w:jc w:val="both"/>
        <w:rPr>
          <w:rFonts w:eastAsia="CourierNewPSMT, Arial" w:cs="Times New Roman"/>
          <w:sz w:val="22"/>
          <w:szCs w:val="22"/>
        </w:rPr>
      </w:pPr>
      <w:r w:rsidRPr="00B9146F">
        <w:rPr>
          <w:rFonts w:eastAsia="CourierNewPSMT, Arial" w:cs="Times New Roman"/>
          <w:sz w:val="22"/>
          <w:szCs w:val="22"/>
        </w:rPr>
        <w:t>e) dichiara di essere stato reso edotto che il titolare del trattamento dei dati è il “Comune di Rho, avente sede Rho, Piazza Visconti 23”, fermo restando che, ove per fini istituzionali ovvero connessi al procedimento, i dati vengano comunicati a soggetti terzi, il Comune di Rho non potrà essere ritenuto responsabile dell’utilizzo e/o della diffusione dei dati da parte di detti soggetti.;</w:t>
      </w:r>
    </w:p>
    <w:p w:rsidR="00ED6FED" w:rsidRPr="00B9146F" w:rsidRDefault="00ED6FED" w:rsidP="00ED6FED">
      <w:pPr>
        <w:pStyle w:val="Standard"/>
        <w:autoSpaceDE w:val="0"/>
        <w:jc w:val="both"/>
        <w:rPr>
          <w:rFonts w:eastAsia="CourierNewPSMT, Arial" w:cs="Times New Roman"/>
          <w:sz w:val="22"/>
          <w:szCs w:val="22"/>
        </w:rPr>
      </w:pPr>
      <w:r w:rsidRPr="00B9146F">
        <w:rPr>
          <w:rFonts w:eastAsia="CourierNewPSMT, Arial" w:cs="Times New Roman"/>
          <w:sz w:val="22"/>
          <w:szCs w:val="22"/>
        </w:rPr>
        <w:t xml:space="preserve">f) dichiara di non aver affidato incarichi in violazione dell’art 53 comma 16-ter del </w:t>
      </w:r>
      <w:proofErr w:type="spellStart"/>
      <w:r w:rsidRPr="00B9146F">
        <w:rPr>
          <w:rFonts w:eastAsia="CourierNewPSMT, Arial" w:cs="Times New Roman"/>
          <w:sz w:val="22"/>
          <w:szCs w:val="22"/>
        </w:rPr>
        <w:t>D.Lgs.vo</w:t>
      </w:r>
      <w:proofErr w:type="spellEnd"/>
      <w:r w:rsidRPr="00B9146F">
        <w:rPr>
          <w:rFonts w:eastAsia="CourierNewPSMT, Arial" w:cs="Times New Roman"/>
          <w:sz w:val="22"/>
          <w:szCs w:val="22"/>
        </w:rPr>
        <w:t xml:space="preserve"> 165/01 e </w:t>
      </w:r>
      <w:proofErr w:type="spellStart"/>
      <w:r w:rsidRPr="00B9146F">
        <w:rPr>
          <w:rFonts w:eastAsia="CourierNewPSMT, Arial" w:cs="Times New Roman"/>
          <w:sz w:val="22"/>
          <w:szCs w:val="22"/>
        </w:rPr>
        <w:t>succ</w:t>
      </w:r>
      <w:proofErr w:type="spellEnd"/>
      <w:r w:rsidRPr="00B9146F">
        <w:rPr>
          <w:rFonts w:eastAsia="CourierNewPSMT, Arial" w:cs="Times New Roman"/>
          <w:sz w:val="22"/>
          <w:szCs w:val="22"/>
        </w:rPr>
        <w:t xml:space="preserve"> </w:t>
      </w:r>
      <w:proofErr w:type="spellStart"/>
      <w:r w:rsidRPr="00B9146F">
        <w:rPr>
          <w:rFonts w:eastAsia="CourierNewPSMT, Arial" w:cs="Times New Roman"/>
          <w:sz w:val="22"/>
          <w:szCs w:val="22"/>
        </w:rPr>
        <w:t>mod</w:t>
      </w:r>
      <w:proofErr w:type="spellEnd"/>
      <w:r w:rsidRPr="00B9146F">
        <w:rPr>
          <w:rFonts w:eastAsia="CourierNewPSMT, Arial" w:cs="Times New Roman"/>
          <w:sz w:val="22"/>
          <w:szCs w:val="22"/>
        </w:rPr>
        <w:t xml:space="preserve"> e </w:t>
      </w:r>
      <w:proofErr w:type="spellStart"/>
      <w:r w:rsidRPr="00B9146F">
        <w:rPr>
          <w:rFonts w:eastAsia="CourierNewPSMT, Arial" w:cs="Times New Roman"/>
          <w:sz w:val="22"/>
          <w:szCs w:val="22"/>
        </w:rPr>
        <w:t>int</w:t>
      </w:r>
      <w:proofErr w:type="spellEnd"/>
      <w:r w:rsidRPr="00B9146F">
        <w:rPr>
          <w:rFonts w:eastAsia="CourierNewPSMT, Arial" w:cs="Times New Roman"/>
          <w:sz w:val="22"/>
          <w:szCs w:val="22"/>
        </w:rPr>
        <w:t xml:space="preserve"> (</w:t>
      </w:r>
      <w:proofErr w:type="spellStart"/>
      <w:r w:rsidRPr="00B9146F">
        <w:rPr>
          <w:rFonts w:eastAsia="CourierNewPSMT, Arial" w:cs="Times New Roman"/>
          <w:sz w:val="22"/>
          <w:szCs w:val="22"/>
        </w:rPr>
        <w:t>pantouflage</w:t>
      </w:r>
      <w:proofErr w:type="spellEnd"/>
      <w:r w:rsidRPr="00B9146F">
        <w:rPr>
          <w:rFonts w:eastAsia="CourierNewPSMT, Arial" w:cs="Times New Roman"/>
          <w:sz w:val="22"/>
          <w:szCs w:val="22"/>
        </w:rPr>
        <w:t>)</w:t>
      </w:r>
    </w:p>
    <w:p w:rsidR="00B25773" w:rsidRPr="003A43DF" w:rsidRDefault="00B25773" w:rsidP="00004A37">
      <w:pPr>
        <w:pStyle w:val="Corpotesto"/>
        <w:spacing w:before="3" w:line="242" w:lineRule="auto"/>
        <w:ind w:left="0" w:right="117"/>
        <w:rPr>
          <w:sz w:val="22"/>
          <w:szCs w:val="22"/>
        </w:rPr>
      </w:pPr>
    </w:p>
    <w:p w:rsidR="00B25773" w:rsidRPr="00F21ED3" w:rsidRDefault="00A51B49" w:rsidP="003A43DF">
      <w:pPr>
        <w:pStyle w:val="Titolo2"/>
        <w:jc w:val="center"/>
        <w:rPr>
          <w:rFonts w:ascii="Times New Roman" w:hAnsi="Times New Roman" w:cs="Times New Roman"/>
          <w:color w:val="auto"/>
          <w:sz w:val="22"/>
          <w:szCs w:val="22"/>
        </w:rPr>
      </w:pPr>
      <w:r w:rsidRPr="00F21ED3">
        <w:rPr>
          <w:rFonts w:ascii="Times New Roman" w:hAnsi="Times New Roman" w:cs="Times New Roman"/>
          <w:color w:val="auto"/>
          <w:sz w:val="22"/>
          <w:szCs w:val="22"/>
        </w:rPr>
        <w:t>Art.</w:t>
      </w:r>
      <w:r w:rsidR="00B63F6C" w:rsidRPr="00F21ED3">
        <w:rPr>
          <w:rFonts w:ascii="Times New Roman" w:hAnsi="Times New Roman" w:cs="Times New Roman"/>
          <w:color w:val="auto"/>
          <w:sz w:val="22"/>
          <w:szCs w:val="22"/>
        </w:rPr>
        <w:t xml:space="preserve"> 29</w:t>
      </w:r>
      <w:r w:rsidR="00B25773" w:rsidRPr="00F21ED3">
        <w:rPr>
          <w:rFonts w:ascii="Times New Roman" w:hAnsi="Times New Roman" w:cs="Times New Roman"/>
          <w:color w:val="auto"/>
          <w:sz w:val="22"/>
          <w:szCs w:val="22"/>
        </w:rPr>
        <w:t xml:space="preserve"> – PROCEDURA DI GARA</w:t>
      </w:r>
    </w:p>
    <w:p w:rsidR="0095508A" w:rsidRPr="00B9146F" w:rsidRDefault="0095508A" w:rsidP="00B9146F"/>
    <w:p w:rsidR="00B25773" w:rsidRPr="00F21ED3" w:rsidRDefault="00B25773" w:rsidP="00B25773">
      <w:pPr>
        <w:pStyle w:val="Predefinito"/>
        <w:jc w:val="both"/>
        <w:rPr>
          <w:sz w:val="22"/>
          <w:szCs w:val="22"/>
        </w:rPr>
      </w:pPr>
      <w:r w:rsidRPr="00F21ED3">
        <w:rPr>
          <w:sz w:val="22"/>
          <w:szCs w:val="22"/>
        </w:rPr>
        <w:t xml:space="preserve">Procedura aperta ai sensi dell’art </w:t>
      </w:r>
      <w:r w:rsidR="00525D2A" w:rsidRPr="00F21ED3">
        <w:rPr>
          <w:sz w:val="22"/>
          <w:szCs w:val="22"/>
        </w:rPr>
        <w:t>71 del Codice</w:t>
      </w:r>
      <w:r w:rsidRPr="00F21ED3">
        <w:rPr>
          <w:sz w:val="22"/>
          <w:szCs w:val="22"/>
        </w:rPr>
        <w:t>, da aggiudicare con il criterio dell’offerta economicamente più vantaggiosa, ai sensi ai sensi dell’art</w:t>
      </w:r>
      <w:r w:rsidR="00525D2A" w:rsidRPr="00F21ED3">
        <w:rPr>
          <w:sz w:val="22"/>
          <w:szCs w:val="22"/>
        </w:rPr>
        <w:t xml:space="preserve"> 108 comma 2</w:t>
      </w:r>
      <w:r w:rsidRPr="00F21ED3">
        <w:rPr>
          <w:sz w:val="22"/>
          <w:szCs w:val="22"/>
        </w:rPr>
        <w:t xml:space="preserve">a) – trattandosi di servizio ad alta intensità di manodopera, del codice </w:t>
      </w:r>
      <w:proofErr w:type="spellStart"/>
      <w:r w:rsidRPr="00F21ED3">
        <w:rPr>
          <w:sz w:val="22"/>
          <w:szCs w:val="22"/>
        </w:rPr>
        <w:t>D.Lgs.</w:t>
      </w:r>
      <w:proofErr w:type="spellEnd"/>
      <w:r w:rsidRPr="00F21ED3">
        <w:rPr>
          <w:sz w:val="22"/>
          <w:szCs w:val="22"/>
        </w:rPr>
        <w:t xml:space="preserve"> </w:t>
      </w:r>
      <w:r w:rsidR="00337674" w:rsidRPr="00F21ED3">
        <w:rPr>
          <w:sz w:val="22"/>
          <w:szCs w:val="22"/>
        </w:rPr>
        <w:t>36/2023</w:t>
      </w:r>
      <w:r w:rsidRPr="00F21ED3">
        <w:rPr>
          <w:sz w:val="22"/>
          <w:szCs w:val="22"/>
        </w:rPr>
        <w:t>, e ss.mm ii.</w:t>
      </w:r>
    </w:p>
    <w:p w:rsidR="00B25773" w:rsidRPr="00F21ED3" w:rsidRDefault="00B25773" w:rsidP="00B25773">
      <w:pPr>
        <w:pStyle w:val="Predefinito"/>
        <w:jc w:val="both"/>
        <w:rPr>
          <w:sz w:val="22"/>
          <w:szCs w:val="22"/>
        </w:rPr>
      </w:pPr>
    </w:p>
    <w:p w:rsidR="00B25773" w:rsidRPr="00F21ED3" w:rsidRDefault="00B25773" w:rsidP="00B25773">
      <w:pPr>
        <w:pStyle w:val="Predefinito"/>
        <w:jc w:val="both"/>
        <w:rPr>
          <w:sz w:val="22"/>
          <w:szCs w:val="22"/>
        </w:rPr>
      </w:pPr>
      <w:r w:rsidRPr="00F21ED3">
        <w:rPr>
          <w:sz w:val="22"/>
          <w:szCs w:val="22"/>
        </w:rPr>
        <w:t xml:space="preserve">OFFERTA </w:t>
      </w:r>
      <w:r w:rsidR="00DD48DC" w:rsidRPr="00F21ED3">
        <w:rPr>
          <w:sz w:val="22"/>
          <w:szCs w:val="22"/>
        </w:rPr>
        <w:t>TECNICA (B): punteggio massimo 9</w:t>
      </w:r>
      <w:r w:rsidRPr="00F21ED3">
        <w:rPr>
          <w:sz w:val="22"/>
          <w:szCs w:val="22"/>
        </w:rPr>
        <w:t xml:space="preserve">0/100, rinvenente da elementi di natura qualitativa BUSTA B </w:t>
      </w:r>
    </w:p>
    <w:p w:rsidR="00B25773" w:rsidRPr="00F21ED3" w:rsidRDefault="00B25773" w:rsidP="00B25773">
      <w:pPr>
        <w:pStyle w:val="Predefinito"/>
        <w:jc w:val="both"/>
        <w:rPr>
          <w:sz w:val="22"/>
          <w:szCs w:val="22"/>
        </w:rPr>
      </w:pPr>
      <w:r w:rsidRPr="00F21ED3">
        <w:rPr>
          <w:sz w:val="22"/>
          <w:szCs w:val="22"/>
        </w:rPr>
        <w:t>OFFERTA ECONOMICA (C): punteggio massimo 10/100, rinvenente da elemento di natura quantitativa BUSTA C</w:t>
      </w:r>
    </w:p>
    <w:p w:rsidR="00B25773" w:rsidRPr="00F21ED3" w:rsidRDefault="00B25773" w:rsidP="00B25773">
      <w:pPr>
        <w:pStyle w:val="Predefinito"/>
        <w:jc w:val="both"/>
        <w:rPr>
          <w:sz w:val="22"/>
          <w:szCs w:val="22"/>
        </w:rPr>
      </w:pPr>
      <w:r w:rsidRPr="00F21ED3">
        <w:rPr>
          <w:sz w:val="22"/>
          <w:szCs w:val="22"/>
        </w:rPr>
        <w:t>Il punteggio massimo attribuibile al Concorrente è pertanto pari a 100.</w:t>
      </w:r>
    </w:p>
    <w:p w:rsidR="00B25773" w:rsidRPr="003A43DF" w:rsidRDefault="00B25773" w:rsidP="00B25773">
      <w:pPr>
        <w:pStyle w:val="Predefinito"/>
        <w:jc w:val="both"/>
        <w:rPr>
          <w:sz w:val="20"/>
          <w:szCs w:val="20"/>
        </w:rPr>
      </w:pPr>
    </w:p>
    <w:p w:rsidR="00B25773" w:rsidRPr="00F21ED3" w:rsidRDefault="00DD48DC" w:rsidP="003A43DF">
      <w:pPr>
        <w:pStyle w:val="Titolo2"/>
        <w:jc w:val="center"/>
        <w:rPr>
          <w:rFonts w:ascii="Times New Roman" w:hAnsi="Times New Roman" w:cs="Times New Roman"/>
          <w:color w:val="auto"/>
          <w:sz w:val="22"/>
          <w:szCs w:val="22"/>
        </w:rPr>
      </w:pPr>
      <w:r w:rsidRPr="00F21ED3">
        <w:rPr>
          <w:rFonts w:ascii="Times New Roman" w:hAnsi="Times New Roman" w:cs="Times New Roman"/>
          <w:color w:val="auto"/>
          <w:sz w:val="22"/>
          <w:szCs w:val="22"/>
        </w:rPr>
        <w:t xml:space="preserve">Art. </w:t>
      </w:r>
      <w:r w:rsidR="00B63F6C" w:rsidRPr="00F21ED3">
        <w:rPr>
          <w:rFonts w:ascii="Times New Roman" w:hAnsi="Times New Roman" w:cs="Times New Roman"/>
          <w:color w:val="auto"/>
          <w:sz w:val="22"/>
          <w:szCs w:val="22"/>
        </w:rPr>
        <w:t>30</w:t>
      </w:r>
      <w:r w:rsidR="00B25773" w:rsidRPr="00F21ED3">
        <w:rPr>
          <w:rFonts w:ascii="Times New Roman" w:hAnsi="Times New Roman" w:cs="Times New Roman"/>
          <w:color w:val="auto"/>
          <w:sz w:val="22"/>
          <w:szCs w:val="22"/>
        </w:rPr>
        <w:t>- CRITERI DI VALUTAZIONE DELL’OFFERTA TECNICA</w:t>
      </w:r>
    </w:p>
    <w:p w:rsidR="0095508A" w:rsidRPr="00B9146F" w:rsidRDefault="0095508A" w:rsidP="00B9146F"/>
    <w:p w:rsidR="00B25773" w:rsidRPr="00F21ED3" w:rsidRDefault="00B25773" w:rsidP="00B25773">
      <w:pPr>
        <w:pStyle w:val="Predefinito"/>
        <w:jc w:val="both"/>
        <w:rPr>
          <w:sz w:val="22"/>
          <w:szCs w:val="22"/>
        </w:rPr>
      </w:pPr>
      <w:r w:rsidRPr="00F21ED3">
        <w:rPr>
          <w:sz w:val="22"/>
          <w:szCs w:val="22"/>
        </w:rPr>
        <w:t>La valutazione delle offerte è demandata ad una Commissione giudicatrice, nominata dall’Ente dopo la scadenza del termine per la presentazione delle offerte.</w:t>
      </w:r>
    </w:p>
    <w:p w:rsidR="00B25773" w:rsidRPr="00F21ED3" w:rsidRDefault="00B25773" w:rsidP="00B25773">
      <w:pPr>
        <w:pStyle w:val="Predefinito"/>
        <w:jc w:val="both"/>
        <w:rPr>
          <w:sz w:val="22"/>
          <w:szCs w:val="22"/>
        </w:rPr>
      </w:pPr>
      <w:r w:rsidRPr="00F21ED3">
        <w:rPr>
          <w:sz w:val="22"/>
          <w:szCs w:val="22"/>
        </w:rPr>
        <w:t>Le offerte tecniche saranno valutate sulla base del contenuto della documentazione presentata dai Concorrenti nella Busta “Offerta Tecnica”.</w:t>
      </w:r>
    </w:p>
    <w:p w:rsidR="00B25773" w:rsidRPr="00F21ED3" w:rsidRDefault="00B25773" w:rsidP="00B25773">
      <w:pPr>
        <w:pStyle w:val="Predefinito"/>
        <w:jc w:val="both"/>
        <w:rPr>
          <w:sz w:val="22"/>
          <w:szCs w:val="22"/>
        </w:rPr>
      </w:pPr>
      <w:r w:rsidRPr="00F21ED3">
        <w:rPr>
          <w:sz w:val="22"/>
          <w:szCs w:val="22"/>
        </w:rPr>
        <w:t>Non sono ammesse offerte in variante. I concorrenti possono solo proporre, nell’ambito delle proprie offerte tecniche e sempre nel rigoroso rispetto delle prescrizioni minime di capitolato e di tutte le altre condizioni degli atti posti a base di gara, miglioramenti ed integrazioni che saranno valutate secondo quanto illustrato nel presente articolo.</w:t>
      </w:r>
    </w:p>
    <w:p w:rsidR="00B25773" w:rsidRPr="00F21ED3" w:rsidRDefault="00B25773" w:rsidP="00B25773">
      <w:pPr>
        <w:pStyle w:val="Predefinito"/>
        <w:jc w:val="both"/>
        <w:rPr>
          <w:sz w:val="22"/>
          <w:szCs w:val="22"/>
        </w:rPr>
      </w:pPr>
      <w:r w:rsidRPr="00F21ED3">
        <w:rPr>
          <w:sz w:val="22"/>
          <w:szCs w:val="22"/>
        </w:rPr>
        <w:t>Il punteggio tecnico sarà ottenuto sommando i singoli punteggi attribuiti agli elementi che determinano la valutazione per ciascun singolo criterio, di seguito specificato.</w:t>
      </w:r>
    </w:p>
    <w:p w:rsidR="00B25773" w:rsidRPr="00F21ED3" w:rsidRDefault="00B25773" w:rsidP="00B25773">
      <w:pPr>
        <w:pStyle w:val="Predefinito"/>
        <w:jc w:val="both"/>
        <w:rPr>
          <w:sz w:val="22"/>
          <w:szCs w:val="22"/>
        </w:rPr>
      </w:pPr>
      <w:r w:rsidRPr="00F21ED3">
        <w:rPr>
          <w:sz w:val="22"/>
          <w:szCs w:val="22"/>
        </w:rPr>
        <w:t>Elementi di valutazione Punteggio massimo</w:t>
      </w:r>
    </w:p>
    <w:p w:rsidR="00B25773" w:rsidRPr="00F21ED3" w:rsidRDefault="00B25773" w:rsidP="00B25773">
      <w:pPr>
        <w:pStyle w:val="Predefinito"/>
        <w:jc w:val="both"/>
        <w:rPr>
          <w:sz w:val="22"/>
          <w:szCs w:val="22"/>
        </w:rPr>
      </w:pPr>
      <w:r w:rsidRPr="00F21ED3">
        <w:rPr>
          <w:sz w:val="22"/>
          <w:szCs w:val="22"/>
        </w:rPr>
        <w:t>Elemento B punti 90 - L’offerta tecnica, sottoscritta dal legale rappresentante, ai fini dell’attribuzione del punteggio premiante, dovrà fare chiaro ed esplicito riferimento ai sotto elencati sub-criteri:</w:t>
      </w:r>
    </w:p>
    <w:p w:rsidR="00B25773" w:rsidRPr="003A43DF" w:rsidRDefault="00B25773" w:rsidP="00B25773">
      <w:pPr>
        <w:pStyle w:val="Predefinito"/>
        <w:jc w:val="both"/>
        <w:rPr>
          <w:sz w:val="20"/>
          <w:szCs w:val="20"/>
          <w:highlight w:val="green"/>
        </w:rPr>
      </w:pPr>
    </w:p>
    <w:tbl>
      <w:tblPr>
        <w:tblW w:w="9700" w:type="dxa"/>
        <w:tblInd w:w="70" w:type="dxa"/>
        <w:tblCellMar>
          <w:left w:w="70" w:type="dxa"/>
          <w:right w:w="70" w:type="dxa"/>
        </w:tblCellMar>
        <w:tblLook w:val="0000" w:firstRow="0" w:lastRow="0" w:firstColumn="0" w:lastColumn="0" w:noHBand="0" w:noVBand="0"/>
      </w:tblPr>
      <w:tblGrid>
        <w:gridCol w:w="960"/>
        <w:gridCol w:w="7820"/>
        <w:gridCol w:w="920"/>
      </w:tblGrid>
      <w:tr w:rsidR="00B25773" w:rsidRPr="00DE5168" w:rsidTr="001D0E52">
        <w:trPr>
          <w:cantSplit/>
          <w:trHeight w:val="276"/>
          <w:tblHeader/>
        </w:trPr>
        <w:tc>
          <w:tcPr>
            <w:tcW w:w="960" w:type="dxa"/>
            <w:tcBorders>
              <w:top w:val="nil"/>
              <w:left w:val="nil"/>
              <w:bottom w:val="nil"/>
              <w:right w:val="nil"/>
            </w:tcBorders>
            <w:shd w:val="clear" w:color="auto" w:fill="auto"/>
            <w:noWrap/>
            <w:vAlign w:val="center"/>
          </w:tcPr>
          <w:p w:rsidR="00B25773" w:rsidRPr="003A43DF" w:rsidRDefault="00B25773" w:rsidP="001D0E52">
            <w:pPr>
              <w:pStyle w:val="Predefinito"/>
              <w:jc w:val="both"/>
              <w:rPr>
                <w:sz w:val="20"/>
                <w:szCs w:val="20"/>
              </w:rPr>
            </w:pPr>
          </w:p>
        </w:tc>
        <w:tc>
          <w:tcPr>
            <w:tcW w:w="7820" w:type="dxa"/>
            <w:tcBorders>
              <w:top w:val="single" w:sz="4" w:space="0" w:color="auto"/>
              <w:left w:val="single" w:sz="4" w:space="0" w:color="auto"/>
              <w:bottom w:val="single" w:sz="4" w:space="0" w:color="auto"/>
              <w:right w:val="single" w:sz="4" w:space="0" w:color="auto"/>
            </w:tcBorders>
            <w:shd w:val="clear" w:color="auto" w:fill="auto"/>
            <w:vAlign w:val="center"/>
          </w:tcPr>
          <w:p w:rsidR="00B25773" w:rsidRPr="003A43DF" w:rsidRDefault="00B25773" w:rsidP="001D0E52">
            <w:pPr>
              <w:pStyle w:val="Predefinito"/>
              <w:jc w:val="both"/>
              <w:rPr>
                <w:sz w:val="20"/>
                <w:szCs w:val="20"/>
              </w:rPr>
            </w:pPr>
            <w:r w:rsidRPr="003A43DF">
              <w:rPr>
                <w:sz w:val="20"/>
                <w:szCs w:val="20"/>
              </w:rPr>
              <w:t xml:space="preserve">SUB-CRITERI </w:t>
            </w:r>
          </w:p>
        </w:tc>
        <w:tc>
          <w:tcPr>
            <w:tcW w:w="920" w:type="dxa"/>
            <w:tcBorders>
              <w:top w:val="single" w:sz="4" w:space="0" w:color="auto"/>
              <w:left w:val="nil"/>
              <w:bottom w:val="single" w:sz="4" w:space="0" w:color="auto"/>
              <w:right w:val="single" w:sz="4" w:space="0" w:color="auto"/>
            </w:tcBorders>
            <w:shd w:val="clear" w:color="auto" w:fill="auto"/>
            <w:noWrap/>
            <w:vAlign w:val="center"/>
          </w:tcPr>
          <w:p w:rsidR="00B25773" w:rsidRPr="003A43DF" w:rsidRDefault="00B25773" w:rsidP="001D0E52">
            <w:pPr>
              <w:pStyle w:val="Predefinito"/>
              <w:jc w:val="both"/>
              <w:rPr>
                <w:sz w:val="20"/>
                <w:szCs w:val="20"/>
              </w:rPr>
            </w:pPr>
            <w:r w:rsidRPr="003A43DF">
              <w:rPr>
                <w:sz w:val="20"/>
                <w:szCs w:val="20"/>
              </w:rPr>
              <w:t xml:space="preserve">Punti </w:t>
            </w:r>
            <w:proofErr w:type="spellStart"/>
            <w:r w:rsidRPr="003A43DF">
              <w:rPr>
                <w:sz w:val="20"/>
                <w:szCs w:val="20"/>
              </w:rPr>
              <w:t>max</w:t>
            </w:r>
            <w:proofErr w:type="spellEnd"/>
          </w:p>
        </w:tc>
      </w:tr>
      <w:tr w:rsidR="00B25773" w:rsidRPr="00DE5168" w:rsidTr="001D0E52">
        <w:trPr>
          <w:cantSplit/>
          <w:trHeight w:val="552"/>
          <w:tblHead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5773" w:rsidRPr="003A43DF" w:rsidRDefault="00B25773" w:rsidP="001D0E52">
            <w:pPr>
              <w:pStyle w:val="Predefinito"/>
              <w:jc w:val="both"/>
              <w:rPr>
                <w:sz w:val="20"/>
                <w:szCs w:val="20"/>
              </w:rPr>
            </w:pPr>
            <w:r w:rsidRPr="003A43DF">
              <w:rPr>
                <w:sz w:val="20"/>
                <w:szCs w:val="20"/>
              </w:rPr>
              <w:t>B1</w:t>
            </w:r>
          </w:p>
        </w:tc>
        <w:tc>
          <w:tcPr>
            <w:tcW w:w="7820" w:type="dxa"/>
            <w:tcBorders>
              <w:top w:val="nil"/>
              <w:left w:val="nil"/>
              <w:bottom w:val="single" w:sz="4" w:space="0" w:color="auto"/>
              <w:right w:val="single" w:sz="4" w:space="0" w:color="auto"/>
            </w:tcBorders>
            <w:shd w:val="clear" w:color="auto" w:fill="auto"/>
            <w:vAlign w:val="center"/>
          </w:tcPr>
          <w:p w:rsidR="00B25773" w:rsidRPr="003A43DF" w:rsidRDefault="00DE5168" w:rsidP="00DE5168">
            <w:pPr>
              <w:pStyle w:val="Predefinito"/>
              <w:jc w:val="both"/>
              <w:rPr>
                <w:sz w:val="20"/>
                <w:szCs w:val="20"/>
              </w:rPr>
            </w:pPr>
            <w:r w:rsidRPr="00DE5168">
              <w:rPr>
                <w:b/>
                <w:sz w:val="20"/>
              </w:rPr>
              <w:t>RISORSE</w:t>
            </w:r>
            <w:r w:rsidRPr="00DE5168">
              <w:rPr>
                <w:b/>
                <w:spacing w:val="-4"/>
                <w:sz w:val="20"/>
              </w:rPr>
              <w:t xml:space="preserve"> </w:t>
            </w:r>
            <w:r w:rsidRPr="00F3115F">
              <w:rPr>
                <w:b/>
                <w:sz w:val="20"/>
              </w:rPr>
              <w:t>UMANE</w:t>
            </w:r>
            <w:r w:rsidRPr="00F3115F">
              <w:rPr>
                <w:b/>
                <w:spacing w:val="-3"/>
                <w:sz w:val="20"/>
              </w:rPr>
              <w:t xml:space="preserve"> </w:t>
            </w:r>
            <w:r w:rsidRPr="00F3115F">
              <w:rPr>
                <w:b/>
                <w:sz w:val="20"/>
              </w:rPr>
              <w:t>E</w:t>
            </w:r>
            <w:r w:rsidRPr="00F3115F">
              <w:rPr>
                <w:b/>
                <w:spacing w:val="-1"/>
                <w:sz w:val="20"/>
              </w:rPr>
              <w:t xml:space="preserve"> </w:t>
            </w:r>
            <w:r w:rsidRPr="00F3115F">
              <w:rPr>
                <w:b/>
                <w:sz w:val="20"/>
              </w:rPr>
              <w:t>ATTREZZATURE</w:t>
            </w:r>
          </w:p>
        </w:tc>
        <w:tc>
          <w:tcPr>
            <w:tcW w:w="920" w:type="dxa"/>
            <w:tcBorders>
              <w:top w:val="nil"/>
              <w:left w:val="nil"/>
              <w:bottom w:val="single" w:sz="4" w:space="0" w:color="auto"/>
              <w:right w:val="single" w:sz="4" w:space="0" w:color="auto"/>
            </w:tcBorders>
            <w:shd w:val="clear" w:color="auto" w:fill="auto"/>
            <w:noWrap/>
            <w:vAlign w:val="center"/>
          </w:tcPr>
          <w:p w:rsidR="00B25773" w:rsidRPr="003A43DF" w:rsidRDefault="00B25773" w:rsidP="001D0E52">
            <w:pPr>
              <w:pStyle w:val="Predefinito"/>
              <w:jc w:val="both"/>
              <w:rPr>
                <w:sz w:val="20"/>
                <w:szCs w:val="20"/>
              </w:rPr>
            </w:pPr>
            <w:r w:rsidRPr="003A43DF">
              <w:rPr>
                <w:sz w:val="20"/>
                <w:szCs w:val="20"/>
              </w:rPr>
              <w:t>35</w:t>
            </w:r>
          </w:p>
        </w:tc>
      </w:tr>
      <w:tr w:rsidR="00B25773" w:rsidRPr="00DE5168" w:rsidTr="001D0E52">
        <w:trPr>
          <w:cantSplit/>
          <w:trHeight w:val="276"/>
          <w:tblHead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B25773" w:rsidRPr="003A43DF" w:rsidRDefault="00B25773" w:rsidP="001D0E52">
            <w:pPr>
              <w:pStyle w:val="Predefinito"/>
              <w:jc w:val="both"/>
              <w:rPr>
                <w:sz w:val="20"/>
                <w:szCs w:val="20"/>
              </w:rPr>
            </w:pPr>
            <w:r w:rsidRPr="003A43DF">
              <w:rPr>
                <w:sz w:val="20"/>
                <w:szCs w:val="20"/>
              </w:rPr>
              <w:t>B2</w:t>
            </w:r>
          </w:p>
        </w:tc>
        <w:tc>
          <w:tcPr>
            <w:tcW w:w="7820" w:type="dxa"/>
            <w:tcBorders>
              <w:top w:val="nil"/>
              <w:left w:val="nil"/>
              <w:bottom w:val="single" w:sz="4" w:space="0" w:color="auto"/>
              <w:right w:val="single" w:sz="4" w:space="0" w:color="auto"/>
            </w:tcBorders>
            <w:shd w:val="clear" w:color="auto" w:fill="auto"/>
            <w:vAlign w:val="center"/>
          </w:tcPr>
          <w:p w:rsidR="00B25773" w:rsidRPr="003A43DF" w:rsidRDefault="00DE5168" w:rsidP="00DE5168">
            <w:pPr>
              <w:pStyle w:val="Predefinito"/>
              <w:jc w:val="both"/>
              <w:rPr>
                <w:sz w:val="20"/>
                <w:szCs w:val="20"/>
              </w:rPr>
            </w:pPr>
            <w:r w:rsidRPr="00DE5168">
              <w:rPr>
                <w:b/>
                <w:sz w:val="20"/>
              </w:rPr>
              <w:t>MODALITA’</w:t>
            </w:r>
            <w:r w:rsidRPr="00DE5168">
              <w:rPr>
                <w:b/>
                <w:spacing w:val="-4"/>
                <w:sz w:val="20"/>
              </w:rPr>
              <w:t xml:space="preserve"> </w:t>
            </w:r>
            <w:r w:rsidRPr="00F3115F">
              <w:rPr>
                <w:b/>
                <w:sz w:val="20"/>
              </w:rPr>
              <w:t>di</w:t>
            </w:r>
            <w:r w:rsidRPr="00F3115F">
              <w:rPr>
                <w:b/>
                <w:spacing w:val="-4"/>
                <w:sz w:val="20"/>
              </w:rPr>
              <w:t xml:space="preserve"> </w:t>
            </w:r>
            <w:r w:rsidRPr="00F3115F">
              <w:rPr>
                <w:b/>
                <w:sz w:val="20"/>
              </w:rPr>
              <w:t>LAVORO</w:t>
            </w:r>
          </w:p>
        </w:tc>
        <w:tc>
          <w:tcPr>
            <w:tcW w:w="920" w:type="dxa"/>
            <w:tcBorders>
              <w:top w:val="nil"/>
              <w:left w:val="nil"/>
              <w:bottom w:val="single" w:sz="4" w:space="0" w:color="auto"/>
              <w:right w:val="single" w:sz="4" w:space="0" w:color="auto"/>
            </w:tcBorders>
            <w:shd w:val="clear" w:color="auto" w:fill="auto"/>
            <w:noWrap/>
            <w:vAlign w:val="center"/>
          </w:tcPr>
          <w:p w:rsidR="00B25773" w:rsidRPr="003A43DF" w:rsidRDefault="00DE5168" w:rsidP="001D0E52">
            <w:pPr>
              <w:pStyle w:val="Predefinito"/>
              <w:jc w:val="both"/>
              <w:rPr>
                <w:sz w:val="20"/>
                <w:szCs w:val="20"/>
              </w:rPr>
            </w:pPr>
            <w:r w:rsidRPr="003A43DF">
              <w:rPr>
                <w:sz w:val="20"/>
                <w:szCs w:val="20"/>
              </w:rPr>
              <w:t>5</w:t>
            </w:r>
            <w:r w:rsidR="00371DEF">
              <w:rPr>
                <w:sz w:val="20"/>
                <w:szCs w:val="20"/>
              </w:rPr>
              <w:t>2</w:t>
            </w:r>
          </w:p>
        </w:tc>
      </w:tr>
      <w:tr w:rsidR="00DE5168" w:rsidRPr="00DE5168" w:rsidTr="00DE5168">
        <w:trPr>
          <w:cantSplit/>
          <w:trHeight w:val="276"/>
          <w:tblHead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DE5168" w:rsidRPr="003A43DF" w:rsidRDefault="00DE5168" w:rsidP="004F4605">
            <w:pPr>
              <w:pStyle w:val="Predefinito"/>
              <w:jc w:val="both"/>
              <w:rPr>
                <w:sz w:val="20"/>
                <w:szCs w:val="20"/>
              </w:rPr>
            </w:pPr>
            <w:r w:rsidRPr="003A43DF">
              <w:rPr>
                <w:sz w:val="20"/>
                <w:szCs w:val="20"/>
              </w:rPr>
              <w:t>B3</w:t>
            </w:r>
          </w:p>
        </w:tc>
        <w:tc>
          <w:tcPr>
            <w:tcW w:w="7820" w:type="dxa"/>
            <w:tcBorders>
              <w:top w:val="nil"/>
              <w:left w:val="nil"/>
              <w:bottom w:val="single" w:sz="4" w:space="0" w:color="auto"/>
              <w:right w:val="single" w:sz="4" w:space="0" w:color="auto"/>
            </w:tcBorders>
            <w:shd w:val="clear" w:color="auto" w:fill="auto"/>
            <w:vAlign w:val="center"/>
          </w:tcPr>
          <w:p w:rsidR="00DE5168" w:rsidRPr="00F3115F" w:rsidRDefault="00DE5168" w:rsidP="004F4605">
            <w:pPr>
              <w:pStyle w:val="Predefinito"/>
              <w:jc w:val="both"/>
              <w:rPr>
                <w:b/>
                <w:sz w:val="20"/>
              </w:rPr>
            </w:pPr>
            <w:r w:rsidRPr="00DE5168">
              <w:rPr>
                <w:b/>
                <w:sz w:val="20"/>
              </w:rPr>
              <w:t xml:space="preserve">MIGLIORIE CHE NON COMPORTINO </w:t>
            </w:r>
            <w:r w:rsidRPr="00F3115F">
              <w:rPr>
                <w:b/>
                <w:sz w:val="20"/>
              </w:rPr>
              <w:t>MAGGIORI</w:t>
            </w:r>
            <w:r w:rsidRPr="00F3115F">
              <w:rPr>
                <w:b/>
                <w:spacing w:val="-44"/>
                <w:sz w:val="20"/>
              </w:rPr>
              <w:t xml:space="preserve"> </w:t>
            </w:r>
            <w:r w:rsidRPr="00F3115F">
              <w:rPr>
                <w:b/>
                <w:sz w:val="20"/>
              </w:rPr>
              <w:t>COSTI</w:t>
            </w:r>
            <w:r w:rsidRPr="00F3115F">
              <w:rPr>
                <w:b/>
                <w:spacing w:val="1"/>
                <w:sz w:val="20"/>
              </w:rPr>
              <w:t xml:space="preserve"> </w:t>
            </w:r>
            <w:r w:rsidRPr="00F3115F">
              <w:rPr>
                <w:b/>
                <w:sz w:val="20"/>
              </w:rPr>
              <w:t>PER LA</w:t>
            </w:r>
            <w:r w:rsidRPr="00F3115F">
              <w:rPr>
                <w:b/>
                <w:spacing w:val="-3"/>
                <w:sz w:val="20"/>
              </w:rPr>
              <w:t xml:space="preserve"> </w:t>
            </w:r>
            <w:r w:rsidRPr="00F3115F">
              <w:rPr>
                <w:b/>
                <w:sz w:val="20"/>
              </w:rPr>
              <w:t>STAZIONE</w:t>
            </w:r>
            <w:r w:rsidRPr="00F3115F">
              <w:rPr>
                <w:b/>
                <w:spacing w:val="-1"/>
                <w:sz w:val="20"/>
              </w:rPr>
              <w:t xml:space="preserve"> </w:t>
            </w:r>
            <w:r w:rsidRPr="00F3115F">
              <w:rPr>
                <w:b/>
                <w:sz w:val="20"/>
              </w:rPr>
              <w:t>APPALTANTE</w:t>
            </w:r>
          </w:p>
        </w:tc>
        <w:tc>
          <w:tcPr>
            <w:tcW w:w="920" w:type="dxa"/>
            <w:tcBorders>
              <w:top w:val="nil"/>
              <w:left w:val="nil"/>
              <w:bottom w:val="single" w:sz="4" w:space="0" w:color="auto"/>
              <w:right w:val="single" w:sz="4" w:space="0" w:color="auto"/>
            </w:tcBorders>
            <w:shd w:val="clear" w:color="auto" w:fill="auto"/>
            <w:noWrap/>
            <w:vAlign w:val="center"/>
          </w:tcPr>
          <w:p w:rsidR="00DE5168" w:rsidRPr="003A43DF" w:rsidRDefault="00371DEF" w:rsidP="004F4605">
            <w:pPr>
              <w:pStyle w:val="Predefinito"/>
              <w:jc w:val="both"/>
              <w:rPr>
                <w:sz w:val="20"/>
                <w:szCs w:val="20"/>
              </w:rPr>
            </w:pPr>
            <w:r>
              <w:rPr>
                <w:sz w:val="20"/>
                <w:szCs w:val="20"/>
              </w:rPr>
              <w:t>3</w:t>
            </w:r>
          </w:p>
        </w:tc>
      </w:tr>
    </w:tbl>
    <w:p w:rsidR="00B25773" w:rsidRPr="003A43DF" w:rsidRDefault="00B25773" w:rsidP="00B25773">
      <w:pPr>
        <w:adjustRightInd w:val="0"/>
        <w:spacing w:before="120"/>
        <w:rPr>
          <w:highlight w:val="green"/>
        </w:rPr>
      </w:pPr>
    </w:p>
    <w:p w:rsidR="00B25773" w:rsidRPr="003A43DF" w:rsidRDefault="00B25773" w:rsidP="00B25773">
      <w:pPr>
        <w:spacing w:after="120"/>
      </w:pPr>
      <w:r w:rsidRPr="003A43DF">
        <w:rPr>
          <w:b/>
        </w:rPr>
        <w:t xml:space="preserve">ANALISI DEI SUB–CRITERI </w:t>
      </w:r>
    </w:p>
    <w:p w:rsidR="0024721F" w:rsidRDefault="0024721F" w:rsidP="0024721F">
      <w:pPr>
        <w:ind w:left="1627"/>
        <w:rPr>
          <w:sz w:val="20"/>
        </w:rPr>
      </w:pPr>
    </w:p>
    <w:p w:rsidR="0024721F" w:rsidRDefault="0024721F" w:rsidP="0024721F">
      <w:pPr>
        <w:pStyle w:val="Corpotesto"/>
        <w:spacing w:before="9"/>
        <w:rPr>
          <w:sz w:val="9"/>
        </w:rPr>
      </w:pPr>
    </w:p>
    <w:tbl>
      <w:tblPr>
        <w:tblStyle w:val="TableNormal"/>
        <w:tblW w:w="0" w:type="auto"/>
        <w:tblInd w:w="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177"/>
        <w:gridCol w:w="2126"/>
      </w:tblGrid>
      <w:tr w:rsidR="00F3115F" w:rsidTr="003A43DF">
        <w:trPr>
          <w:trHeight w:val="589"/>
        </w:trPr>
        <w:tc>
          <w:tcPr>
            <w:tcW w:w="566" w:type="dxa"/>
            <w:tcBorders>
              <w:bottom w:val="single" w:sz="34" w:space="0" w:color="000000"/>
            </w:tcBorders>
          </w:tcPr>
          <w:p w:rsidR="00F3115F" w:rsidRDefault="00F3115F" w:rsidP="004F4605">
            <w:pPr>
              <w:pStyle w:val="TableParagraph"/>
              <w:rPr>
                <w:rFonts w:ascii="Times New Roman"/>
                <w:sz w:val="20"/>
              </w:rPr>
            </w:pPr>
          </w:p>
        </w:tc>
        <w:tc>
          <w:tcPr>
            <w:tcW w:w="5177" w:type="dxa"/>
            <w:tcBorders>
              <w:bottom w:val="single" w:sz="34" w:space="0" w:color="000000"/>
            </w:tcBorders>
          </w:tcPr>
          <w:p w:rsidR="00F3115F" w:rsidRDefault="00F3115F" w:rsidP="004F4605">
            <w:pPr>
              <w:pStyle w:val="TableParagraph"/>
              <w:spacing w:before="176"/>
              <w:ind w:left="457" w:right="450"/>
              <w:jc w:val="center"/>
              <w:rPr>
                <w:b/>
                <w:sz w:val="20"/>
              </w:rPr>
            </w:pPr>
            <w:r>
              <w:rPr>
                <w:b/>
                <w:sz w:val="20"/>
              </w:rPr>
              <w:t>DESCRIZIONE</w:t>
            </w:r>
          </w:p>
        </w:tc>
        <w:tc>
          <w:tcPr>
            <w:tcW w:w="2126" w:type="dxa"/>
            <w:tcBorders>
              <w:bottom w:val="single" w:sz="34" w:space="0" w:color="000000"/>
            </w:tcBorders>
          </w:tcPr>
          <w:p w:rsidR="00F3115F" w:rsidRDefault="00F3115F" w:rsidP="004F4605">
            <w:pPr>
              <w:pStyle w:val="TableParagraph"/>
              <w:spacing w:before="176"/>
              <w:ind w:left="86" w:right="77"/>
              <w:jc w:val="center"/>
              <w:rPr>
                <w:b/>
                <w:sz w:val="20"/>
              </w:rPr>
            </w:pPr>
            <w:r>
              <w:rPr>
                <w:b/>
                <w:sz w:val="20"/>
              </w:rPr>
              <w:t>PUNTEGGIO</w:t>
            </w:r>
            <w:r>
              <w:rPr>
                <w:b/>
                <w:spacing w:val="-4"/>
                <w:sz w:val="20"/>
              </w:rPr>
              <w:t xml:space="preserve"> </w:t>
            </w:r>
            <w:r>
              <w:rPr>
                <w:b/>
                <w:sz w:val="20"/>
              </w:rPr>
              <w:t>MAX</w:t>
            </w:r>
          </w:p>
        </w:tc>
      </w:tr>
      <w:tr w:rsidR="00F3115F" w:rsidTr="003A43DF">
        <w:trPr>
          <w:trHeight w:val="289"/>
        </w:trPr>
        <w:tc>
          <w:tcPr>
            <w:tcW w:w="566" w:type="dxa"/>
            <w:tcBorders>
              <w:top w:val="single" w:sz="34" w:space="0" w:color="000000"/>
            </w:tcBorders>
            <w:shd w:val="clear" w:color="auto" w:fill="F2F2F2"/>
          </w:tcPr>
          <w:p w:rsidR="00F3115F" w:rsidRDefault="00F3115F" w:rsidP="004F4605">
            <w:pPr>
              <w:pStyle w:val="TableParagraph"/>
              <w:spacing w:line="233" w:lineRule="exact"/>
              <w:ind w:left="54"/>
              <w:rPr>
                <w:b/>
                <w:sz w:val="20"/>
              </w:rPr>
            </w:pPr>
            <w:r>
              <w:rPr>
                <w:b/>
                <w:w w:val="99"/>
                <w:sz w:val="20"/>
              </w:rPr>
              <w:t>B1</w:t>
            </w:r>
          </w:p>
        </w:tc>
        <w:tc>
          <w:tcPr>
            <w:tcW w:w="5177" w:type="dxa"/>
            <w:tcBorders>
              <w:top w:val="single" w:sz="34" w:space="0" w:color="000000"/>
            </w:tcBorders>
            <w:shd w:val="clear" w:color="auto" w:fill="F2F2F2"/>
          </w:tcPr>
          <w:p w:rsidR="00F3115F" w:rsidRDefault="00F3115F" w:rsidP="004F4605">
            <w:pPr>
              <w:pStyle w:val="TableParagraph"/>
              <w:spacing w:line="233" w:lineRule="exact"/>
              <w:ind w:left="55"/>
              <w:rPr>
                <w:b/>
                <w:sz w:val="20"/>
              </w:rPr>
            </w:pPr>
            <w:r>
              <w:rPr>
                <w:b/>
                <w:sz w:val="20"/>
              </w:rPr>
              <w:t>RISORSE</w:t>
            </w:r>
            <w:r>
              <w:rPr>
                <w:b/>
                <w:spacing w:val="-4"/>
                <w:sz w:val="20"/>
              </w:rPr>
              <w:t xml:space="preserve"> </w:t>
            </w:r>
            <w:r>
              <w:rPr>
                <w:b/>
                <w:sz w:val="20"/>
              </w:rPr>
              <w:t>UMANE</w:t>
            </w:r>
            <w:r>
              <w:rPr>
                <w:b/>
                <w:spacing w:val="-3"/>
                <w:sz w:val="20"/>
              </w:rPr>
              <w:t xml:space="preserve"> </w:t>
            </w:r>
            <w:r>
              <w:rPr>
                <w:b/>
                <w:sz w:val="20"/>
              </w:rPr>
              <w:t>E</w:t>
            </w:r>
            <w:r>
              <w:rPr>
                <w:b/>
                <w:spacing w:val="-1"/>
                <w:sz w:val="20"/>
              </w:rPr>
              <w:t xml:space="preserve"> </w:t>
            </w:r>
            <w:r>
              <w:rPr>
                <w:b/>
                <w:sz w:val="20"/>
              </w:rPr>
              <w:t>ATTREZZATURE</w:t>
            </w:r>
          </w:p>
        </w:tc>
        <w:tc>
          <w:tcPr>
            <w:tcW w:w="2126" w:type="dxa"/>
            <w:tcBorders>
              <w:top w:val="single" w:sz="34" w:space="0" w:color="000000"/>
            </w:tcBorders>
            <w:shd w:val="clear" w:color="auto" w:fill="F2F2F2"/>
          </w:tcPr>
          <w:p w:rsidR="00F3115F" w:rsidRDefault="00F3115F" w:rsidP="004F4605">
            <w:pPr>
              <w:pStyle w:val="TableParagraph"/>
              <w:spacing w:line="233" w:lineRule="exact"/>
              <w:ind w:left="86" w:right="75"/>
              <w:jc w:val="center"/>
              <w:rPr>
                <w:b/>
                <w:sz w:val="20"/>
              </w:rPr>
            </w:pPr>
            <w:r>
              <w:rPr>
                <w:b/>
                <w:sz w:val="20"/>
              </w:rPr>
              <w:t>35</w:t>
            </w:r>
          </w:p>
        </w:tc>
      </w:tr>
    </w:tbl>
    <w:p w:rsidR="0024721F" w:rsidRDefault="0024721F" w:rsidP="0024721F">
      <w:pPr>
        <w:pStyle w:val="Corpotesto"/>
      </w:pPr>
      <w:r>
        <w:rPr>
          <w:noProof/>
          <w:lang w:eastAsia="it-IT"/>
        </w:rPr>
        <mc:AlternateContent>
          <mc:Choice Requires="wpg">
            <w:drawing>
              <wp:anchor distT="0" distB="0" distL="114300" distR="114300" simplePos="0" relativeHeight="251660288" behindDoc="1" locked="0" layoutInCell="1" allowOverlap="1" wp14:anchorId="6DE8E29C" wp14:editId="1A4A7CFA">
                <wp:simplePos x="0" y="0"/>
                <wp:positionH relativeFrom="page">
                  <wp:posOffset>6807835</wp:posOffset>
                </wp:positionH>
                <wp:positionV relativeFrom="page">
                  <wp:posOffset>9787255</wp:posOffset>
                </wp:positionV>
                <wp:extent cx="623570" cy="623570"/>
                <wp:effectExtent l="16510" t="14605" r="7620" b="9525"/>
                <wp:wrapNone/>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570" cy="623570"/>
                          <a:chOff x="10721" y="15413"/>
                          <a:chExt cx="982" cy="982"/>
                        </a:xfrm>
                      </wpg:grpSpPr>
                      <wps:wsp>
                        <wps:cNvPr id="5" name="Freeform 3"/>
                        <wps:cNvSpPr>
                          <a:spLocks/>
                        </wps:cNvSpPr>
                        <wps:spPr bwMode="auto">
                          <a:xfrm>
                            <a:off x="10728" y="15420"/>
                            <a:ext cx="968" cy="968"/>
                          </a:xfrm>
                          <a:custGeom>
                            <a:avLst/>
                            <a:gdLst>
                              <a:gd name="T0" fmla="+- 0 11323 10728"/>
                              <a:gd name="T1" fmla="*/ T0 w 968"/>
                              <a:gd name="T2" fmla="+- 0 16366 15420"/>
                              <a:gd name="T3" fmla="*/ 16366 h 968"/>
                              <a:gd name="T4" fmla="+- 0 10728 10728"/>
                              <a:gd name="T5" fmla="*/ T4 w 968"/>
                              <a:gd name="T6" fmla="+- 0 15770 15420"/>
                              <a:gd name="T7" fmla="*/ 15770 h 968"/>
                              <a:gd name="T8" fmla="+- 0 11078 10728"/>
                              <a:gd name="T9" fmla="*/ T8 w 968"/>
                              <a:gd name="T10" fmla="+- 0 15420 15420"/>
                              <a:gd name="T11" fmla="*/ 15420 h 968"/>
                              <a:gd name="T12" fmla="+- 0 11674 10728"/>
                              <a:gd name="T13" fmla="*/ T12 w 968"/>
                              <a:gd name="T14" fmla="+- 0 16015 15420"/>
                              <a:gd name="T15" fmla="*/ 16015 h 968"/>
                              <a:gd name="T16" fmla="+- 0 11695 10728"/>
                              <a:gd name="T17" fmla="*/ T16 w 968"/>
                              <a:gd name="T18" fmla="+- 0 16387 15420"/>
                              <a:gd name="T19" fmla="*/ 16387 h 968"/>
                              <a:gd name="T20" fmla="+- 0 11323 10728"/>
                              <a:gd name="T21" fmla="*/ T20 w 968"/>
                              <a:gd name="T22" fmla="+- 0 16366 15420"/>
                              <a:gd name="T23" fmla="*/ 16366 h 968"/>
                            </a:gdLst>
                            <a:ahLst/>
                            <a:cxnLst>
                              <a:cxn ang="0">
                                <a:pos x="T1" y="T3"/>
                              </a:cxn>
                              <a:cxn ang="0">
                                <a:pos x="T5" y="T7"/>
                              </a:cxn>
                              <a:cxn ang="0">
                                <a:pos x="T9" y="T11"/>
                              </a:cxn>
                              <a:cxn ang="0">
                                <a:pos x="T13" y="T15"/>
                              </a:cxn>
                              <a:cxn ang="0">
                                <a:pos x="T17" y="T19"/>
                              </a:cxn>
                              <a:cxn ang="0">
                                <a:pos x="T21" y="T23"/>
                              </a:cxn>
                            </a:cxnLst>
                            <a:rect l="0" t="0" r="r" b="b"/>
                            <a:pathLst>
                              <a:path w="968" h="968">
                                <a:moveTo>
                                  <a:pt x="595" y="946"/>
                                </a:moveTo>
                                <a:lnTo>
                                  <a:pt x="0" y="350"/>
                                </a:lnTo>
                                <a:lnTo>
                                  <a:pt x="350" y="0"/>
                                </a:lnTo>
                                <a:lnTo>
                                  <a:pt x="946" y="595"/>
                                </a:lnTo>
                                <a:lnTo>
                                  <a:pt x="967" y="967"/>
                                </a:lnTo>
                                <a:lnTo>
                                  <a:pt x="595" y="946"/>
                                </a:lnTo>
                                <a:close/>
                              </a:path>
                            </a:pathLst>
                          </a:custGeom>
                          <a:noFill/>
                          <a:ln w="9144">
                            <a:solidFill>
                              <a:srgbClr val="4F80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4"/>
                        <wps:cNvSpPr txBox="1">
                          <a:spLocks noChangeArrowheads="1"/>
                        </wps:cNvSpPr>
                        <wps:spPr bwMode="auto">
                          <a:xfrm>
                            <a:off x="10720" y="15412"/>
                            <a:ext cx="982" cy="9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47E8" w:rsidRDefault="004F47E8" w:rsidP="0024721F">
                              <w:pPr>
                                <w:spacing w:before="5"/>
                                <w:rPr>
                                  <w:sz w:val="27"/>
                                </w:rPr>
                              </w:pPr>
                            </w:p>
                            <w:p w:rsidR="004F47E8" w:rsidRDefault="004F47E8" w:rsidP="0024721F">
                              <w:pPr>
                                <w:ind w:left="406" w:right="332"/>
                                <w:jc w:val="center"/>
                                <w:rPr>
                                  <w:sz w:val="2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o 4" o:spid="_x0000_s1026" style="position:absolute;left:0;text-align:left;margin-left:536.05pt;margin-top:770.65pt;width:49.1pt;height:49.1pt;z-index:-251656192;mso-position-horizontal-relative:page;mso-position-vertical-relative:page" coordorigin="10721,15413" coordsize="98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">
                <v:shape id="Freeform 3" o:spid="_x0000_s1027" style="position:absolute;left:10728;top:15420;width:968;height:968;visibility:visible;mso-wrap-style:square;v-text-anchor:top" coordsize="968,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PBS74A&#10;AADaAAAADwAAAGRycy9kb3ducmV2LnhtbESPzQrCMBCE74LvEFbwIpoqKlKNIoLiSfDn4HFp1rbY&#10;bEoStb69EQSPw8x8wyxWjanEk5wvLSsYDhIQxJnVJecKLudtfwbCB2SNlWVS8CYPq2W7tcBU2xcf&#10;6XkKuYgQ9ikqKEKoUyl9VpBBP7A1cfRu1hkMUbpcaoevCDeVHCXJVBosOS4UWNOmoOx+ehgFLtm9&#10;983laivtR+Oytz4MPfeU6naa9RxEoCb8w7/2XiuYwPdKvAF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wUu+AAAA2gAAAA8AAAAAAAAAAAAAAAAAmAIAAGRycy9kb3ducmV2&#10;LnhtbFBLBQYAAAAABAAEAPUAAACDAwAAAAA=&#10;" path="m595,946l,350,350,,946,595r21,372l595,946xe" filled="f" strokecolor="#4f80bc" strokeweight=".72pt">
                  <v:path arrowok="t" o:connecttype="custom" o:connectlocs="595,16366;0,15770;350,15420;946,16015;967,16387;595,16366" o:connectangles="0,0,0,0,0,0"/>
                </v:shape>
                <v:shapetype id="_x0000_t202" coordsize="21600,21600" o:spt="202" path="m,l,21600r21600,l21600,xe">
                  <v:stroke joinstyle="miter"/>
                  <v:path gradientshapeok="t" o:connecttype="rect"/>
                </v:shapetype>
                <v:shape id="Text Box 4" o:spid="_x0000_s1028" type="#_x0000_t202" style="position:absolute;left:10720;top:15412;width:982;height: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4F47E8" w:rsidRDefault="004F47E8" w:rsidP="0024721F">
                        <w:pPr>
                          <w:spacing w:before="5"/>
                          <w:rPr>
                            <w:sz w:val="27"/>
                          </w:rPr>
                        </w:pPr>
                      </w:p>
                      <w:p w:rsidR="004F47E8" w:rsidRDefault="004F47E8" w:rsidP="0024721F">
                        <w:pPr>
                          <w:ind w:left="406" w:right="332"/>
                          <w:jc w:val="center"/>
                          <w:rPr>
                            <w:sz w:val="20"/>
                          </w:rPr>
                        </w:pPr>
                      </w:p>
                    </w:txbxContent>
                  </v:textbox>
                </v:shape>
                <w10:wrap anchorx="page" anchory="page"/>
              </v:group>
            </w:pict>
          </mc:Fallback>
        </mc:AlternateContent>
      </w:r>
    </w:p>
    <w:p w:rsidR="0024721F" w:rsidRDefault="0024721F" w:rsidP="0024721F">
      <w:pPr>
        <w:pStyle w:val="Corpotesto"/>
        <w:rPr>
          <w:sz w:val="13"/>
        </w:rPr>
      </w:pPr>
    </w:p>
    <w:tbl>
      <w:tblPr>
        <w:tblStyle w:val="TableNormal"/>
        <w:tblW w:w="0" w:type="auto"/>
        <w:tblInd w:w="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8"/>
        <w:gridCol w:w="5245"/>
        <w:gridCol w:w="2126"/>
      </w:tblGrid>
      <w:tr w:rsidR="00F3115F" w:rsidTr="003A43DF">
        <w:trPr>
          <w:trHeight w:val="599"/>
        </w:trPr>
        <w:tc>
          <w:tcPr>
            <w:tcW w:w="498" w:type="dxa"/>
          </w:tcPr>
          <w:p w:rsidR="00F3115F" w:rsidRDefault="00F3115F" w:rsidP="004F4605">
            <w:pPr>
              <w:pStyle w:val="TableParagraph"/>
              <w:rPr>
                <w:rFonts w:ascii="Times New Roman"/>
                <w:sz w:val="20"/>
              </w:rPr>
            </w:pPr>
          </w:p>
        </w:tc>
        <w:tc>
          <w:tcPr>
            <w:tcW w:w="5245" w:type="dxa"/>
          </w:tcPr>
          <w:p w:rsidR="00F3115F" w:rsidRDefault="00F3115F" w:rsidP="004F4605">
            <w:pPr>
              <w:pStyle w:val="TableParagraph"/>
              <w:spacing w:before="176"/>
              <w:ind w:left="457" w:right="450"/>
              <w:jc w:val="center"/>
              <w:rPr>
                <w:b/>
                <w:sz w:val="20"/>
              </w:rPr>
            </w:pPr>
            <w:r>
              <w:rPr>
                <w:b/>
                <w:sz w:val="20"/>
              </w:rPr>
              <w:t>DESCRIZIONE</w:t>
            </w:r>
          </w:p>
        </w:tc>
        <w:tc>
          <w:tcPr>
            <w:tcW w:w="2126" w:type="dxa"/>
          </w:tcPr>
          <w:p w:rsidR="00F3115F" w:rsidRDefault="00F3115F" w:rsidP="004F4605">
            <w:pPr>
              <w:pStyle w:val="TableParagraph"/>
              <w:spacing w:before="176"/>
              <w:ind w:left="86" w:right="77"/>
              <w:jc w:val="center"/>
              <w:rPr>
                <w:b/>
                <w:sz w:val="20"/>
              </w:rPr>
            </w:pPr>
            <w:r>
              <w:rPr>
                <w:b/>
                <w:sz w:val="20"/>
              </w:rPr>
              <w:t>PUNTEGGIO</w:t>
            </w:r>
            <w:r>
              <w:rPr>
                <w:b/>
                <w:spacing w:val="-4"/>
                <w:sz w:val="20"/>
              </w:rPr>
              <w:t xml:space="preserve"> </w:t>
            </w:r>
            <w:r>
              <w:rPr>
                <w:b/>
                <w:sz w:val="20"/>
              </w:rPr>
              <w:t>MAX</w:t>
            </w:r>
          </w:p>
        </w:tc>
      </w:tr>
      <w:tr w:rsidR="00F3115F" w:rsidTr="003A43DF">
        <w:trPr>
          <w:trHeight w:val="3165"/>
        </w:trPr>
        <w:tc>
          <w:tcPr>
            <w:tcW w:w="498" w:type="dxa"/>
          </w:tcPr>
          <w:p w:rsidR="00F3115F" w:rsidRPr="003A43DF" w:rsidRDefault="00F3115F" w:rsidP="004F4605">
            <w:pPr>
              <w:pStyle w:val="TableParagraph"/>
              <w:spacing w:before="54"/>
              <w:ind w:right="46"/>
              <w:jc w:val="right"/>
              <w:rPr>
                <w:b/>
                <w:sz w:val="20"/>
              </w:rPr>
            </w:pPr>
            <w:r w:rsidRPr="003A43DF">
              <w:rPr>
                <w:b/>
                <w:sz w:val="20"/>
              </w:rPr>
              <w:t>1.1</w:t>
            </w:r>
          </w:p>
        </w:tc>
        <w:tc>
          <w:tcPr>
            <w:tcW w:w="5245" w:type="dxa"/>
          </w:tcPr>
          <w:p w:rsidR="00F3115F" w:rsidRPr="003A43DF" w:rsidRDefault="00F3115F" w:rsidP="003A43DF">
            <w:pPr>
              <w:pStyle w:val="Default"/>
              <w:ind w:left="55" w:right="251"/>
              <w:rPr>
                <w:rFonts w:ascii="Calibri" w:eastAsia="Calibri" w:hAnsi="Calibri" w:cs="Calibri"/>
                <w:b/>
                <w:color w:val="auto"/>
                <w:sz w:val="20"/>
                <w:szCs w:val="22"/>
              </w:rPr>
            </w:pPr>
            <w:r w:rsidRPr="003A43DF">
              <w:rPr>
                <w:rFonts w:ascii="Calibri" w:eastAsia="Calibri" w:hAnsi="Calibri" w:cs="Calibri"/>
                <w:b/>
                <w:color w:val="auto"/>
                <w:sz w:val="20"/>
                <w:szCs w:val="22"/>
              </w:rPr>
              <w:t xml:space="preserve">SISTEMA DI VERIFICA E CONTROLLO DELLE ATTIVITÀ </w:t>
            </w:r>
          </w:p>
          <w:p w:rsidR="00F3115F" w:rsidRPr="003A43DF" w:rsidRDefault="00F3115F" w:rsidP="003A43DF">
            <w:pPr>
              <w:pStyle w:val="Default"/>
              <w:ind w:left="55" w:right="251"/>
              <w:rPr>
                <w:rFonts w:ascii="Calibri" w:eastAsia="Calibri" w:hAnsi="Calibri" w:cs="Calibri"/>
                <w:color w:val="auto"/>
                <w:sz w:val="20"/>
                <w:szCs w:val="22"/>
              </w:rPr>
            </w:pPr>
            <w:r w:rsidRPr="003A43DF">
              <w:rPr>
                <w:rFonts w:ascii="Calibri" w:eastAsia="Calibri" w:hAnsi="Calibri" w:cs="Calibri"/>
                <w:color w:val="auto"/>
                <w:sz w:val="20"/>
                <w:szCs w:val="22"/>
              </w:rPr>
              <w:t xml:space="preserve">- Metodologia; </w:t>
            </w:r>
          </w:p>
          <w:p w:rsidR="00F3115F" w:rsidRPr="003A43DF" w:rsidRDefault="00F3115F" w:rsidP="003A43DF">
            <w:pPr>
              <w:pStyle w:val="Default"/>
              <w:ind w:left="55" w:right="251"/>
              <w:rPr>
                <w:rFonts w:ascii="Calibri" w:eastAsia="Calibri" w:hAnsi="Calibri" w:cs="Calibri"/>
                <w:color w:val="auto"/>
                <w:sz w:val="20"/>
                <w:szCs w:val="22"/>
              </w:rPr>
            </w:pPr>
            <w:r w:rsidRPr="003A43DF">
              <w:rPr>
                <w:rFonts w:ascii="Calibri" w:eastAsia="Calibri" w:hAnsi="Calibri" w:cs="Calibri"/>
                <w:color w:val="auto"/>
                <w:sz w:val="20"/>
                <w:szCs w:val="22"/>
              </w:rPr>
              <w:t xml:space="preserve">- Frequenza; </w:t>
            </w:r>
          </w:p>
          <w:p w:rsidR="00F3115F" w:rsidRPr="003A43DF" w:rsidRDefault="00F3115F" w:rsidP="003A43DF">
            <w:pPr>
              <w:pStyle w:val="TableParagraph"/>
              <w:ind w:left="55" w:right="251"/>
              <w:rPr>
                <w:sz w:val="20"/>
              </w:rPr>
            </w:pPr>
            <w:r w:rsidRPr="003A43DF">
              <w:rPr>
                <w:sz w:val="20"/>
              </w:rPr>
              <w:t xml:space="preserve">- Raccolta e gestione dei dati e reportistica (tra cui a puro titolo esemplificativo controllo sullo standard del servizio, sulle presenze del personale, sui prodotti e sulle attrezzature utilizzate, ecc.). </w:t>
            </w:r>
          </w:p>
          <w:p w:rsidR="00F3115F" w:rsidRPr="003A43DF" w:rsidRDefault="00F3115F" w:rsidP="003A43DF">
            <w:pPr>
              <w:pStyle w:val="TableParagraph"/>
              <w:ind w:left="55" w:right="251"/>
              <w:rPr>
                <w:sz w:val="20"/>
              </w:rPr>
            </w:pPr>
          </w:p>
          <w:p w:rsidR="00F3115F" w:rsidRDefault="00F3115F" w:rsidP="003A43DF">
            <w:pPr>
              <w:pStyle w:val="TableParagraph"/>
              <w:ind w:left="55" w:right="251"/>
              <w:rPr>
                <w:sz w:val="20"/>
              </w:rPr>
            </w:pPr>
            <w:r w:rsidRPr="003A43DF">
              <w:rPr>
                <w:sz w:val="20"/>
              </w:rPr>
              <w:t>Il concorrente deve indicare il sistema di autocontrollo che intende adottare per garantire la corretta applicazione delle procedure di esecuzione del servizio e il rispetto delle condizioni minime previste dal Capitolato, nonché la qualità delle prestazioni rese.</w:t>
            </w:r>
          </w:p>
          <w:p w:rsidR="00F3115F" w:rsidRPr="003A43DF" w:rsidRDefault="00F3115F" w:rsidP="003A43DF">
            <w:pPr>
              <w:pStyle w:val="TableParagraph"/>
              <w:ind w:left="55" w:right="251"/>
              <w:rPr>
                <w:sz w:val="20"/>
              </w:rPr>
            </w:pPr>
          </w:p>
          <w:p w:rsidR="00F3115F" w:rsidRPr="00F3115F" w:rsidRDefault="00F3115F" w:rsidP="004F4605">
            <w:pPr>
              <w:pStyle w:val="TableParagraph"/>
              <w:spacing w:before="8"/>
              <w:ind w:right="159"/>
              <w:jc w:val="both"/>
              <w:rPr>
                <w:sz w:val="24"/>
              </w:rPr>
            </w:pPr>
            <w:r w:rsidRPr="00F3115F">
              <w:rPr>
                <w:b/>
                <w:sz w:val="20"/>
                <w:u w:val="single"/>
              </w:rPr>
              <w:t>Allegare progetto di massimo 2 facciate</w:t>
            </w:r>
            <w:r w:rsidR="0069549D">
              <w:rPr>
                <w:b/>
                <w:sz w:val="20"/>
                <w:u w:val="single"/>
              </w:rPr>
              <w:t>, formato A4</w:t>
            </w:r>
            <w:r w:rsidRPr="00F3115F">
              <w:rPr>
                <w:b/>
                <w:spacing w:val="1"/>
                <w:sz w:val="20"/>
              </w:rPr>
              <w:t xml:space="preserve"> </w:t>
            </w:r>
            <w:r w:rsidRPr="00F3115F">
              <w:rPr>
                <w:b/>
                <w:sz w:val="20"/>
                <w:u w:val="single"/>
              </w:rPr>
              <w:t>comprensivo</w:t>
            </w:r>
            <w:r w:rsidRPr="00F3115F">
              <w:rPr>
                <w:b/>
                <w:spacing w:val="-4"/>
                <w:sz w:val="20"/>
                <w:u w:val="single"/>
              </w:rPr>
              <w:t xml:space="preserve"> </w:t>
            </w:r>
            <w:r w:rsidRPr="00F3115F">
              <w:rPr>
                <w:b/>
                <w:sz w:val="20"/>
                <w:u w:val="single"/>
              </w:rPr>
              <w:t>di</w:t>
            </w:r>
            <w:r w:rsidRPr="00F3115F">
              <w:rPr>
                <w:b/>
                <w:spacing w:val="-4"/>
                <w:sz w:val="20"/>
                <w:u w:val="single"/>
              </w:rPr>
              <w:t xml:space="preserve"> </w:t>
            </w:r>
            <w:r w:rsidRPr="00F3115F">
              <w:rPr>
                <w:b/>
                <w:sz w:val="20"/>
                <w:u w:val="single"/>
              </w:rPr>
              <w:t>eventuali</w:t>
            </w:r>
            <w:r w:rsidRPr="00F3115F">
              <w:rPr>
                <w:b/>
                <w:spacing w:val="-4"/>
                <w:sz w:val="20"/>
                <w:u w:val="single"/>
              </w:rPr>
              <w:t xml:space="preserve"> </w:t>
            </w:r>
            <w:r w:rsidRPr="00F3115F">
              <w:rPr>
                <w:b/>
                <w:sz w:val="20"/>
                <w:u w:val="single"/>
              </w:rPr>
              <w:t>elaborati</w:t>
            </w:r>
            <w:r w:rsidRPr="00F3115F">
              <w:rPr>
                <w:b/>
                <w:spacing w:val="-4"/>
                <w:sz w:val="20"/>
                <w:u w:val="single"/>
              </w:rPr>
              <w:t xml:space="preserve"> </w:t>
            </w:r>
            <w:r w:rsidRPr="00F3115F">
              <w:rPr>
                <w:b/>
                <w:sz w:val="20"/>
                <w:u w:val="single"/>
              </w:rPr>
              <w:t>grafici</w:t>
            </w:r>
          </w:p>
          <w:p w:rsidR="00F3115F" w:rsidRPr="003A43DF" w:rsidRDefault="00F3115F" w:rsidP="004F4605">
            <w:pPr>
              <w:pStyle w:val="TableParagraph"/>
              <w:ind w:left="472" w:right="458" w:firstLine="81"/>
              <w:rPr>
                <w:b/>
                <w:sz w:val="20"/>
              </w:rPr>
            </w:pPr>
          </w:p>
        </w:tc>
        <w:tc>
          <w:tcPr>
            <w:tcW w:w="2126" w:type="dxa"/>
          </w:tcPr>
          <w:p w:rsidR="00F3115F" w:rsidRPr="003A43DF" w:rsidRDefault="00F3115F" w:rsidP="004F4605">
            <w:pPr>
              <w:pStyle w:val="TableParagraph"/>
              <w:rPr>
                <w:sz w:val="20"/>
              </w:rPr>
            </w:pPr>
          </w:p>
          <w:p w:rsidR="00F3115F" w:rsidRPr="003A43DF" w:rsidRDefault="00F3115F" w:rsidP="004F4605">
            <w:pPr>
              <w:pStyle w:val="TableParagraph"/>
              <w:rPr>
                <w:sz w:val="20"/>
              </w:rPr>
            </w:pPr>
          </w:p>
          <w:p w:rsidR="00F3115F" w:rsidRPr="003A43DF" w:rsidRDefault="00F3115F" w:rsidP="004F4605">
            <w:pPr>
              <w:pStyle w:val="TableParagraph"/>
              <w:rPr>
                <w:sz w:val="20"/>
              </w:rPr>
            </w:pPr>
          </w:p>
          <w:p w:rsidR="00F3115F" w:rsidRPr="003A43DF" w:rsidRDefault="00F3115F" w:rsidP="004F4605">
            <w:pPr>
              <w:pStyle w:val="TableParagraph"/>
              <w:rPr>
                <w:sz w:val="20"/>
              </w:rPr>
            </w:pPr>
          </w:p>
          <w:p w:rsidR="00F3115F" w:rsidRPr="003A43DF" w:rsidRDefault="00F3115F" w:rsidP="004F4605">
            <w:pPr>
              <w:pStyle w:val="TableParagraph"/>
              <w:rPr>
                <w:sz w:val="20"/>
              </w:rPr>
            </w:pPr>
          </w:p>
          <w:p w:rsidR="00F3115F" w:rsidRPr="003A43DF" w:rsidRDefault="00F3115F" w:rsidP="004F4605">
            <w:pPr>
              <w:pStyle w:val="TableParagraph"/>
              <w:spacing w:before="7"/>
              <w:rPr>
                <w:sz w:val="19"/>
              </w:rPr>
            </w:pPr>
          </w:p>
          <w:p w:rsidR="00F3115F" w:rsidRPr="003A43DF" w:rsidRDefault="00F3115F" w:rsidP="004F4605">
            <w:pPr>
              <w:pStyle w:val="TableParagraph"/>
              <w:spacing w:before="1"/>
              <w:ind w:left="10"/>
              <w:jc w:val="center"/>
              <w:rPr>
                <w:b/>
                <w:sz w:val="20"/>
              </w:rPr>
            </w:pPr>
            <w:r w:rsidRPr="003A43DF">
              <w:rPr>
                <w:b/>
                <w:w w:val="99"/>
                <w:sz w:val="20"/>
              </w:rPr>
              <w:t>5</w:t>
            </w:r>
          </w:p>
        </w:tc>
      </w:tr>
      <w:tr w:rsidR="00F3115F" w:rsidTr="003A43DF">
        <w:trPr>
          <w:trHeight w:val="5660"/>
        </w:trPr>
        <w:tc>
          <w:tcPr>
            <w:tcW w:w="498" w:type="dxa"/>
          </w:tcPr>
          <w:p w:rsidR="00F3115F" w:rsidRDefault="00F3115F" w:rsidP="004F4605">
            <w:pPr>
              <w:pStyle w:val="TableParagraph"/>
              <w:spacing w:before="54"/>
              <w:ind w:right="46"/>
              <w:jc w:val="right"/>
              <w:rPr>
                <w:b/>
                <w:sz w:val="20"/>
              </w:rPr>
            </w:pPr>
            <w:r>
              <w:rPr>
                <w:b/>
                <w:sz w:val="20"/>
              </w:rPr>
              <w:lastRenderedPageBreak/>
              <w:t>1.2</w:t>
            </w:r>
          </w:p>
        </w:tc>
        <w:tc>
          <w:tcPr>
            <w:tcW w:w="5245" w:type="dxa"/>
          </w:tcPr>
          <w:p w:rsidR="00F3115F" w:rsidRDefault="00F3115F" w:rsidP="004F4605">
            <w:pPr>
              <w:pStyle w:val="TableParagraph"/>
              <w:spacing w:before="54"/>
              <w:ind w:left="55"/>
              <w:rPr>
                <w:b/>
                <w:sz w:val="20"/>
              </w:rPr>
            </w:pPr>
            <w:r>
              <w:rPr>
                <w:b/>
                <w:sz w:val="20"/>
              </w:rPr>
              <w:t>STRUTTURA</w:t>
            </w:r>
            <w:r>
              <w:rPr>
                <w:b/>
                <w:spacing w:val="-2"/>
                <w:sz w:val="20"/>
              </w:rPr>
              <w:t xml:space="preserve"> </w:t>
            </w:r>
            <w:r>
              <w:rPr>
                <w:b/>
                <w:sz w:val="20"/>
              </w:rPr>
              <w:t>AZIENDALE</w:t>
            </w:r>
            <w:r>
              <w:rPr>
                <w:b/>
                <w:spacing w:val="-1"/>
                <w:sz w:val="20"/>
              </w:rPr>
              <w:t xml:space="preserve"> </w:t>
            </w:r>
            <w:r>
              <w:rPr>
                <w:b/>
                <w:sz w:val="20"/>
              </w:rPr>
              <w:t>E</w:t>
            </w:r>
            <w:r>
              <w:rPr>
                <w:b/>
                <w:spacing w:val="-4"/>
                <w:sz w:val="20"/>
              </w:rPr>
              <w:t xml:space="preserve"> </w:t>
            </w:r>
            <w:r>
              <w:rPr>
                <w:b/>
                <w:sz w:val="20"/>
              </w:rPr>
              <w:t>RISORSE</w:t>
            </w:r>
            <w:r>
              <w:rPr>
                <w:b/>
                <w:spacing w:val="-1"/>
                <w:sz w:val="20"/>
              </w:rPr>
              <w:t xml:space="preserve"> </w:t>
            </w:r>
            <w:r>
              <w:rPr>
                <w:b/>
                <w:sz w:val="20"/>
              </w:rPr>
              <w:t>UMANE</w:t>
            </w:r>
          </w:p>
          <w:p w:rsidR="00F3115F" w:rsidRDefault="00F3115F" w:rsidP="004F4605">
            <w:pPr>
              <w:pStyle w:val="TableParagraph"/>
              <w:spacing w:before="1"/>
              <w:rPr>
                <w:sz w:val="20"/>
              </w:rPr>
            </w:pPr>
          </w:p>
          <w:p w:rsidR="00F3115F" w:rsidRDefault="00F3115F" w:rsidP="004F4605">
            <w:pPr>
              <w:pStyle w:val="TableParagraph"/>
              <w:ind w:left="55" w:right="251"/>
              <w:rPr>
                <w:sz w:val="20"/>
              </w:rPr>
            </w:pPr>
            <w:r>
              <w:rPr>
                <w:sz w:val="20"/>
              </w:rPr>
              <w:t>Capacità</w:t>
            </w:r>
            <w:r>
              <w:rPr>
                <w:spacing w:val="-2"/>
                <w:sz w:val="20"/>
              </w:rPr>
              <w:t xml:space="preserve"> </w:t>
            </w:r>
            <w:r>
              <w:rPr>
                <w:sz w:val="20"/>
              </w:rPr>
              <w:t>di</w:t>
            </w:r>
            <w:r>
              <w:rPr>
                <w:spacing w:val="-2"/>
                <w:sz w:val="20"/>
              </w:rPr>
              <w:t xml:space="preserve"> </w:t>
            </w:r>
            <w:r>
              <w:rPr>
                <w:sz w:val="20"/>
              </w:rPr>
              <w:t>organizzazione</w:t>
            </w:r>
            <w:r>
              <w:rPr>
                <w:spacing w:val="-2"/>
                <w:sz w:val="20"/>
              </w:rPr>
              <w:t xml:space="preserve"> </w:t>
            </w:r>
            <w:r>
              <w:rPr>
                <w:sz w:val="20"/>
              </w:rPr>
              <w:t>del</w:t>
            </w:r>
            <w:r>
              <w:rPr>
                <w:spacing w:val="-2"/>
                <w:sz w:val="20"/>
              </w:rPr>
              <w:t xml:space="preserve"> </w:t>
            </w:r>
            <w:r>
              <w:rPr>
                <w:sz w:val="20"/>
              </w:rPr>
              <w:t>team</w:t>
            </w:r>
            <w:r>
              <w:rPr>
                <w:spacing w:val="-2"/>
                <w:sz w:val="20"/>
              </w:rPr>
              <w:t xml:space="preserve"> </w:t>
            </w:r>
            <w:r>
              <w:rPr>
                <w:sz w:val="20"/>
              </w:rPr>
              <w:t>proposto,</w:t>
            </w:r>
            <w:r>
              <w:rPr>
                <w:spacing w:val="-1"/>
                <w:sz w:val="20"/>
              </w:rPr>
              <w:t xml:space="preserve"> </w:t>
            </w:r>
            <w:r>
              <w:rPr>
                <w:sz w:val="20"/>
              </w:rPr>
              <w:t>sua</w:t>
            </w:r>
            <w:r>
              <w:rPr>
                <w:spacing w:val="-43"/>
                <w:sz w:val="20"/>
              </w:rPr>
              <w:t xml:space="preserve"> </w:t>
            </w:r>
            <w:r>
              <w:rPr>
                <w:sz w:val="20"/>
              </w:rPr>
              <w:t>composizione e qualificazione delle figure</w:t>
            </w:r>
            <w:r>
              <w:rPr>
                <w:spacing w:val="1"/>
                <w:sz w:val="20"/>
              </w:rPr>
              <w:t xml:space="preserve"> </w:t>
            </w:r>
            <w:r>
              <w:rPr>
                <w:sz w:val="20"/>
              </w:rPr>
              <w:t>professionali volta a garantire e a rispondere con</w:t>
            </w:r>
            <w:r>
              <w:rPr>
                <w:spacing w:val="1"/>
                <w:sz w:val="20"/>
              </w:rPr>
              <w:t xml:space="preserve"> </w:t>
            </w:r>
            <w:r>
              <w:rPr>
                <w:sz w:val="20"/>
              </w:rPr>
              <w:t>coerenza</w:t>
            </w:r>
            <w:r>
              <w:rPr>
                <w:spacing w:val="-2"/>
                <w:sz w:val="20"/>
              </w:rPr>
              <w:t xml:space="preserve"> </w:t>
            </w:r>
            <w:r>
              <w:rPr>
                <w:sz w:val="20"/>
              </w:rPr>
              <w:t>a</w:t>
            </w:r>
            <w:r>
              <w:rPr>
                <w:spacing w:val="-1"/>
                <w:sz w:val="20"/>
              </w:rPr>
              <w:t xml:space="preserve"> </w:t>
            </w:r>
            <w:r>
              <w:rPr>
                <w:sz w:val="20"/>
              </w:rPr>
              <w:t>quanto</w:t>
            </w:r>
            <w:r>
              <w:rPr>
                <w:spacing w:val="-1"/>
                <w:sz w:val="20"/>
              </w:rPr>
              <w:t xml:space="preserve"> </w:t>
            </w:r>
            <w:r>
              <w:rPr>
                <w:sz w:val="20"/>
              </w:rPr>
              <w:t>stabilito</w:t>
            </w:r>
            <w:r>
              <w:rPr>
                <w:spacing w:val="-2"/>
                <w:sz w:val="20"/>
              </w:rPr>
              <w:t xml:space="preserve"> </w:t>
            </w:r>
            <w:r>
              <w:rPr>
                <w:sz w:val="20"/>
              </w:rPr>
              <w:t>nel</w:t>
            </w:r>
            <w:r>
              <w:rPr>
                <w:spacing w:val="-1"/>
                <w:sz w:val="20"/>
              </w:rPr>
              <w:t xml:space="preserve"> </w:t>
            </w:r>
            <w:r>
              <w:rPr>
                <w:sz w:val="20"/>
              </w:rPr>
              <w:t>capitolato.</w:t>
            </w:r>
          </w:p>
          <w:p w:rsidR="00F3115F" w:rsidRDefault="00F3115F" w:rsidP="004F4605">
            <w:pPr>
              <w:pStyle w:val="TableParagraph"/>
              <w:spacing w:before="1"/>
              <w:rPr>
                <w:sz w:val="20"/>
              </w:rPr>
            </w:pPr>
          </w:p>
          <w:p w:rsidR="00F3115F" w:rsidRDefault="00F3115F" w:rsidP="004F4605">
            <w:pPr>
              <w:pStyle w:val="TableParagraph"/>
              <w:ind w:left="55" w:right="79"/>
              <w:rPr>
                <w:sz w:val="20"/>
              </w:rPr>
            </w:pPr>
            <w:r>
              <w:rPr>
                <w:sz w:val="20"/>
              </w:rPr>
              <w:t>Composizione e organizzazione del team proposto</w:t>
            </w:r>
            <w:r>
              <w:rPr>
                <w:spacing w:val="1"/>
                <w:sz w:val="20"/>
              </w:rPr>
              <w:t xml:space="preserve"> </w:t>
            </w:r>
            <w:r>
              <w:rPr>
                <w:sz w:val="20"/>
              </w:rPr>
              <w:t>per lo svolgimento delle attività oggetto</w:t>
            </w:r>
            <w:r>
              <w:rPr>
                <w:spacing w:val="1"/>
                <w:sz w:val="20"/>
              </w:rPr>
              <w:t xml:space="preserve"> </w:t>
            </w:r>
            <w:r>
              <w:rPr>
                <w:sz w:val="20"/>
              </w:rPr>
              <w:t>dell’appalto,</w:t>
            </w:r>
            <w:r>
              <w:rPr>
                <w:spacing w:val="-3"/>
                <w:sz w:val="20"/>
              </w:rPr>
              <w:t xml:space="preserve"> </w:t>
            </w:r>
            <w:r>
              <w:rPr>
                <w:sz w:val="20"/>
              </w:rPr>
              <w:t>suddiviso</w:t>
            </w:r>
            <w:r>
              <w:rPr>
                <w:spacing w:val="-2"/>
                <w:sz w:val="20"/>
              </w:rPr>
              <w:t xml:space="preserve"> </w:t>
            </w:r>
            <w:r>
              <w:rPr>
                <w:sz w:val="20"/>
              </w:rPr>
              <w:t>per tipo</w:t>
            </w:r>
            <w:r>
              <w:rPr>
                <w:spacing w:val="-2"/>
                <w:sz w:val="20"/>
              </w:rPr>
              <w:t xml:space="preserve"> </w:t>
            </w:r>
            <w:r>
              <w:rPr>
                <w:sz w:val="20"/>
              </w:rPr>
              <w:t>di</w:t>
            </w:r>
            <w:r>
              <w:rPr>
                <w:spacing w:val="-1"/>
                <w:sz w:val="20"/>
              </w:rPr>
              <w:t xml:space="preserve"> </w:t>
            </w:r>
            <w:r>
              <w:rPr>
                <w:sz w:val="20"/>
              </w:rPr>
              <w:t>servizio oggetto</w:t>
            </w:r>
            <w:r>
              <w:rPr>
                <w:spacing w:val="-3"/>
                <w:sz w:val="20"/>
              </w:rPr>
              <w:t xml:space="preserve"> </w:t>
            </w:r>
            <w:r>
              <w:rPr>
                <w:sz w:val="20"/>
              </w:rPr>
              <w:t>di</w:t>
            </w:r>
            <w:r>
              <w:rPr>
                <w:spacing w:val="-42"/>
                <w:sz w:val="20"/>
              </w:rPr>
              <w:t xml:space="preserve"> </w:t>
            </w:r>
            <w:r>
              <w:rPr>
                <w:sz w:val="20"/>
              </w:rPr>
              <w:t>appalto.</w:t>
            </w:r>
          </w:p>
          <w:p w:rsidR="00F3115F" w:rsidRDefault="00F3115F" w:rsidP="004F4605">
            <w:pPr>
              <w:pStyle w:val="TableParagraph"/>
              <w:ind w:left="55" w:right="137"/>
              <w:rPr>
                <w:sz w:val="20"/>
              </w:rPr>
            </w:pPr>
            <w:r>
              <w:rPr>
                <w:sz w:val="20"/>
              </w:rPr>
              <w:t>A</w:t>
            </w:r>
            <w:r>
              <w:rPr>
                <w:spacing w:val="-3"/>
                <w:sz w:val="20"/>
              </w:rPr>
              <w:t xml:space="preserve"> </w:t>
            </w:r>
            <w:r>
              <w:rPr>
                <w:sz w:val="20"/>
              </w:rPr>
              <w:t>tal</w:t>
            </w:r>
            <w:r>
              <w:rPr>
                <w:spacing w:val="-3"/>
                <w:sz w:val="20"/>
              </w:rPr>
              <w:t xml:space="preserve"> </w:t>
            </w:r>
            <w:r>
              <w:rPr>
                <w:sz w:val="20"/>
              </w:rPr>
              <w:t>proposito,</w:t>
            </w:r>
            <w:r>
              <w:rPr>
                <w:spacing w:val="-1"/>
                <w:sz w:val="20"/>
              </w:rPr>
              <w:t xml:space="preserve"> </w:t>
            </w:r>
            <w:r>
              <w:rPr>
                <w:sz w:val="20"/>
              </w:rPr>
              <w:t>dovrà</w:t>
            </w:r>
            <w:r>
              <w:rPr>
                <w:spacing w:val="-2"/>
                <w:sz w:val="20"/>
              </w:rPr>
              <w:t xml:space="preserve"> </w:t>
            </w:r>
            <w:r>
              <w:rPr>
                <w:sz w:val="20"/>
              </w:rPr>
              <w:t>essere</w:t>
            </w:r>
            <w:r>
              <w:rPr>
                <w:spacing w:val="1"/>
                <w:sz w:val="20"/>
              </w:rPr>
              <w:t xml:space="preserve"> </w:t>
            </w:r>
            <w:r>
              <w:rPr>
                <w:sz w:val="20"/>
              </w:rPr>
              <w:t>esplicitato</w:t>
            </w:r>
            <w:r>
              <w:rPr>
                <w:spacing w:val="-3"/>
                <w:sz w:val="20"/>
              </w:rPr>
              <w:t xml:space="preserve"> </w:t>
            </w:r>
            <w:r>
              <w:rPr>
                <w:sz w:val="20"/>
              </w:rPr>
              <w:t>quali</w:t>
            </w:r>
            <w:r>
              <w:rPr>
                <w:spacing w:val="-2"/>
                <w:sz w:val="20"/>
              </w:rPr>
              <w:t xml:space="preserve"> </w:t>
            </w:r>
            <w:r>
              <w:rPr>
                <w:sz w:val="20"/>
              </w:rPr>
              <w:t>figure</w:t>
            </w:r>
            <w:r>
              <w:rPr>
                <w:spacing w:val="-42"/>
                <w:sz w:val="20"/>
              </w:rPr>
              <w:t xml:space="preserve"> </w:t>
            </w:r>
            <w:r>
              <w:rPr>
                <w:sz w:val="20"/>
              </w:rPr>
              <w:t>professionali il concorrente metterà a disposizione</w:t>
            </w:r>
            <w:r>
              <w:rPr>
                <w:spacing w:val="1"/>
                <w:sz w:val="20"/>
              </w:rPr>
              <w:t xml:space="preserve"> </w:t>
            </w:r>
            <w:r>
              <w:rPr>
                <w:sz w:val="20"/>
              </w:rPr>
              <w:t>per lo svolgimento dei servizi richiesti, indicante il</w:t>
            </w:r>
            <w:r>
              <w:rPr>
                <w:spacing w:val="1"/>
                <w:sz w:val="20"/>
              </w:rPr>
              <w:t xml:space="preserve"> </w:t>
            </w:r>
            <w:r>
              <w:rPr>
                <w:sz w:val="20"/>
              </w:rPr>
              <w:t>numero delle ore settimanali ed i compiti da</w:t>
            </w:r>
            <w:r>
              <w:rPr>
                <w:spacing w:val="1"/>
                <w:sz w:val="20"/>
              </w:rPr>
              <w:t xml:space="preserve"> </w:t>
            </w:r>
            <w:r>
              <w:rPr>
                <w:sz w:val="20"/>
              </w:rPr>
              <w:t>svolgersi, nonché la qualifica, i titoli professionali e,</w:t>
            </w:r>
            <w:r>
              <w:rPr>
                <w:spacing w:val="-43"/>
                <w:sz w:val="20"/>
              </w:rPr>
              <w:t xml:space="preserve"> </w:t>
            </w:r>
            <w:r>
              <w:rPr>
                <w:sz w:val="20"/>
              </w:rPr>
              <w:t>se già in forza, l’esperienza acquisita. Dovranno</w:t>
            </w:r>
            <w:r>
              <w:rPr>
                <w:spacing w:val="1"/>
                <w:sz w:val="20"/>
              </w:rPr>
              <w:t xml:space="preserve"> </w:t>
            </w:r>
            <w:r>
              <w:rPr>
                <w:sz w:val="20"/>
              </w:rPr>
              <w:t>altresì essere indicate le soluzioni poste in essere</w:t>
            </w:r>
            <w:r>
              <w:rPr>
                <w:spacing w:val="1"/>
                <w:sz w:val="20"/>
              </w:rPr>
              <w:t xml:space="preserve"> </w:t>
            </w:r>
            <w:r>
              <w:rPr>
                <w:sz w:val="20"/>
              </w:rPr>
              <w:t xml:space="preserve">per garantire il servizio in caso di </w:t>
            </w:r>
            <w:r>
              <w:rPr>
                <w:i/>
                <w:sz w:val="20"/>
              </w:rPr>
              <w:t xml:space="preserve">turn over </w:t>
            </w:r>
            <w:r>
              <w:rPr>
                <w:sz w:val="20"/>
              </w:rPr>
              <w:t>degli</w:t>
            </w:r>
            <w:r>
              <w:rPr>
                <w:spacing w:val="1"/>
                <w:sz w:val="20"/>
              </w:rPr>
              <w:t xml:space="preserve"> </w:t>
            </w:r>
            <w:r>
              <w:rPr>
                <w:sz w:val="20"/>
              </w:rPr>
              <w:t>operatori, i sistemi</w:t>
            </w:r>
            <w:r>
              <w:rPr>
                <w:spacing w:val="1"/>
                <w:sz w:val="20"/>
              </w:rPr>
              <w:t xml:space="preserve"> </w:t>
            </w:r>
            <w:r>
              <w:rPr>
                <w:sz w:val="20"/>
              </w:rPr>
              <w:t>e gli strumenti per il</w:t>
            </w:r>
            <w:r>
              <w:rPr>
                <w:spacing w:val="1"/>
                <w:sz w:val="20"/>
              </w:rPr>
              <w:t xml:space="preserve"> </w:t>
            </w:r>
            <w:r>
              <w:rPr>
                <w:sz w:val="20"/>
              </w:rPr>
              <w:t>controllo/rendiconto dell’effettiva presenza del</w:t>
            </w:r>
            <w:r>
              <w:rPr>
                <w:spacing w:val="1"/>
                <w:sz w:val="20"/>
              </w:rPr>
              <w:t xml:space="preserve"> </w:t>
            </w:r>
            <w:r>
              <w:rPr>
                <w:sz w:val="20"/>
              </w:rPr>
              <w:t>personale</w:t>
            </w:r>
            <w:r>
              <w:rPr>
                <w:spacing w:val="-2"/>
                <w:sz w:val="20"/>
              </w:rPr>
              <w:t xml:space="preserve"> </w:t>
            </w:r>
            <w:r>
              <w:rPr>
                <w:sz w:val="20"/>
              </w:rPr>
              <w:t>in</w:t>
            </w:r>
            <w:r>
              <w:rPr>
                <w:spacing w:val="2"/>
                <w:sz w:val="20"/>
              </w:rPr>
              <w:t xml:space="preserve"> </w:t>
            </w:r>
            <w:r>
              <w:rPr>
                <w:sz w:val="20"/>
              </w:rPr>
              <w:t>servizio.</w:t>
            </w:r>
          </w:p>
          <w:p w:rsidR="00F3115F" w:rsidRDefault="00F3115F" w:rsidP="004F4605">
            <w:pPr>
              <w:pStyle w:val="TableParagraph"/>
              <w:spacing w:before="8"/>
              <w:rPr>
                <w:sz w:val="18"/>
              </w:rPr>
            </w:pPr>
          </w:p>
          <w:p w:rsidR="00F3115F" w:rsidRDefault="00F3115F" w:rsidP="004F4605">
            <w:pPr>
              <w:pStyle w:val="TableParagraph"/>
              <w:spacing w:before="1"/>
              <w:ind w:left="472" w:right="458" w:firstLine="81"/>
              <w:rPr>
                <w:b/>
                <w:sz w:val="20"/>
              </w:rPr>
            </w:pPr>
            <w:r>
              <w:rPr>
                <w:b/>
                <w:sz w:val="20"/>
                <w:u w:val="single"/>
              </w:rPr>
              <w:t>Allegare progetto di massimo 2 facciate</w:t>
            </w:r>
            <w:r>
              <w:rPr>
                <w:b/>
                <w:spacing w:val="1"/>
                <w:sz w:val="20"/>
              </w:rPr>
              <w:t xml:space="preserve"> </w:t>
            </w:r>
            <w:r>
              <w:rPr>
                <w:b/>
                <w:sz w:val="20"/>
                <w:u w:val="single"/>
              </w:rPr>
              <w:t>comprensivo</w:t>
            </w:r>
            <w:r>
              <w:rPr>
                <w:b/>
                <w:spacing w:val="-4"/>
                <w:sz w:val="20"/>
                <w:u w:val="single"/>
              </w:rPr>
              <w:t xml:space="preserve"> </w:t>
            </w:r>
            <w:r>
              <w:rPr>
                <w:b/>
                <w:sz w:val="20"/>
                <w:u w:val="single"/>
              </w:rPr>
              <w:t>di</w:t>
            </w:r>
            <w:r>
              <w:rPr>
                <w:b/>
                <w:spacing w:val="-4"/>
                <w:sz w:val="20"/>
                <w:u w:val="single"/>
              </w:rPr>
              <w:t xml:space="preserve"> </w:t>
            </w:r>
            <w:r>
              <w:rPr>
                <w:b/>
                <w:sz w:val="20"/>
                <w:u w:val="single"/>
              </w:rPr>
              <w:t>eventuali</w:t>
            </w:r>
            <w:r>
              <w:rPr>
                <w:b/>
                <w:spacing w:val="-4"/>
                <w:sz w:val="20"/>
                <w:u w:val="single"/>
              </w:rPr>
              <w:t xml:space="preserve"> </w:t>
            </w:r>
            <w:r>
              <w:rPr>
                <w:b/>
                <w:sz w:val="20"/>
                <w:u w:val="single"/>
              </w:rPr>
              <w:t>elaborati</w:t>
            </w:r>
            <w:r>
              <w:rPr>
                <w:b/>
                <w:spacing w:val="-4"/>
                <w:sz w:val="20"/>
                <w:u w:val="single"/>
              </w:rPr>
              <w:t xml:space="preserve"> </w:t>
            </w:r>
            <w:r>
              <w:rPr>
                <w:b/>
                <w:sz w:val="20"/>
                <w:u w:val="single"/>
              </w:rPr>
              <w:t>grafici</w:t>
            </w:r>
          </w:p>
        </w:tc>
        <w:tc>
          <w:tcPr>
            <w:tcW w:w="2126" w:type="dxa"/>
          </w:tcPr>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spacing w:before="170"/>
              <w:ind w:left="86" w:right="75"/>
              <w:jc w:val="center"/>
              <w:rPr>
                <w:b/>
                <w:sz w:val="20"/>
              </w:rPr>
            </w:pPr>
            <w:r>
              <w:rPr>
                <w:b/>
                <w:sz w:val="20"/>
              </w:rPr>
              <w:t>10</w:t>
            </w:r>
          </w:p>
        </w:tc>
      </w:tr>
      <w:tr w:rsidR="00F3115F" w:rsidTr="003A43DF">
        <w:trPr>
          <w:trHeight w:val="3529"/>
        </w:trPr>
        <w:tc>
          <w:tcPr>
            <w:tcW w:w="498" w:type="dxa"/>
          </w:tcPr>
          <w:p w:rsidR="00F3115F" w:rsidRDefault="00F3115F" w:rsidP="004F4605">
            <w:pPr>
              <w:pStyle w:val="TableParagraph"/>
              <w:spacing w:before="54"/>
              <w:ind w:right="46"/>
              <w:jc w:val="right"/>
              <w:rPr>
                <w:b/>
                <w:sz w:val="20"/>
              </w:rPr>
            </w:pPr>
            <w:r>
              <w:rPr>
                <w:b/>
                <w:sz w:val="20"/>
              </w:rPr>
              <w:t>1.3</w:t>
            </w:r>
          </w:p>
        </w:tc>
        <w:tc>
          <w:tcPr>
            <w:tcW w:w="5245" w:type="dxa"/>
          </w:tcPr>
          <w:p w:rsidR="00F3115F" w:rsidRDefault="00F3115F" w:rsidP="004F4605">
            <w:pPr>
              <w:pStyle w:val="TableParagraph"/>
              <w:spacing w:before="54"/>
              <w:ind w:left="55"/>
              <w:rPr>
                <w:b/>
                <w:sz w:val="20"/>
              </w:rPr>
            </w:pPr>
            <w:r>
              <w:rPr>
                <w:b/>
                <w:sz w:val="20"/>
              </w:rPr>
              <w:t>PARCO</w:t>
            </w:r>
            <w:r>
              <w:rPr>
                <w:b/>
                <w:spacing w:val="-3"/>
                <w:sz w:val="20"/>
              </w:rPr>
              <w:t xml:space="preserve"> </w:t>
            </w:r>
            <w:r>
              <w:rPr>
                <w:b/>
                <w:sz w:val="20"/>
              </w:rPr>
              <w:t>MACCHINE</w:t>
            </w:r>
            <w:r>
              <w:rPr>
                <w:b/>
                <w:spacing w:val="-3"/>
                <w:sz w:val="20"/>
              </w:rPr>
              <w:t xml:space="preserve"> </w:t>
            </w:r>
            <w:r>
              <w:rPr>
                <w:b/>
                <w:sz w:val="20"/>
              </w:rPr>
              <w:t>E ATTREZZATURE</w:t>
            </w:r>
          </w:p>
          <w:p w:rsidR="00F3115F" w:rsidRDefault="00F3115F" w:rsidP="004F4605">
            <w:pPr>
              <w:pStyle w:val="TableParagraph"/>
              <w:spacing w:before="1"/>
              <w:rPr>
                <w:sz w:val="20"/>
              </w:rPr>
            </w:pPr>
          </w:p>
          <w:p w:rsidR="00F3115F" w:rsidRDefault="00F3115F" w:rsidP="004F4605">
            <w:pPr>
              <w:pStyle w:val="TableParagraph"/>
              <w:ind w:left="55" w:right="97"/>
              <w:rPr>
                <w:sz w:val="20"/>
              </w:rPr>
            </w:pPr>
            <w:r>
              <w:rPr>
                <w:sz w:val="20"/>
              </w:rPr>
              <w:t>Congruità delle attrezzature proposte rispetto ai</w:t>
            </w:r>
            <w:r>
              <w:rPr>
                <w:spacing w:val="1"/>
                <w:sz w:val="20"/>
              </w:rPr>
              <w:t xml:space="preserve"> </w:t>
            </w:r>
            <w:r>
              <w:rPr>
                <w:sz w:val="20"/>
              </w:rPr>
              <w:t>servizi da svolgere e livello degli standard qualitativi</w:t>
            </w:r>
            <w:r>
              <w:rPr>
                <w:spacing w:val="-43"/>
                <w:sz w:val="20"/>
              </w:rPr>
              <w:t xml:space="preserve"> </w:t>
            </w:r>
            <w:r>
              <w:rPr>
                <w:sz w:val="20"/>
              </w:rPr>
              <w:t>garantiti</w:t>
            </w:r>
            <w:r>
              <w:rPr>
                <w:spacing w:val="-3"/>
                <w:sz w:val="20"/>
              </w:rPr>
              <w:t xml:space="preserve"> </w:t>
            </w:r>
            <w:r>
              <w:rPr>
                <w:sz w:val="20"/>
              </w:rPr>
              <w:t>dalle</w:t>
            </w:r>
            <w:r>
              <w:rPr>
                <w:spacing w:val="-2"/>
                <w:sz w:val="20"/>
              </w:rPr>
              <w:t xml:space="preserve"> </w:t>
            </w:r>
            <w:r>
              <w:rPr>
                <w:sz w:val="20"/>
              </w:rPr>
              <w:t>dotazioni.</w:t>
            </w:r>
          </w:p>
          <w:p w:rsidR="00F3115F" w:rsidRDefault="00F3115F" w:rsidP="004F4605">
            <w:pPr>
              <w:pStyle w:val="TableParagraph"/>
              <w:rPr>
                <w:sz w:val="20"/>
              </w:rPr>
            </w:pPr>
          </w:p>
          <w:p w:rsidR="00F3115F" w:rsidRDefault="00F3115F" w:rsidP="004F4605">
            <w:pPr>
              <w:pStyle w:val="TableParagraph"/>
              <w:ind w:left="55" w:right="280"/>
              <w:rPr>
                <w:sz w:val="20"/>
              </w:rPr>
            </w:pPr>
            <w:r>
              <w:rPr>
                <w:sz w:val="20"/>
              </w:rPr>
              <w:t>Composizione del parco mezzi e attrezzature</w:t>
            </w:r>
            <w:r>
              <w:rPr>
                <w:spacing w:val="1"/>
                <w:sz w:val="20"/>
              </w:rPr>
              <w:t xml:space="preserve"> </w:t>
            </w:r>
            <w:r>
              <w:rPr>
                <w:sz w:val="20"/>
              </w:rPr>
              <w:t>proposto</w:t>
            </w:r>
            <w:r>
              <w:rPr>
                <w:spacing w:val="-3"/>
                <w:sz w:val="20"/>
              </w:rPr>
              <w:t xml:space="preserve"> </w:t>
            </w:r>
            <w:r>
              <w:rPr>
                <w:sz w:val="20"/>
              </w:rPr>
              <w:t>per</w:t>
            </w:r>
            <w:r>
              <w:rPr>
                <w:spacing w:val="-2"/>
                <w:sz w:val="20"/>
              </w:rPr>
              <w:t xml:space="preserve"> </w:t>
            </w:r>
            <w:r>
              <w:rPr>
                <w:sz w:val="20"/>
              </w:rPr>
              <w:t>lo</w:t>
            </w:r>
            <w:r>
              <w:rPr>
                <w:spacing w:val="-3"/>
                <w:sz w:val="20"/>
              </w:rPr>
              <w:t xml:space="preserve"> </w:t>
            </w:r>
            <w:r>
              <w:rPr>
                <w:sz w:val="20"/>
              </w:rPr>
              <w:t>svolgimento</w:t>
            </w:r>
            <w:r>
              <w:rPr>
                <w:spacing w:val="1"/>
                <w:sz w:val="20"/>
              </w:rPr>
              <w:t xml:space="preserve"> </w:t>
            </w:r>
            <w:r>
              <w:rPr>
                <w:sz w:val="20"/>
              </w:rPr>
              <w:t>delle</w:t>
            </w:r>
            <w:r>
              <w:rPr>
                <w:spacing w:val="-3"/>
                <w:sz w:val="20"/>
              </w:rPr>
              <w:t xml:space="preserve"> </w:t>
            </w:r>
            <w:r>
              <w:rPr>
                <w:sz w:val="20"/>
              </w:rPr>
              <w:t>attività</w:t>
            </w:r>
            <w:r>
              <w:rPr>
                <w:spacing w:val="-2"/>
                <w:sz w:val="20"/>
              </w:rPr>
              <w:t xml:space="preserve"> </w:t>
            </w:r>
            <w:r>
              <w:rPr>
                <w:sz w:val="20"/>
              </w:rPr>
              <w:t>oggetto</w:t>
            </w:r>
            <w:r>
              <w:rPr>
                <w:spacing w:val="-42"/>
                <w:sz w:val="20"/>
              </w:rPr>
              <w:t xml:space="preserve"> </w:t>
            </w:r>
            <w:r>
              <w:rPr>
                <w:sz w:val="20"/>
              </w:rPr>
              <w:t>dell’appalto,</w:t>
            </w:r>
            <w:r>
              <w:rPr>
                <w:spacing w:val="-2"/>
                <w:sz w:val="20"/>
              </w:rPr>
              <w:t xml:space="preserve"> </w:t>
            </w:r>
            <w:r>
              <w:rPr>
                <w:sz w:val="20"/>
              </w:rPr>
              <w:t>suddiviso</w:t>
            </w:r>
            <w:r>
              <w:rPr>
                <w:spacing w:val="-1"/>
                <w:sz w:val="20"/>
              </w:rPr>
              <w:t xml:space="preserve"> </w:t>
            </w:r>
            <w:r>
              <w:rPr>
                <w:sz w:val="20"/>
              </w:rPr>
              <w:t>per</w:t>
            </w:r>
            <w:r>
              <w:rPr>
                <w:spacing w:val="1"/>
                <w:sz w:val="20"/>
              </w:rPr>
              <w:t xml:space="preserve"> </w:t>
            </w:r>
            <w:r>
              <w:rPr>
                <w:sz w:val="20"/>
              </w:rPr>
              <w:t>tipo</w:t>
            </w:r>
            <w:r>
              <w:rPr>
                <w:spacing w:val="-1"/>
                <w:sz w:val="20"/>
              </w:rPr>
              <w:t xml:space="preserve"> </w:t>
            </w:r>
            <w:r>
              <w:rPr>
                <w:sz w:val="20"/>
              </w:rPr>
              <w:t>di servizio.</w:t>
            </w:r>
          </w:p>
          <w:p w:rsidR="00F3115F" w:rsidRDefault="00F3115F" w:rsidP="004F4605">
            <w:pPr>
              <w:pStyle w:val="TableParagraph"/>
              <w:ind w:left="55" w:right="61"/>
              <w:rPr>
                <w:sz w:val="20"/>
              </w:rPr>
            </w:pPr>
            <w:r>
              <w:rPr>
                <w:sz w:val="20"/>
              </w:rPr>
              <w:t>Si</w:t>
            </w:r>
            <w:r>
              <w:rPr>
                <w:spacing w:val="-3"/>
                <w:sz w:val="20"/>
              </w:rPr>
              <w:t xml:space="preserve"> </w:t>
            </w:r>
            <w:r>
              <w:rPr>
                <w:sz w:val="20"/>
              </w:rPr>
              <w:t>dovranno</w:t>
            </w:r>
            <w:r>
              <w:rPr>
                <w:spacing w:val="-2"/>
                <w:sz w:val="20"/>
              </w:rPr>
              <w:t xml:space="preserve"> </w:t>
            </w:r>
            <w:r>
              <w:rPr>
                <w:sz w:val="20"/>
              </w:rPr>
              <w:t>elencare</w:t>
            </w:r>
            <w:r>
              <w:rPr>
                <w:spacing w:val="-2"/>
                <w:sz w:val="20"/>
              </w:rPr>
              <w:t xml:space="preserve"> </w:t>
            </w:r>
            <w:r>
              <w:rPr>
                <w:sz w:val="20"/>
              </w:rPr>
              <w:t>i</w:t>
            </w:r>
            <w:r>
              <w:rPr>
                <w:spacing w:val="1"/>
                <w:sz w:val="20"/>
              </w:rPr>
              <w:t xml:space="preserve"> </w:t>
            </w:r>
            <w:r>
              <w:rPr>
                <w:sz w:val="20"/>
              </w:rPr>
              <w:t>mezzi</w:t>
            </w:r>
            <w:r>
              <w:rPr>
                <w:spacing w:val="3"/>
                <w:sz w:val="20"/>
              </w:rPr>
              <w:t xml:space="preserve"> </w:t>
            </w:r>
            <w:r>
              <w:rPr>
                <w:sz w:val="20"/>
              </w:rPr>
              <w:t>e le</w:t>
            </w:r>
            <w:r>
              <w:rPr>
                <w:spacing w:val="-2"/>
                <w:sz w:val="20"/>
              </w:rPr>
              <w:t xml:space="preserve"> </w:t>
            </w:r>
            <w:r>
              <w:rPr>
                <w:sz w:val="20"/>
              </w:rPr>
              <w:t>attrezzature</w:t>
            </w:r>
            <w:r>
              <w:rPr>
                <w:spacing w:val="-3"/>
                <w:sz w:val="20"/>
              </w:rPr>
              <w:t xml:space="preserve"> </w:t>
            </w:r>
            <w:r>
              <w:rPr>
                <w:sz w:val="20"/>
              </w:rPr>
              <w:t>in</w:t>
            </w:r>
            <w:r>
              <w:rPr>
                <w:spacing w:val="-2"/>
                <w:sz w:val="20"/>
              </w:rPr>
              <w:t xml:space="preserve"> </w:t>
            </w:r>
            <w:r>
              <w:rPr>
                <w:sz w:val="20"/>
              </w:rPr>
              <w:t>uso,</w:t>
            </w:r>
            <w:r>
              <w:rPr>
                <w:spacing w:val="-43"/>
                <w:sz w:val="20"/>
              </w:rPr>
              <w:t xml:space="preserve"> </w:t>
            </w:r>
            <w:r>
              <w:rPr>
                <w:sz w:val="20"/>
              </w:rPr>
              <w:t>elencandone</w:t>
            </w:r>
            <w:r>
              <w:rPr>
                <w:spacing w:val="3"/>
                <w:sz w:val="20"/>
              </w:rPr>
              <w:t xml:space="preserve"> </w:t>
            </w:r>
            <w:r>
              <w:rPr>
                <w:sz w:val="20"/>
              </w:rPr>
              <w:t>i</w:t>
            </w:r>
            <w:r>
              <w:rPr>
                <w:spacing w:val="3"/>
                <w:sz w:val="20"/>
              </w:rPr>
              <w:t xml:space="preserve"> </w:t>
            </w:r>
            <w:r>
              <w:rPr>
                <w:sz w:val="20"/>
              </w:rPr>
              <w:t>dati</w:t>
            </w:r>
            <w:r>
              <w:rPr>
                <w:spacing w:val="2"/>
                <w:sz w:val="20"/>
              </w:rPr>
              <w:t xml:space="preserve"> </w:t>
            </w:r>
            <w:r>
              <w:rPr>
                <w:sz w:val="20"/>
              </w:rPr>
              <w:t>quali</w:t>
            </w:r>
            <w:r>
              <w:rPr>
                <w:spacing w:val="3"/>
                <w:sz w:val="20"/>
              </w:rPr>
              <w:t xml:space="preserve"> </w:t>
            </w:r>
            <w:r>
              <w:rPr>
                <w:sz w:val="20"/>
              </w:rPr>
              <w:t>produttore</w:t>
            </w:r>
            <w:r>
              <w:rPr>
                <w:spacing w:val="3"/>
                <w:sz w:val="20"/>
              </w:rPr>
              <w:t xml:space="preserve"> </w:t>
            </w:r>
            <w:r>
              <w:rPr>
                <w:sz w:val="20"/>
              </w:rPr>
              <w:t>-</w:t>
            </w:r>
            <w:r>
              <w:rPr>
                <w:spacing w:val="1"/>
                <w:sz w:val="20"/>
              </w:rPr>
              <w:t xml:space="preserve"> </w:t>
            </w:r>
            <w:r>
              <w:rPr>
                <w:sz w:val="20"/>
              </w:rPr>
              <w:t>denominazione commerciale e per quali servizi è</w:t>
            </w:r>
            <w:r>
              <w:rPr>
                <w:spacing w:val="1"/>
                <w:sz w:val="20"/>
              </w:rPr>
              <w:t xml:space="preserve"> </w:t>
            </w:r>
            <w:r>
              <w:rPr>
                <w:sz w:val="20"/>
              </w:rPr>
              <w:t>proposto l’utilizzo, evidenziandone i vantaggi in</w:t>
            </w:r>
            <w:r>
              <w:rPr>
                <w:spacing w:val="1"/>
                <w:sz w:val="20"/>
              </w:rPr>
              <w:t xml:space="preserve"> </w:t>
            </w:r>
            <w:r>
              <w:rPr>
                <w:sz w:val="20"/>
              </w:rPr>
              <w:t>termini</w:t>
            </w:r>
            <w:r>
              <w:rPr>
                <w:spacing w:val="-2"/>
                <w:sz w:val="20"/>
              </w:rPr>
              <w:t xml:space="preserve"> </w:t>
            </w:r>
            <w:r>
              <w:rPr>
                <w:sz w:val="20"/>
              </w:rPr>
              <w:t>di</w:t>
            </w:r>
            <w:r>
              <w:rPr>
                <w:spacing w:val="1"/>
                <w:sz w:val="20"/>
              </w:rPr>
              <w:t xml:space="preserve"> </w:t>
            </w:r>
            <w:r>
              <w:rPr>
                <w:sz w:val="20"/>
              </w:rPr>
              <w:t>efficienza</w:t>
            </w:r>
            <w:r>
              <w:rPr>
                <w:spacing w:val="-1"/>
                <w:sz w:val="20"/>
              </w:rPr>
              <w:t xml:space="preserve"> </w:t>
            </w:r>
            <w:r>
              <w:rPr>
                <w:sz w:val="20"/>
              </w:rPr>
              <w:t>ed</w:t>
            </w:r>
            <w:r>
              <w:rPr>
                <w:spacing w:val="1"/>
                <w:sz w:val="20"/>
              </w:rPr>
              <w:t xml:space="preserve"> </w:t>
            </w:r>
            <w:r>
              <w:rPr>
                <w:sz w:val="20"/>
              </w:rPr>
              <w:t>efficacia.</w:t>
            </w:r>
          </w:p>
          <w:p w:rsidR="00F3115F" w:rsidRDefault="00F3115F" w:rsidP="004F4605">
            <w:pPr>
              <w:pStyle w:val="TableParagraph"/>
              <w:ind w:left="55" w:right="61"/>
              <w:rPr>
                <w:sz w:val="20"/>
              </w:rPr>
            </w:pPr>
          </w:p>
          <w:p w:rsidR="00F3115F" w:rsidRDefault="00F3115F" w:rsidP="004F4605">
            <w:pPr>
              <w:pStyle w:val="TableParagraph"/>
              <w:ind w:left="55" w:right="61"/>
              <w:rPr>
                <w:sz w:val="20"/>
              </w:rPr>
            </w:pPr>
            <w:r>
              <w:rPr>
                <w:b/>
                <w:sz w:val="20"/>
                <w:u w:val="single"/>
              </w:rPr>
              <w:t>Allegare progetto di massimo 2 facciate</w:t>
            </w:r>
            <w:r>
              <w:rPr>
                <w:b/>
                <w:spacing w:val="1"/>
                <w:sz w:val="20"/>
              </w:rPr>
              <w:t xml:space="preserve"> </w:t>
            </w:r>
            <w:r>
              <w:rPr>
                <w:b/>
                <w:sz w:val="20"/>
                <w:u w:val="single"/>
              </w:rPr>
              <w:t>comprensivo</w:t>
            </w:r>
            <w:r>
              <w:rPr>
                <w:b/>
                <w:spacing w:val="-4"/>
                <w:sz w:val="20"/>
                <w:u w:val="single"/>
              </w:rPr>
              <w:t xml:space="preserve"> </w:t>
            </w:r>
            <w:r>
              <w:rPr>
                <w:b/>
                <w:sz w:val="20"/>
                <w:u w:val="single"/>
              </w:rPr>
              <w:t>di</w:t>
            </w:r>
            <w:r>
              <w:rPr>
                <w:b/>
                <w:spacing w:val="-4"/>
                <w:sz w:val="20"/>
                <w:u w:val="single"/>
              </w:rPr>
              <w:t xml:space="preserve"> </w:t>
            </w:r>
            <w:r>
              <w:rPr>
                <w:b/>
                <w:sz w:val="20"/>
                <w:u w:val="single"/>
              </w:rPr>
              <w:t>eventuali</w:t>
            </w:r>
            <w:r>
              <w:rPr>
                <w:b/>
                <w:spacing w:val="-4"/>
                <w:sz w:val="20"/>
                <w:u w:val="single"/>
              </w:rPr>
              <w:t xml:space="preserve"> </w:t>
            </w:r>
            <w:r>
              <w:rPr>
                <w:b/>
                <w:sz w:val="20"/>
                <w:u w:val="single"/>
              </w:rPr>
              <w:t>elaborati</w:t>
            </w:r>
            <w:r>
              <w:rPr>
                <w:b/>
                <w:spacing w:val="-4"/>
                <w:sz w:val="20"/>
                <w:u w:val="single"/>
              </w:rPr>
              <w:t xml:space="preserve"> </w:t>
            </w:r>
            <w:r>
              <w:rPr>
                <w:b/>
                <w:sz w:val="20"/>
                <w:u w:val="single"/>
              </w:rPr>
              <w:t>grafici</w:t>
            </w:r>
          </w:p>
        </w:tc>
        <w:tc>
          <w:tcPr>
            <w:tcW w:w="2126" w:type="dxa"/>
          </w:tcPr>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spacing w:before="178"/>
              <w:ind w:left="86" w:right="75"/>
              <w:jc w:val="center"/>
              <w:rPr>
                <w:b/>
                <w:sz w:val="20"/>
              </w:rPr>
            </w:pPr>
            <w:r>
              <w:rPr>
                <w:b/>
                <w:sz w:val="20"/>
              </w:rPr>
              <w:t>20</w:t>
            </w:r>
          </w:p>
        </w:tc>
      </w:tr>
    </w:tbl>
    <w:p w:rsidR="0024721F" w:rsidRDefault="0024721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Default="00F3115F" w:rsidP="003A43DF">
      <w:pPr>
        <w:pStyle w:val="Corpotesto"/>
        <w:ind w:left="0"/>
      </w:pPr>
    </w:p>
    <w:p w:rsidR="00F3115F" w:rsidRPr="003A43DF" w:rsidRDefault="00F3115F" w:rsidP="003A43DF">
      <w:pPr>
        <w:pStyle w:val="Corpotesto"/>
        <w:ind w:left="0"/>
      </w:pPr>
    </w:p>
    <w:tbl>
      <w:tblPr>
        <w:tblStyle w:val="TableNormal"/>
        <w:tblW w:w="0" w:type="auto"/>
        <w:tblInd w:w="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8"/>
        <w:gridCol w:w="5245"/>
        <w:gridCol w:w="2126"/>
      </w:tblGrid>
      <w:tr w:rsidR="00F3115F" w:rsidTr="003A43DF">
        <w:trPr>
          <w:trHeight w:val="289"/>
        </w:trPr>
        <w:tc>
          <w:tcPr>
            <w:tcW w:w="498" w:type="dxa"/>
            <w:tcBorders>
              <w:top w:val="single" w:sz="34" w:space="0" w:color="000000"/>
            </w:tcBorders>
            <w:shd w:val="clear" w:color="auto" w:fill="F2F2F2"/>
          </w:tcPr>
          <w:p w:rsidR="00F3115F" w:rsidRDefault="00F3115F" w:rsidP="004F4605">
            <w:pPr>
              <w:pStyle w:val="TableParagraph"/>
              <w:spacing w:line="233" w:lineRule="exact"/>
              <w:ind w:left="54"/>
              <w:rPr>
                <w:b/>
                <w:sz w:val="20"/>
              </w:rPr>
            </w:pPr>
            <w:r>
              <w:rPr>
                <w:b/>
                <w:w w:val="99"/>
                <w:sz w:val="20"/>
              </w:rPr>
              <w:lastRenderedPageBreak/>
              <w:t>B2</w:t>
            </w:r>
          </w:p>
        </w:tc>
        <w:tc>
          <w:tcPr>
            <w:tcW w:w="5245" w:type="dxa"/>
            <w:tcBorders>
              <w:top w:val="single" w:sz="34" w:space="0" w:color="000000"/>
            </w:tcBorders>
            <w:shd w:val="clear" w:color="auto" w:fill="F2F2F2"/>
          </w:tcPr>
          <w:p w:rsidR="00F3115F" w:rsidRDefault="00F3115F" w:rsidP="004F4605">
            <w:pPr>
              <w:pStyle w:val="TableParagraph"/>
              <w:spacing w:line="233" w:lineRule="exact"/>
              <w:ind w:left="55"/>
              <w:rPr>
                <w:b/>
                <w:sz w:val="20"/>
              </w:rPr>
            </w:pPr>
            <w:r>
              <w:rPr>
                <w:b/>
                <w:sz w:val="20"/>
              </w:rPr>
              <w:t>MODALITA’</w:t>
            </w:r>
            <w:r>
              <w:rPr>
                <w:b/>
                <w:spacing w:val="-4"/>
                <w:sz w:val="20"/>
              </w:rPr>
              <w:t xml:space="preserve"> </w:t>
            </w:r>
            <w:r>
              <w:rPr>
                <w:b/>
                <w:sz w:val="20"/>
              </w:rPr>
              <w:t>di</w:t>
            </w:r>
            <w:r>
              <w:rPr>
                <w:b/>
                <w:spacing w:val="-4"/>
                <w:sz w:val="20"/>
              </w:rPr>
              <w:t xml:space="preserve"> </w:t>
            </w:r>
            <w:r>
              <w:rPr>
                <w:b/>
                <w:sz w:val="20"/>
              </w:rPr>
              <w:t>LAVORO</w:t>
            </w:r>
          </w:p>
        </w:tc>
        <w:tc>
          <w:tcPr>
            <w:tcW w:w="2126" w:type="dxa"/>
            <w:tcBorders>
              <w:top w:val="single" w:sz="34" w:space="0" w:color="000000"/>
            </w:tcBorders>
            <w:shd w:val="clear" w:color="auto" w:fill="F2F2F2"/>
          </w:tcPr>
          <w:p w:rsidR="00F3115F" w:rsidRDefault="00F3115F" w:rsidP="004F4605">
            <w:pPr>
              <w:pStyle w:val="TableParagraph"/>
              <w:spacing w:line="233" w:lineRule="exact"/>
              <w:ind w:left="86" w:right="75"/>
              <w:jc w:val="center"/>
              <w:rPr>
                <w:b/>
                <w:sz w:val="20"/>
              </w:rPr>
            </w:pPr>
            <w:r>
              <w:rPr>
                <w:b/>
                <w:sz w:val="20"/>
              </w:rPr>
              <w:t>5</w:t>
            </w:r>
            <w:r w:rsidR="00371DEF">
              <w:rPr>
                <w:b/>
                <w:sz w:val="20"/>
              </w:rPr>
              <w:t>2</w:t>
            </w:r>
          </w:p>
        </w:tc>
      </w:tr>
      <w:tr w:rsidR="00F3115F" w:rsidTr="003A43DF">
        <w:trPr>
          <w:trHeight w:val="4490"/>
        </w:trPr>
        <w:tc>
          <w:tcPr>
            <w:tcW w:w="498" w:type="dxa"/>
          </w:tcPr>
          <w:p w:rsidR="00F3115F" w:rsidRDefault="00F3115F" w:rsidP="004F4605">
            <w:pPr>
              <w:pStyle w:val="TableParagraph"/>
              <w:spacing w:before="54"/>
              <w:ind w:right="46"/>
              <w:jc w:val="right"/>
              <w:rPr>
                <w:b/>
                <w:sz w:val="20"/>
              </w:rPr>
            </w:pPr>
            <w:r>
              <w:rPr>
                <w:b/>
                <w:sz w:val="20"/>
              </w:rPr>
              <w:t>2.1</w:t>
            </w:r>
          </w:p>
        </w:tc>
        <w:tc>
          <w:tcPr>
            <w:tcW w:w="5245" w:type="dxa"/>
          </w:tcPr>
          <w:p w:rsidR="00F3115F" w:rsidRDefault="00F3115F" w:rsidP="004F4605">
            <w:pPr>
              <w:pStyle w:val="TableParagraph"/>
              <w:spacing w:before="54"/>
              <w:ind w:left="55" w:right="591"/>
              <w:rPr>
                <w:b/>
                <w:sz w:val="20"/>
              </w:rPr>
            </w:pPr>
            <w:r>
              <w:rPr>
                <w:b/>
                <w:sz w:val="20"/>
              </w:rPr>
              <w:t>PIANO OPERATIVO ED ORGANIZZAZIONE DEI</w:t>
            </w:r>
            <w:r>
              <w:rPr>
                <w:b/>
                <w:spacing w:val="-44"/>
                <w:sz w:val="20"/>
              </w:rPr>
              <w:t xml:space="preserve"> </w:t>
            </w:r>
            <w:r>
              <w:rPr>
                <w:b/>
                <w:sz w:val="20"/>
              </w:rPr>
              <w:t>SERVIZI</w:t>
            </w:r>
            <w:r>
              <w:rPr>
                <w:b/>
                <w:spacing w:val="-2"/>
                <w:sz w:val="20"/>
              </w:rPr>
              <w:t xml:space="preserve"> </w:t>
            </w:r>
            <w:r>
              <w:rPr>
                <w:b/>
                <w:sz w:val="20"/>
              </w:rPr>
              <w:t>CIMITERIALI</w:t>
            </w:r>
            <w:r>
              <w:rPr>
                <w:b/>
                <w:spacing w:val="-2"/>
                <w:sz w:val="20"/>
              </w:rPr>
              <w:t xml:space="preserve"> </w:t>
            </w:r>
            <w:r>
              <w:rPr>
                <w:b/>
                <w:sz w:val="20"/>
              </w:rPr>
              <w:t>NECROFORICI</w:t>
            </w:r>
          </w:p>
          <w:p w:rsidR="00F3115F" w:rsidRDefault="00F3115F" w:rsidP="004F4605">
            <w:pPr>
              <w:pStyle w:val="TableParagraph"/>
              <w:spacing w:before="11"/>
              <w:rPr>
                <w:sz w:val="19"/>
              </w:rPr>
            </w:pPr>
          </w:p>
          <w:p w:rsidR="00F3115F" w:rsidRDefault="00F3115F" w:rsidP="004F4605">
            <w:pPr>
              <w:pStyle w:val="TableParagraph"/>
              <w:spacing w:before="1"/>
              <w:ind w:left="55" w:right="107"/>
              <w:rPr>
                <w:sz w:val="20"/>
              </w:rPr>
            </w:pPr>
            <w:r>
              <w:rPr>
                <w:sz w:val="20"/>
              </w:rPr>
              <w:t>Capacità di gestione e organizzazione tali da</w:t>
            </w:r>
            <w:r>
              <w:rPr>
                <w:spacing w:val="1"/>
                <w:sz w:val="20"/>
              </w:rPr>
              <w:t xml:space="preserve"> </w:t>
            </w:r>
            <w:r>
              <w:rPr>
                <w:sz w:val="20"/>
              </w:rPr>
              <w:t>garantire un efficiente svolgimento dei servizi e una</w:t>
            </w:r>
            <w:r>
              <w:rPr>
                <w:spacing w:val="-43"/>
                <w:sz w:val="20"/>
              </w:rPr>
              <w:t xml:space="preserve"> </w:t>
            </w:r>
            <w:r>
              <w:rPr>
                <w:sz w:val="20"/>
              </w:rPr>
              <w:t>efficiente risposta in conformità a quanto previsto</w:t>
            </w:r>
            <w:r>
              <w:rPr>
                <w:spacing w:val="1"/>
                <w:sz w:val="20"/>
              </w:rPr>
              <w:t xml:space="preserve"> </w:t>
            </w:r>
            <w:r>
              <w:rPr>
                <w:sz w:val="20"/>
              </w:rPr>
              <w:t>nel</w:t>
            </w:r>
            <w:r>
              <w:rPr>
                <w:spacing w:val="-2"/>
                <w:sz w:val="20"/>
              </w:rPr>
              <w:t xml:space="preserve"> </w:t>
            </w:r>
            <w:r>
              <w:rPr>
                <w:sz w:val="20"/>
              </w:rPr>
              <w:t>capitolato.</w:t>
            </w:r>
          </w:p>
          <w:p w:rsidR="00F3115F" w:rsidRDefault="00F3115F" w:rsidP="004F4605">
            <w:pPr>
              <w:pStyle w:val="TableParagraph"/>
              <w:spacing w:before="10"/>
              <w:rPr>
                <w:sz w:val="19"/>
              </w:rPr>
            </w:pPr>
          </w:p>
          <w:p w:rsidR="00F3115F" w:rsidRDefault="00F3115F" w:rsidP="004F4605">
            <w:pPr>
              <w:pStyle w:val="TableParagraph"/>
              <w:ind w:left="55" w:right="56"/>
              <w:rPr>
                <w:sz w:val="20"/>
              </w:rPr>
            </w:pPr>
            <w:r>
              <w:rPr>
                <w:sz w:val="20"/>
              </w:rPr>
              <w:t>Si chiede il modello organizzativo proposto per la</w:t>
            </w:r>
            <w:r>
              <w:rPr>
                <w:spacing w:val="1"/>
                <w:sz w:val="20"/>
              </w:rPr>
              <w:t xml:space="preserve"> </w:t>
            </w:r>
            <w:r>
              <w:rPr>
                <w:sz w:val="20"/>
              </w:rPr>
              <w:t>gestione delle operazioni cimiteriali oggetto di</w:t>
            </w:r>
            <w:r>
              <w:rPr>
                <w:spacing w:val="1"/>
                <w:sz w:val="20"/>
              </w:rPr>
              <w:t xml:space="preserve"> </w:t>
            </w:r>
            <w:r>
              <w:rPr>
                <w:sz w:val="20"/>
              </w:rPr>
              <w:t>appalto in rapporto a programmazione, modalità</w:t>
            </w:r>
            <w:r>
              <w:rPr>
                <w:spacing w:val="1"/>
                <w:sz w:val="20"/>
              </w:rPr>
              <w:t xml:space="preserve"> </w:t>
            </w:r>
            <w:r>
              <w:rPr>
                <w:sz w:val="20"/>
              </w:rPr>
              <w:t>esecutive, metodologie di intervento,</w:t>
            </w:r>
            <w:r>
              <w:rPr>
                <w:spacing w:val="1"/>
                <w:sz w:val="20"/>
              </w:rPr>
              <w:t xml:space="preserve"> </w:t>
            </w:r>
            <w:r>
              <w:rPr>
                <w:sz w:val="20"/>
              </w:rPr>
              <w:t>evidenziandone</w:t>
            </w:r>
            <w:r>
              <w:rPr>
                <w:spacing w:val="-3"/>
                <w:sz w:val="20"/>
              </w:rPr>
              <w:t xml:space="preserve"> </w:t>
            </w:r>
            <w:r>
              <w:rPr>
                <w:sz w:val="20"/>
              </w:rPr>
              <w:t>eventuali</w:t>
            </w:r>
            <w:r>
              <w:rPr>
                <w:spacing w:val="-2"/>
                <w:sz w:val="20"/>
              </w:rPr>
              <w:t xml:space="preserve"> </w:t>
            </w:r>
            <w:r>
              <w:rPr>
                <w:sz w:val="20"/>
              </w:rPr>
              <w:t>pregi</w:t>
            </w:r>
            <w:r>
              <w:rPr>
                <w:spacing w:val="-2"/>
                <w:sz w:val="20"/>
              </w:rPr>
              <w:t xml:space="preserve"> </w:t>
            </w:r>
            <w:r>
              <w:rPr>
                <w:sz w:val="20"/>
              </w:rPr>
              <w:t>o</w:t>
            </w:r>
            <w:r>
              <w:rPr>
                <w:spacing w:val="-2"/>
                <w:sz w:val="20"/>
              </w:rPr>
              <w:t xml:space="preserve"> </w:t>
            </w:r>
            <w:r>
              <w:rPr>
                <w:sz w:val="20"/>
              </w:rPr>
              <w:t>vantaggi</w:t>
            </w:r>
            <w:r>
              <w:rPr>
                <w:spacing w:val="-2"/>
                <w:sz w:val="20"/>
              </w:rPr>
              <w:t xml:space="preserve"> </w:t>
            </w:r>
            <w:r>
              <w:rPr>
                <w:sz w:val="20"/>
              </w:rPr>
              <w:t>in</w:t>
            </w:r>
            <w:r>
              <w:rPr>
                <w:spacing w:val="-2"/>
                <w:sz w:val="20"/>
              </w:rPr>
              <w:t xml:space="preserve"> </w:t>
            </w:r>
            <w:r>
              <w:rPr>
                <w:sz w:val="20"/>
              </w:rPr>
              <w:t>termini</w:t>
            </w:r>
            <w:r>
              <w:rPr>
                <w:spacing w:val="-42"/>
                <w:sz w:val="20"/>
              </w:rPr>
              <w:t xml:space="preserve"> </w:t>
            </w:r>
            <w:r>
              <w:rPr>
                <w:sz w:val="20"/>
              </w:rPr>
              <w:t>di</w:t>
            </w:r>
            <w:r>
              <w:rPr>
                <w:spacing w:val="-2"/>
                <w:sz w:val="20"/>
              </w:rPr>
              <w:t xml:space="preserve"> </w:t>
            </w:r>
            <w:r>
              <w:rPr>
                <w:sz w:val="20"/>
              </w:rPr>
              <w:t>efficienza</w:t>
            </w:r>
            <w:r>
              <w:rPr>
                <w:spacing w:val="2"/>
                <w:sz w:val="20"/>
              </w:rPr>
              <w:t xml:space="preserve"> </w:t>
            </w:r>
            <w:r>
              <w:rPr>
                <w:sz w:val="20"/>
              </w:rPr>
              <w:t>ed</w:t>
            </w:r>
            <w:r>
              <w:rPr>
                <w:spacing w:val="-1"/>
                <w:sz w:val="20"/>
              </w:rPr>
              <w:t xml:space="preserve"> </w:t>
            </w:r>
            <w:r>
              <w:rPr>
                <w:sz w:val="20"/>
              </w:rPr>
              <w:t>efficacia.</w:t>
            </w:r>
          </w:p>
          <w:p w:rsidR="00F3115F" w:rsidRDefault="00F3115F" w:rsidP="004F4605">
            <w:pPr>
              <w:pStyle w:val="TableParagraph"/>
              <w:rPr>
                <w:sz w:val="19"/>
              </w:rPr>
            </w:pPr>
          </w:p>
          <w:p w:rsidR="00F3115F" w:rsidRDefault="00F3115F" w:rsidP="004F4605">
            <w:pPr>
              <w:pStyle w:val="TableParagraph"/>
              <w:ind w:left="472" w:right="458" w:firstLine="81"/>
              <w:rPr>
                <w:b/>
                <w:sz w:val="20"/>
              </w:rPr>
            </w:pPr>
            <w:r>
              <w:rPr>
                <w:b/>
                <w:sz w:val="20"/>
                <w:u w:val="single"/>
              </w:rPr>
              <w:t>Allegare progetto di massimo 2 facciate</w:t>
            </w:r>
            <w:r>
              <w:rPr>
                <w:b/>
                <w:spacing w:val="1"/>
                <w:sz w:val="20"/>
              </w:rPr>
              <w:t xml:space="preserve"> </w:t>
            </w:r>
            <w:r>
              <w:rPr>
                <w:b/>
                <w:sz w:val="20"/>
                <w:u w:val="single"/>
              </w:rPr>
              <w:t>comprensivo</w:t>
            </w:r>
            <w:r>
              <w:rPr>
                <w:b/>
                <w:spacing w:val="-4"/>
                <w:sz w:val="20"/>
                <w:u w:val="single"/>
              </w:rPr>
              <w:t xml:space="preserve"> </w:t>
            </w:r>
            <w:r>
              <w:rPr>
                <w:b/>
                <w:sz w:val="20"/>
                <w:u w:val="single"/>
              </w:rPr>
              <w:t>di</w:t>
            </w:r>
            <w:r>
              <w:rPr>
                <w:b/>
                <w:spacing w:val="-4"/>
                <w:sz w:val="20"/>
                <w:u w:val="single"/>
              </w:rPr>
              <w:t xml:space="preserve"> </w:t>
            </w:r>
            <w:r>
              <w:rPr>
                <w:b/>
                <w:sz w:val="20"/>
                <w:u w:val="single"/>
              </w:rPr>
              <w:t>eventuali</w:t>
            </w:r>
            <w:r>
              <w:rPr>
                <w:b/>
                <w:spacing w:val="-4"/>
                <w:sz w:val="20"/>
                <w:u w:val="single"/>
              </w:rPr>
              <w:t xml:space="preserve"> </w:t>
            </w:r>
            <w:r>
              <w:rPr>
                <w:b/>
                <w:sz w:val="20"/>
                <w:u w:val="single"/>
              </w:rPr>
              <w:t>elaborati</w:t>
            </w:r>
            <w:r>
              <w:rPr>
                <w:b/>
                <w:spacing w:val="-4"/>
                <w:sz w:val="20"/>
                <w:u w:val="single"/>
              </w:rPr>
              <w:t xml:space="preserve"> </w:t>
            </w:r>
            <w:r>
              <w:rPr>
                <w:b/>
                <w:sz w:val="20"/>
                <w:u w:val="single"/>
              </w:rPr>
              <w:t>grafici</w:t>
            </w:r>
          </w:p>
        </w:tc>
        <w:tc>
          <w:tcPr>
            <w:tcW w:w="2126" w:type="dxa"/>
          </w:tcPr>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AE685F" w:rsidP="004F4605">
            <w:pPr>
              <w:pStyle w:val="TableParagraph"/>
              <w:spacing w:before="167"/>
              <w:ind w:left="86" w:right="75"/>
              <w:jc w:val="center"/>
              <w:rPr>
                <w:b/>
                <w:sz w:val="20"/>
              </w:rPr>
            </w:pPr>
            <w:r>
              <w:rPr>
                <w:b/>
                <w:sz w:val="20"/>
              </w:rPr>
              <w:t>20</w:t>
            </w:r>
          </w:p>
        </w:tc>
      </w:tr>
      <w:tr w:rsidR="00F3115F" w:rsidTr="003A43DF">
        <w:trPr>
          <w:trHeight w:val="4724"/>
        </w:trPr>
        <w:tc>
          <w:tcPr>
            <w:tcW w:w="498" w:type="dxa"/>
            <w:tcBorders>
              <w:bottom w:val="single" w:sz="34" w:space="0" w:color="000000"/>
            </w:tcBorders>
          </w:tcPr>
          <w:p w:rsidR="00F3115F" w:rsidRDefault="00F3115F" w:rsidP="004F4605">
            <w:pPr>
              <w:pStyle w:val="TableParagraph"/>
              <w:spacing w:before="54"/>
              <w:ind w:right="46"/>
              <w:jc w:val="right"/>
              <w:rPr>
                <w:b/>
                <w:sz w:val="20"/>
              </w:rPr>
            </w:pPr>
            <w:r>
              <w:rPr>
                <w:b/>
                <w:sz w:val="20"/>
              </w:rPr>
              <w:t>2.2</w:t>
            </w:r>
          </w:p>
        </w:tc>
        <w:tc>
          <w:tcPr>
            <w:tcW w:w="5245" w:type="dxa"/>
            <w:tcBorders>
              <w:bottom w:val="single" w:sz="34" w:space="0" w:color="000000"/>
            </w:tcBorders>
          </w:tcPr>
          <w:p w:rsidR="00F3115F" w:rsidRDefault="00F3115F" w:rsidP="004F4605">
            <w:pPr>
              <w:pStyle w:val="TableParagraph"/>
              <w:spacing w:before="54"/>
              <w:ind w:left="55" w:right="591"/>
              <w:rPr>
                <w:b/>
                <w:sz w:val="20"/>
              </w:rPr>
            </w:pPr>
            <w:r>
              <w:rPr>
                <w:b/>
                <w:sz w:val="20"/>
              </w:rPr>
              <w:t>PIANO OPERATIVO ED ORGANIZZAZIONE DEI</w:t>
            </w:r>
            <w:r>
              <w:rPr>
                <w:b/>
                <w:spacing w:val="-44"/>
                <w:sz w:val="20"/>
              </w:rPr>
              <w:t xml:space="preserve"> </w:t>
            </w:r>
            <w:r>
              <w:rPr>
                <w:b/>
                <w:sz w:val="20"/>
              </w:rPr>
              <w:t>SERVIZI</w:t>
            </w:r>
            <w:r>
              <w:rPr>
                <w:b/>
                <w:spacing w:val="-2"/>
                <w:sz w:val="20"/>
              </w:rPr>
              <w:t xml:space="preserve"> </w:t>
            </w:r>
            <w:r>
              <w:rPr>
                <w:b/>
                <w:sz w:val="20"/>
              </w:rPr>
              <w:t>CIMITERIALI</w:t>
            </w:r>
            <w:r>
              <w:rPr>
                <w:b/>
                <w:spacing w:val="-2"/>
                <w:sz w:val="20"/>
              </w:rPr>
              <w:t xml:space="preserve"> </w:t>
            </w:r>
            <w:r>
              <w:rPr>
                <w:b/>
                <w:sz w:val="20"/>
              </w:rPr>
              <w:t>MANUTENTIVI</w:t>
            </w:r>
          </w:p>
          <w:p w:rsidR="00F3115F" w:rsidRDefault="00F3115F" w:rsidP="004F4605">
            <w:pPr>
              <w:pStyle w:val="TableParagraph"/>
              <w:spacing w:before="11"/>
              <w:rPr>
                <w:sz w:val="19"/>
              </w:rPr>
            </w:pPr>
          </w:p>
          <w:p w:rsidR="00F3115F" w:rsidRDefault="00F3115F" w:rsidP="004F4605">
            <w:pPr>
              <w:pStyle w:val="TableParagraph"/>
              <w:spacing w:before="1"/>
              <w:ind w:left="55" w:right="282"/>
              <w:rPr>
                <w:sz w:val="20"/>
              </w:rPr>
            </w:pPr>
            <w:r>
              <w:rPr>
                <w:sz w:val="20"/>
              </w:rPr>
              <w:t>Individuazione dei lavori, capacità di</w:t>
            </w:r>
            <w:r>
              <w:rPr>
                <w:spacing w:val="1"/>
                <w:sz w:val="20"/>
              </w:rPr>
              <w:t xml:space="preserve"> </w:t>
            </w:r>
            <w:r>
              <w:rPr>
                <w:sz w:val="20"/>
              </w:rPr>
              <w:t>programmazione,</w:t>
            </w:r>
            <w:r>
              <w:rPr>
                <w:spacing w:val="-3"/>
                <w:sz w:val="20"/>
              </w:rPr>
              <w:t xml:space="preserve"> </w:t>
            </w:r>
            <w:r>
              <w:rPr>
                <w:sz w:val="20"/>
              </w:rPr>
              <w:t>organizzazione</w:t>
            </w:r>
            <w:r>
              <w:rPr>
                <w:spacing w:val="-3"/>
                <w:sz w:val="20"/>
              </w:rPr>
              <w:t xml:space="preserve"> </w:t>
            </w:r>
            <w:r>
              <w:rPr>
                <w:sz w:val="20"/>
              </w:rPr>
              <w:t>e</w:t>
            </w:r>
            <w:r>
              <w:rPr>
                <w:spacing w:val="-3"/>
                <w:sz w:val="20"/>
              </w:rPr>
              <w:t xml:space="preserve"> </w:t>
            </w:r>
            <w:r>
              <w:rPr>
                <w:sz w:val="20"/>
              </w:rPr>
              <w:t>di</w:t>
            </w:r>
            <w:r>
              <w:rPr>
                <w:spacing w:val="-1"/>
                <w:sz w:val="20"/>
              </w:rPr>
              <w:t xml:space="preserve"> </w:t>
            </w:r>
            <w:r>
              <w:rPr>
                <w:sz w:val="20"/>
              </w:rPr>
              <w:t>esecuzione,</w:t>
            </w:r>
            <w:r>
              <w:rPr>
                <w:spacing w:val="-43"/>
                <w:sz w:val="20"/>
              </w:rPr>
              <w:t xml:space="preserve"> </w:t>
            </w:r>
            <w:r>
              <w:rPr>
                <w:sz w:val="20"/>
              </w:rPr>
              <w:t>tali da garantire la gestione dei servizi nei cimiteri</w:t>
            </w:r>
            <w:r>
              <w:rPr>
                <w:spacing w:val="-43"/>
                <w:sz w:val="20"/>
              </w:rPr>
              <w:t xml:space="preserve"> </w:t>
            </w:r>
            <w:r>
              <w:rPr>
                <w:sz w:val="20"/>
              </w:rPr>
              <w:t xml:space="preserve">comunali in conformità a quanto previsto </w:t>
            </w:r>
            <w:r w:rsidRPr="00371DEF">
              <w:rPr>
                <w:sz w:val="20"/>
              </w:rPr>
              <w:t>nel</w:t>
            </w:r>
            <w:r w:rsidRPr="00371DEF">
              <w:rPr>
                <w:spacing w:val="1"/>
                <w:sz w:val="20"/>
              </w:rPr>
              <w:t xml:space="preserve"> </w:t>
            </w:r>
            <w:r w:rsidRPr="00371DEF">
              <w:rPr>
                <w:sz w:val="20"/>
              </w:rPr>
              <w:t>capitolato</w:t>
            </w:r>
            <w:r w:rsidR="00371DEF" w:rsidRPr="00371DEF">
              <w:rPr>
                <w:sz w:val="20"/>
              </w:rPr>
              <w:t>, le cui prestazioni sono descritte</w:t>
            </w:r>
            <w:r w:rsidR="00FC3871" w:rsidRPr="00936FD6">
              <w:rPr>
                <w:sz w:val="20"/>
              </w:rPr>
              <w:t xml:space="preserve"> nei disciplinari tecnici B,C,D</w:t>
            </w:r>
            <w:r w:rsidR="00912DE0">
              <w:rPr>
                <w:sz w:val="20"/>
              </w:rPr>
              <w:t xml:space="preserve">  </w:t>
            </w:r>
          </w:p>
          <w:p w:rsidR="00F3115F" w:rsidRDefault="00F3115F" w:rsidP="004F4605">
            <w:pPr>
              <w:pStyle w:val="TableParagraph"/>
              <w:spacing w:before="11"/>
              <w:rPr>
                <w:sz w:val="19"/>
              </w:rPr>
            </w:pPr>
          </w:p>
          <w:p w:rsidR="00F3115F" w:rsidRDefault="00F3115F" w:rsidP="004F4605">
            <w:pPr>
              <w:pStyle w:val="TableParagraph"/>
              <w:ind w:left="55" w:right="271"/>
              <w:rPr>
                <w:sz w:val="20"/>
              </w:rPr>
            </w:pPr>
            <w:r>
              <w:rPr>
                <w:sz w:val="20"/>
              </w:rPr>
              <w:t>Si chiede il modello organizzativo proposto per la</w:t>
            </w:r>
            <w:r>
              <w:rPr>
                <w:spacing w:val="1"/>
                <w:sz w:val="20"/>
              </w:rPr>
              <w:t xml:space="preserve"> </w:t>
            </w:r>
            <w:r>
              <w:rPr>
                <w:sz w:val="20"/>
              </w:rPr>
              <w:t>gestione del servizio di manutenzione ordinaria,</w:t>
            </w:r>
            <w:r>
              <w:rPr>
                <w:spacing w:val="1"/>
                <w:sz w:val="20"/>
              </w:rPr>
              <w:t xml:space="preserve"> </w:t>
            </w:r>
            <w:r>
              <w:rPr>
                <w:sz w:val="20"/>
              </w:rPr>
              <w:t>oggetto di appalto in rapporto a programmazione</w:t>
            </w:r>
            <w:r>
              <w:rPr>
                <w:spacing w:val="-43"/>
                <w:sz w:val="20"/>
              </w:rPr>
              <w:t xml:space="preserve"> </w:t>
            </w:r>
            <w:r>
              <w:rPr>
                <w:sz w:val="20"/>
              </w:rPr>
              <w:t>attività, modalità esecutive, metodologie di</w:t>
            </w:r>
            <w:r>
              <w:rPr>
                <w:spacing w:val="1"/>
                <w:sz w:val="20"/>
              </w:rPr>
              <w:t xml:space="preserve"> </w:t>
            </w:r>
            <w:r>
              <w:rPr>
                <w:sz w:val="20"/>
              </w:rPr>
              <w:t>intervento evidenziandone eventuali pregi o</w:t>
            </w:r>
            <w:r>
              <w:rPr>
                <w:spacing w:val="1"/>
                <w:sz w:val="20"/>
              </w:rPr>
              <w:t xml:space="preserve"> </w:t>
            </w:r>
            <w:r>
              <w:rPr>
                <w:sz w:val="20"/>
              </w:rPr>
              <w:t>vantaggi</w:t>
            </w:r>
            <w:r>
              <w:rPr>
                <w:spacing w:val="-2"/>
                <w:sz w:val="20"/>
              </w:rPr>
              <w:t xml:space="preserve"> </w:t>
            </w:r>
            <w:r>
              <w:rPr>
                <w:sz w:val="20"/>
              </w:rPr>
              <w:t>in</w:t>
            </w:r>
            <w:r>
              <w:rPr>
                <w:spacing w:val="2"/>
                <w:sz w:val="20"/>
              </w:rPr>
              <w:t xml:space="preserve"> </w:t>
            </w:r>
            <w:r>
              <w:rPr>
                <w:sz w:val="20"/>
              </w:rPr>
              <w:t>termini</w:t>
            </w:r>
            <w:r>
              <w:rPr>
                <w:spacing w:val="-2"/>
                <w:sz w:val="20"/>
              </w:rPr>
              <w:t xml:space="preserve"> </w:t>
            </w:r>
            <w:r>
              <w:rPr>
                <w:sz w:val="20"/>
              </w:rPr>
              <w:t>di</w:t>
            </w:r>
            <w:r>
              <w:rPr>
                <w:spacing w:val="-3"/>
                <w:sz w:val="20"/>
              </w:rPr>
              <w:t xml:space="preserve"> </w:t>
            </w:r>
            <w:r>
              <w:rPr>
                <w:sz w:val="20"/>
              </w:rPr>
              <w:t>efficienza</w:t>
            </w:r>
            <w:r>
              <w:rPr>
                <w:spacing w:val="-2"/>
                <w:sz w:val="20"/>
              </w:rPr>
              <w:t xml:space="preserve"> </w:t>
            </w:r>
            <w:r>
              <w:rPr>
                <w:sz w:val="20"/>
              </w:rPr>
              <w:t>ed</w:t>
            </w:r>
            <w:r>
              <w:rPr>
                <w:spacing w:val="-1"/>
                <w:sz w:val="20"/>
              </w:rPr>
              <w:t xml:space="preserve"> </w:t>
            </w:r>
            <w:r>
              <w:rPr>
                <w:sz w:val="20"/>
              </w:rPr>
              <w:t>efficacia.</w:t>
            </w:r>
          </w:p>
          <w:p w:rsidR="00F3115F" w:rsidRDefault="00F3115F" w:rsidP="004F4605">
            <w:pPr>
              <w:pStyle w:val="TableParagraph"/>
              <w:rPr>
                <w:sz w:val="20"/>
              </w:rPr>
            </w:pPr>
          </w:p>
          <w:p w:rsidR="00F3115F" w:rsidRDefault="00F3115F" w:rsidP="004F4605">
            <w:pPr>
              <w:pStyle w:val="TableParagraph"/>
              <w:ind w:left="472" w:right="458" w:firstLine="81"/>
              <w:rPr>
                <w:b/>
                <w:sz w:val="20"/>
              </w:rPr>
            </w:pPr>
            <w:r>
              <w:rPr>
                <w:b/>
                <w:sz w:val="20"/>
                <w:u w:val="single"/>
              </w:rPr>
              <w:t>Allegare progetto di massimo 2 facciate</w:t>
            </w:r>
            <w:r>
              <w:rPr>
                <w:b/>
                <w:spacing w:val="1"/>
                <w:sz w:val="20"/>
              </w:rPr>
              <w:t xml:space="preserve"> </w:t>
            </w:r>
            <w:r>
              <w:rPr>
                <w:b/>
                <w:sz w:val="20"/>
                <w:u w:val="single"/>
              </w:rPr>
              <w:t>comprensivo</w:t>
            </w:r>
            <w:r>
              <w:rPr>
                <w:b/>
                <w:spacing w:val="-4"/>
                <w:sz w:val="20"/>
                <w:u w:val="single"/>
              </w:rPr>
              <w:t xml:space="preserve"> </w:t>
            </w:r>
            <w:r>
              <w:rPr>
                <w:b/>
                <w:sz w:val="20"/>
                <w:u w:val="single"/>
              </w:rPr>
              <w:t>di</w:t>
            </w:r>
            <w:r>
              <w:rPr>
                <w:b/>
                <w:spacing w:val="-4"/>
                <w:sz w:val="20"/>
                <w:u w:val="single"/>
              </w:rPr>
              <w:t xml:space="preserve"> </w:t>
            </w:r>
            <w:r>
              <w:rPr>
                <w:b/>
                <w:sz w:val="20"/>
                <w:u w:val="single"/>
              </w:rPr>
              <w:t>eventuali</w:t>
            </w:r>
            <w:r>
              <w:rPr>
                <w:b/>
                <w:spacing w:val="-4"/>
                <w:sz w:val="20"/>
                <w:u w:val="single"/>
              </w:rPr>
              <w:t xml:space="preserve"> </w:t>
            </w:r>
            <w:r>
              <w:rPr>
                <w:b/>
                <w:sz w:val="20"/>
                <w:u w:val="single"/>
              </w:rPr>
              <w:t>elaborati</w:t>
            </w:r>
            <w:r>
              <w:rPr>
                <w:b/>
                <w:spacing w:val="-4"/>
                <w:sz w:val="20"/>
                <w:u w:val="single"/>
              </w:rPr>
              <w:t xml:space="preserve"> </w:t>
            </w:r>
            <w:r>
              <w:rPr>
                <w:b/>
                <w:sz w:val="20"/>
                <w:u w:val="single"/>
              </w:rPr>
              <w:t>grafici</w:t>
            </w:r>
          </w:p>
        </w:tc>
        <w:tc>
          <w:tcPr>
            <w:tcW w:w="2126" w:type="dxa"/>
            <w:tcBorders>
              <w:bottom w:val="single" w:sz="34" w:space="0" w:color="000000"/>
            </w:tcBorders>
          </w:tcPr>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rPr>
                <w:sz w:val="20"/>
              </w:rPr>
            </w:pPr>
          </w:p>
          <w:p w:rsidR="00F3115F" w:rsidRDefault="00F3115F" w:rsidP="004F4605">
            <w:pPr>
              <w:pStyle w:val="TableParagraph"/>
              <w:spacing w:before="9"/>
              <w:rPr>
                <w:sz w:val="23"/>
              </w:rPr>
            </w:pPr>
          </w:p>
          <w:p w:rsidR="00F3115F" w:rsidRDefault="00AE685F" w:rsidP="004F4605">
            <w:pPr>
              <w:pStyle w:val="TableParagraph"/>
              <w:ind w:left="86" w:right="75"/>
              <w:jc w:val="center"/>
              <w:rPr>
                <w:b/>
                <w:sz w:val="20"/>
              </w:rPr>
            </w:pPr>
            <w:r>
              <w:rPr>
                <w:b/>
                <w:sz w:val="20"/>
              </w:rPr>
              <w:t>3</w:t>
            </w:r>
            <w:r w:rsidR="00371DEF">
              <w:rPr>
                <w:b/>
                <w:sz w:val="20"/>
              </w:rPr>
              <w:t>2</w:t>
            </w:r>
          </w:p>
        </w:tc>
      </w:tr>
      <w:tr w:rsidR="00F3115F" w:rsidRPr="00936FD6" w:rsidTr="003A43DF">
        <w:trPr>
          <w:trHeight w:val="532"/>
        </w:trPr>
        <w:tc>
          <w:tcPr>
            <w:tcW w:w="498" w:type="dxa"/>
            <w:tcBorders>
              <w:top w:val="single" w:sz="34" w:space="0" w:color="000000"/>
            </w:tcBorders>
            <w:shd w:val="clear" w:color="auto" w:fill="F2F2F2"/>
          </w:tcPr>
          <w:p w:rsidR="00F3115F" w:rsidRPr="00371DEF" w:rsidRDefault="00F3115F" w:rsidP="004F4605">
            <w:pPr>
              <w:pStyle w:val="TableParagraph"/>
              <w:spacing w:line="233" w:lineRule="exact"/>
              <w:ind w:left="54"/>
              <w:rPr>
                <w:b/>
                <w:sz w:val="20"/>
              </w:rPr>
            </w:pPr>
            <w:r w:rsidRPr="00371DEF">
              <w:rPr>
                <w:b/>
                <w:w w:val="99"/>
                <w:sz w:val="20"/>
              </w:rPr>
              <w:t>B3</w:t>
            </w:r>
          </w:p>
        </w:tc>
        <w:tc>
          <w:tcPr>
            <w:tcW w:w="5245" w:type="dxa"/>
            <w:tcBorders>
              <w:top w:val="single" w:sz="34" w:space="0" w:color="000000"/>
            </w:tcBorders>
            <w:shd w:val="clear" w:color="auto" w:fill="F2F2F2"/>
          </w:tcPr>
          <w:p w:rsidR="00F3115F" w:rsidRPr="00936FD6" w:rsidRDefault="00F3115F" w:rsidP="004F4605">
            <w:pPr>
              <w:pStyle w:val="TableParagraph"/>
              <w:spacing w:line="237" w:lineRule="auto"/>
              <w:ind w:left="55" w:right="410"/>
              <w:rPr>
                <w:b/>
                <w:sz w:val="20"/>
              </w:rPr>
            </w:pPr>
            <w:r w:rsidRPr="00936FD6">
              <w:rPr>
                <w:b/>
                <w:sz w:val="20"/>
              </w:rPr>
              <w:t>MIGLIORIE CHE NON COMPORTINO MAGGIORI</w:t>
            </w:r>
            <w:r w:rsidRPr="00936FD6">
              <w:rPr>
                <w:b/>
                <w:spacing w:val="-44"/>
                <w:sz w:val="20"/>
              </w:rPr>
              <w:t xml:space="preserve"> </w:t>
            </w:r>
            <w:r w:rsidRPr="00936FD6">
              <w:rPr>
                <w:b/>
                <w:sz w:val="20"/>
              </w:rPr>
              <w:t>COSTI</w:t>
            </w:r>
            <w:r w:rsidRPr="00936FD6">
              <w:rPr>
                <w:b/>
                <w:spacing w:val="1"/>
                <w:sz w:val="20"/>
              </w:rPr>
              <w:t xml:space="preserve"> </w:t>
            </w:r>
            <w:r w:rsidRPr="00936FD6">
              <w:rPr>
                <w:b/>
                <w:sz w:val="20"/>
              </w:rPr>
              <w:t>PER LA</w:t>
            </w:r>
            <w:r w:rsidRPr="00936FD6">
              <w:rPr>
                <w:b/>
                <w:spacing w:val="-3"/>
                <w:sz w:val="20"/>
              </w:rPr>
              <w:t xml:space="preserve"> </w:t>
            </w:r>
            <w:r w:rsidRPr="00936FD6">
              <w:rPr>
                <w:b/>
                <w:sz w:val="20"/>
              </w:rPr>
              <w:t>STAZIONE</w:t>
            </w:r>
            <w:r w:rsidRPr="00936FD6">
              <w:rPr>
                <w:b/>
                <w:spacing w:val="-1"/>
                <w:sz w:val="20"/>
              </w:rPr>
              <w:t xml:space="preserve"> </w:t>
            </w:r>
            <w:r w:rsidRPr="00936FD6">
              <w:rPr>
                <w:b/>
                <w:sz w:val="20"/>
              </w:rPr>
              <w:t>APPALTANTE</w:t>
            </w:r>
          </w:p>
        </w:tc>
        <w:tc>
          <w:tcPr>
            <w:tcW w:w="2126" w:type="dxa"/>
            <w:tcBorders>
              <w:top w:val="single" w:sz="34" w:space="0" w:color="000000"/>
            </w:tcBorders>
            <w:shd w:val="clear" w:color="auto" w:fill="F2F2F2"/>
          </w:tcPr>
          <w:p w:rsidR="00F3115F" w:rsidRPr="00936FD6" w:rsidRDefault="00371DEF" w:rsidP="004F4605">
            <w:pPr>
              <w:pStyle w:val="TableParagraph"/>
              <w:spacing w:before="111"/>
              <w:ind w:left="86" w:right="75"/>
              <w:jc w:val="center"/>
              <w:rPr>
                <w:b/>
                <w:sz w:val="20"/>
              </w:rPr>
            </w:pPr>
            <w:r w:rsidRPr="00936FD6">
              <w:rPr>
                <w:b/>
                <w:sz w:val="20"/>
              </w:rPr>
              <w:t>3</w:t>
            </w:r>
          </w:p>
        </w:tc>
      </w:tr>
      <w:tr w:rsidR="00F3115F" w:rsidTr="003A43DF">
        <w:trPr>
          <w:trHeight w:val="2063"/>
        </w:trPr>
        <w:tc>
          <w:tcPr>
            <w:tcW w:w="498" w:type="dxa"/>
          </w:tcPr>
          <w:p w:rsidR="00F3115F" w:rsidRPr="00936FD6" w:rsidRDefault="00F3115F" w:rsidP="004F4605">
            <w:pPr>
              <w:pStyle w:val="TableParagraph"/>
              <w:spacing w:before="54"/>
              <w:ind w:right="46"/>
              <w:jc w:val="right"/>
              <w:rPr>
                <w:b/>
                <w:sz w:val="20"/>
              </w:rPr>
            </w:pPr>
            <w:r w:rsidRPr="00936FD6">
              <w:rPr>
                <w:b/>
                <w:sz w:val="20"/>
              </w:rPr>
              <w:t>3.1</w:t>
            </w:r>
          </w:p>
        </w:tc>
        <w:tc>
          <w:tcPr>
            <w:tcW w:w="5245" w:type="dxa"/>
          </w:tcPr>
          <w:p w:rsidR="00F3115F" w:rsidRPr="00936FD6" w:rsidRDefault="00F3115F" w:rsidP="004F4605">
            <w:pPr>
              <w:pStyle w:val="TableParagraph"/>
              <w:spacing w:before="54"/>
              <w:ind w:left="55"/>
              <w:rPr>
                <w:b/>
                <w:sz w:val="20"/>
              </w:rPr>
            </w:pPr>
            <w:r w:rsidRPr="00936FD6">
              <w:rPr>
                <w:b/>
                <w:sz w:val="20"/>
              </w:rPr>
              <w:t>TEMPO</w:t>
            </w:r>
            <w:r w:rsidRPr="00936FD6">
              <w:rPr>
                <w:b/>
                <w:spacing w:val="-1"/>
                <w:sz w:val="20"/>
              </w:rPr>
              <w:t xml:space="preserve"> </w:t>
            </w:r>
            <w:r w:rsidRPr="00936FD6">
              <w:rPr>
                <w:b/>
                <w:sz w:val="20"/>
              </w:rPr>
              <w:t>DI</w:t>
            </w:r>
            <w:r w:rsidRPr="00936FD6">
              <w:rPr>
                <w:b/>
                <w:spacing w:val="-3"/>
                <w:sz w:val="20"/>
              </w:rPr>
              <w:t xml:space="preserve"> </w:t>
            </w:r>
            <w:r w:rsidRPr="00936FD6">
              <w:rPr>
                <w:b/>
                <w:sz w:val="20"/>
              </w:rPr>
              <w:t>SERVIZIO</w:t>
            </w:r>
          </w:p>
          <w:p w:rsidR="00F3115F" w:rsidRPr="00936FD6" w:rsidRDefault="00F3115F" w:rsidP="004F4605">
            <w:pPr>
              <w:pStyle w:val="TableParagraph"/>
              <w:spacing w:before="1"/>
              <w:rPr>
                <w:sz w:val="20"/>
              </w:rPr>
            </w:pPr>
          </w:p>
          <w:p w:rsidR="00F3115F" w:rsidRPr="00371DEF" w:rsidRDefault="00F3115F" w:rsidP="004F4605">
            <w:pPr>
              <w:pStyle w:val="TableParagraph"/>
              <w:ind w:left="55" w:right="288"/>
              <w:rPr>
                <w:sz w:val="20"/>
              </w:rPr>
            </w:pPr>
            <w:r w:rsidRPr="00936FD6">
              <w:rPr>
                <w:sz w:val="20"/>
              </w:rPr>
              <w:t>Si</w:t>
            </w:r>
            <w:r w:rsidRPr="00936FD6">
              <w:rPr>
                <w:spacing w:val="-2"/>
                <w:sz w:val="20"/>
              </w:rPr>
              <w:t xml:space="preserve"> </w:t>
            </w:r>
            <w:r w:rsidRPr="00936FD6">
              <w:rPr>
                <w:sz w:val="20"/>
              </w:rPr>
              <w:t>considerano</w:t>
            </w:r>
            <w:r w:rsidRPr="00936FD6">
              <w:rPr>
                <w:spacing w:val="-2"/>
                <w:sz w:val="20"/>
              </w:rPr>
              <w:t xml:space="preserve"> </w:t>
            </w:r>
            <w:r w:rsidRPr="00936FD6">
              <w:rPr>
                <w:sz w:val="20"/>
              </w:rPr>
              <w:t>eventuali</w:t>
            </w:r>
            <w:r w:rsidR="00371DEF">
              <w:rPr>
                <w:sz w:val="20"/>
              </w:rPr>
              <w:t xml:space="preserve"> proposte di migliorame</w:t>
            </w:r>
            <w:r w:rsidR="00371DEF">
              <w:rPr>
                <w:sz w:val="20"/>
                <w:szCs w:val="20"/>
              </w:rPr>
              <w:t>nto del servizio attraverso una migliore e più puntuale presenza degli operatori cimiteriali – eventuali servizi aggiuntivi, finalizzati al miglioramento generale del servizio stesso.</w:t>
            </w:r>
          </w:p>
          <w:p w:rsidR="00F3115F" w:rsidRPr="00936FD6" w:rsidRDefault="00F3115F" w:rsidP="004F4605">
            <w:pPr>
              <w:pStyle w:val="TableParagraph"/>
              <w:spacing w:before="11"/>
              <w:rPr>
                <w:sz w:val="19"/>
              </w:rPr>
            </w:pPr>
          </w:p>
          <w:p w:rsidR="00F3115F" w:rsidRPr="00936FD6" w:rsidRDefault="00F3115F" w:rsidP="004F4605">
            <w:pPr>
              <w:pStyle w:val="TableParagraph"/>
              <w:ind w:left="545"/>
              <w:rPr>
                <w:b/>
                <w:sz w:val="20"/>
              </w:rPr>
            </w:pPr>
            <w:r w:rsidRPr="00936FD6">
              <w:rPr>
                <w:b/>
                <w:sz w:val="20"/>
                <w:u w:val="single"/>
              </w:rPr>
              <w:t>Allegare</w:t>
            </w:r>
            <w:r w:rsidRPr="00936FD6">
              <w:rPr>
                <w:b/>
                <w:spacing w:val="-2"/>
                <w:sz w:val="20"/>
                <w:u w:val="single"/>
              </w:rPr>
              <w:t xml:space="preserve"> </w:t>
            </w:r>
            <w:r w:rsidRPr="00936FD6">
              <w:rPr>
                <w:b/>
                <w:sz w:val="20"/>
                <w:u w:val="single"/>
              </w:rPr>
              <w:t>proposta</w:t>
            </w:r>
            <w:r w:rsidRPr="00936FD6">
              <w:rPr>
                <w:b/>
                <w:spacing w:val="-1"/>
                <w:sz w:val="20"/>
                <w:u w:val="single"/>
              </w:rPr>
              <w:t xml:space="preserve"> </w:t>
            </w:r>
            <w:r w:rsidRPr="00936FD6">
              <w:rPr>
                <w:b/>
                <w:sz w:val="20"/>
                <w:u w:val="single"/>
              </w:rPr>
              <w:t>di</w:t>
            </w:r>
            <w:r w:rsidRPr="00936FD6">
              <w:rPr>
                <w:b/>
                <w:spacing w:val="-3"/>
                <w:sz w:val="20"/>
                <w:u w:val="single"/>
              </w:rPr>
              <w:t xml:space="preserve"> </w:t>
            </w:r>
            <w:r w:rsidRPr="00936FD6">
              <w:rPr>
                <w:b/>
                <w:sz w:val="20"/>
                <w:u w:val="single"/>
              </w:rPr>
              <w:t>massimo 1</w:t>
            </w:r>
            <w:r w:rsidRPr="00936FD6">
              <w:rPr>
                <w:b/>
                <w:spacing w:val="-3"/>
                <w:sz w:val="20"/>
                <w:u w:val="single"/>
              </w:rPr>
              <w:t xml:space="preserve"> </w:t>
            </w:r>
            <w:r w:rsidRPr="00936FD6">
              <w:rPr>
                <w:b/>
                <w:sz w:val="20"/>
                <w:u w:val="single"/>
              </w:rPr>
              <w:t>facciata</w:t>
            </w:r>
          </w:p>
        </w:tc>
        <w:tc>
          <w:tcPr>
            <w:tcW w:w="2126" w:type="dxa"/>
          </w:tcPr>
          <w:p w:rsidR="00F3115F" w:rsidRPr="00936FD6" w:rsidRDefault="00F3115F" w:rsidP="004F4605">
            <w:pPr>
              <w:pStyle w:val="TableParagraph"/>
              <w:rPr>
                <w:sz w:val="20"/>
              </w:rPr>
            </w:pPr>
          </w:p>
          <w:p w:rsidR="00F3115F" w:rsidRPr="00936FD6" w:rsidRDefault="00F3115F" w:rsidP="004F4605">
            <w:pPr>
              <w:pStyle w:val="TableParagraph"/>
              <w:rPr>
                <w:sz w:val="20"/>
              </w:rPr>
            </w:pPr>
          </w:p>
          <w:p w:rsidR="00F3115F" w:rsidRPr="00936FD6" w:rsidRDefault="00F3115F" w:rsidP="004F4605">
            <w:pPr>
              <w:pStyle w:val="TableParagraph"/>
              <w:rPr>
                <w:sz w:val="20"/>
              </w:rPr>
            </w:pPr>
          </w:p>
          <w:p w:rsidR="00F3115F" w:rsidRDefault="00371DEF" w:rsidP="004F4605">
            <w:pPr>
              <w:pStyle w:val="TableParagraph"/>
              <w:spacing w:before="176"/>
              <w:ind w:left="10"/>
              <w:jc w:val="center"/>
              <w:rPr>
                <w:b/>
                <w:sz w:val="20"/>
              </w:rPr>
            </w:pPr>
            <w:r w:rsidRPr="00936FD6">
              <w:rPr>
                <w:b/>
                <w:w w:val="99"/>
                <w:sz w:val="20"/>
              </w:rPr>
              <w:t>3</w:t>
            </w:r>
          </w:p>
        </w:tc>
      </w:tr>
    </w:tbl>
    <w:p w:rsidR="00B25773" w:rsidRDefault="00B25773" w:rsidP="00B25773">
      <w:pPr>
        <w:pStyle w:val="Predefinito"/>
        <w:jc w:val="both"/>
        <w:rPr>
          <w:sz w:val="20"/>
          <w:szCs w:val="20"/>
          <w:highlight w:val="green"/>
        </w:rPr>
      </w:pPr>
    </w:p>
    <w:p w:rsidR="00B25773" w:rsidRPr="003A43DF" w:rsidRDefault="00B25773" w:rsidP="00B25773">
      <w:pPr>
        <w:pStyle w:val="Predefinito"/>
        <w:jc w:val="both"/>
        <w:rPr>
          <w:sz w:val="20"/>
          <w:szCs w:val="20"/>
        </w:rPr>
      </w:pPr>
    </w:p>
    <w:p w:rsidR="00B25773" w:rsidRPr="003A43DF" w:rsidRDefault="00B25773" w:rsidP="00B25773">
      <w:pPr>
        <w:pStyle w:val="Predefinito"/>
        <w:jc w:val="both"/>
        <w:rPr>
          <w:sz w:val="20"/>
          <w:szCs w:val="20"/>
        </w:rPr>
      </w:pPr>
      <w:r w:rsidRPr="003A43DF">
        <w:rPr>
          <w:sz w:val="20"/>
          <w:szCs w:val="20"/>
        </w:rPr>
        <w:t xml:space="preserve">La proposta tecnica dovrà essere predisposta in un </w:t>
      </w:r>
      <w:r w:rsidR="00DE5168">
        <w:rPr>
          <w:sz w:val="20"/>
          <w:szCs w:val="20"/>
        </w:rPr>
        <w:t>fascicolo per singolo criterio, secondo le specifiche indicate sopra,</w:t>
      </w:r>
      <w:r w:rsidRPr="003A43DF">
        <w:rPr>
          <w:sz w:val="20"/>
          <w:szCs w:val="20"/>
        </w:rPr>
        <w:t xml:space="preserve"> in forma</w:t>
      </w:r>
      <w:r w:rsidR="00DE5168" w:rsidRPr="00DE5168">
        <w:rPr>
          <w:sz w:val="20"/>
          <w:szCs w:val="20"/>
        </w:rPr>
        <w:t xml:space="preserve">to A4, con carattere </w:t>
      </w:r>
      <w:proofErr w:type="spellStart"/>
      <w:r w:rsidR="00DE5168" w:rsidRPr="00DE5168">
        <w:rPr>
          <w:sz w:val="20"/>
          <w:szCs w:val="20"/>
        </w:rPr>
        <w:t>Arial</w:t>
      </w:r>
      <w:proofErr w:type="spellEnd"/>
      <w:r w:rsidR="00DE5168" w:rsidRPr="00DE5168">
        <w:rPr>
          <w:sz w:val="20"/>
          <w:szCs w:val="20"/>
        </w:rPr>
        <w:t xml:space="preserve"> 11</w:t>
      </w:r>
      <w:r w:rsidR="00DE5168">
        <w:rPr>
          <w:sz w:val="20"/>
          <w:szCs w:val="20"/>
        </w:rPr>
        <w:t>.</w:t>
      </w:r>
    </w:p>
    <w:p w:rsidR="00B25773" w:rsidRPr="003A43DF" w:rsidRDefault="00B25773" w:rsidP="00B25773">
      <w:pPr>
        <w:pStyle w:val="Predefinito"/>
        <w:jc w:val="both"/>
        <w:rPr>
          <w:sz w:val="20"/>
          <w:szCs w:val="20"/>
        </w:rPr>
      </w:pPr>
      <w:r w:rsidRPr="003A43DF">
        <w:rPr>
          <w:sz w:val="20"/>
          <w:szCs w:val="20"/>
        </w:rPr>
        <w:t xml:space="preserve">La Commissione, per l’attribuzione dei punteggi degli elementi di valutazione qualitativi, opererà attraverso l’applicazione </w:t>
      </w:r>
      <w:r w:rsidRPr="003A43DF">
        <w:rPr>
          <w:sz w:val="20"/>
          <w:szCs w:val="20"/>
        </w:rPr>
        <w:lastRenderedPageBreak/>
        <w:t>della seguente formula:</w:t>
      </w:r>
    </w:p>
    <w:p w:rsidR="00B25773" w:rsidRPr="003A43DF" w:rsidRDefault="00B25773" w:rsidP="00B25773">
      <w:pPr>
        <w:pStyle w:val="Predefinito"/>
        <w:jc w:val="both"/>
        <w:rPr>
          <w:sz w:val="20"/>
          <w:szCs w:val="20"/>
        </w:rPr>
      </w:pPr>
      <w:r w:rsidRPr="003A43DF">
        <w:rPr>
          <w:sz w:val="20"/>
          <w:szCs w:val="20"/>
        </w:rPr>
        <w:t xml:space="preserve">C (a) = </w:t>
      </w:r>
      <w:proofErr w:type="spellStart"/>
      <w:r w:rsidRPr="003A43DF">
        <w:rPr>
          <w:sz w:val="20"/>
          <w:szCs w:val="20"/>
        </w:rPr>
        <w:t>Σn</w:t>
      </w:r>
      <w:proofErr w:type="spellEnd"/>
      <w:r w:rsidRPr="003A43DF">
        <w:rPr>
          <w:sz w:val="20"/>
          <w:szCs w:val="20"/>
        </w:rPr>
        <w:t xml:space="preserve"> [ </w:t>
      </w:r>
      <w:proofErr w:type="spellStart"/>
      <w:r w:rsidRPr="003A43DF">
        <w:rPr>
          <w:sz w:val="20"/>
          <w:szCs w:val="20"/>
        </w:rPr>
        <w:t>Wi</w:t>
      </w:r>
      <w:proofErr w:type="spellEnd"/>
      <w:r w:rsidRPr="003A43DF">
        <w:rPr>
          <w:sz w:val="20"/>
          <w:szCs w:val="20"/>
        </w:rPr>
        <w:t xml:space="preserve"> x V(a)i ]</w:t>
      </w:r>
    </w:p>
    <w:p w:rsidR="00B25773" w:rsidRPr="003A43DF" w:rsidRDefault="00B25773" w:rsidP="00B25773">
      <w:pPr>
        <w:pStyle w:val="Predefinito"/>
        <w:jc w:val="both"/>
        <w:rPr>
          <w:sz w:val="20"/>
          <w:szCs w:val="20"/>
        </w:rPr>
      </w:pPr>
      <w:r w:rsidRPr="003A43DF">
        <w:rPr>
          <w:sz w:val="20"/>
          <w:szCs w:val="20"/>
        </w:rPr>
        <w:t>Dove:</w:t>
      </w:r>
    </w:p>
    <w:p w:rsidR="00B25773" w:rsidRPr="003A43DF" w:rsidRDefault="00B25773" w:rsidP="00B25773">
      <w:pPr>
        <w:pStyle w:val="Predefinito"/>
        <w:jc w:val="both"/>
        <w:rPr>
          <w:sz w:val="20"/>
          <w:szCs w:val="20"/>
        </w:rPr>
      </w:pPr>
      <w:r w:rsidRPr="003A43DF">
        <w:rPr>
          <w:sz w:val="20"/>
          <w:szCs w:val="20"/>
        </w:rPr>
        <w:t>C (a) = indice di valutazione dell’offerta (a)</w:t>
      </w:r>
    </w:p>
    <w:p w:rsidR="00B25773" w:rsidRPr="003A43DF" w:rsidRDefault="00B25773" w:rsidP="00B25773">
      <w:pPr>
        <w:pStyle w:val="Predefinito"/>
        <w:jc w:val="both"/>
        <w:rPr>
          <w:sz w:val="20"/>
          <w:szCs w:val="20"/>
        </w:rPr>
      </w:pPr>
      <w:proofErr w:type="spellStart"/>
      <w:r w:rsidRPr="003A43DF">
        <w:rPr>
          <w:sz w:val="20"/>
          <w:szCs w:val="20"/>
        </w:rPr>
        <w:t>Σn</w:t>
      </w:r>
      <w:proofErr w:type="spellEnd"/>
      <w:r w:rsidRPr="003A43DF">
        <w:rPr>
          <w:sz w:val="20"/>
          <w:szCs w:val="20"/>
        </w:rPr>
        <w:t xml:space="preserve"> = sommatoria</w:t>
      </w:r>
    </w:p>
    <w:p w:rsidR="00B25773" w:rsidRPr="003A43DF" w:rsidRDefault="00B25773" w:rsidP="00B25773">
      <w:pPr>
        <w:pStyle w:val="Predefinito"/>
        <w:jc w:val="both"/>
        <w:rPr>
          <w:sz w:val="20"/>
          <w:szCs w:val="20"/>
        </w:rPr>
      </w:pPr>
      <w:r w:rsidRPr="003A43DF">
        <w:rPr>
          <w:sz w:val="20"/>
          <w:szCs w:val="20"/>
        </w:rPr>
        <w:t>n = numero totale dei requisiti</w:t>
      </w:r>
    </w:p>
    <w:p w:rsidR="00B25773" w:rsidRPr="003A43DF" w:rsidRDefault="00B25773" w:rsidP="00B25773">
      <w:pPr>
        <w:pStyle w:val="Predefinito"/>
        <w:jc w:val="both"/>
        <w:rPr>
          <w:sz w:val="20"/>
          <w:szCs w:val="20"/>
        </w:rPr>
      </w:pPr>
      <w:proofErr w:type="spellStart"/>
      <w:r w:rsidRPr="003A43DF">
        <w:rPr>
          <w:sz w:val="20"/>
          <w:szCs w:val="20"/>
        </w:rPr>
        <w:t>Wi</w:t>
      </w:r>
      <w:proofErr w:type="spellEnd"/>
      <w:r w:rsidRPr="003A43DF">
        <w:rPr>
          <w:sz w:val="20"/>
          <w:szCs w:val="20"/>
        </w:rPr>
        <w:t xml:space="preserve"> = peso o punteggio attribuito al requisito (i)</w:t>
      </w:r>
    </w:p>
    <w:p w:rsidR="00B25773" w:rsidRPr="003A43DF" w:rsidRDefault="00B25773" w:rsidP="00B25773">
      <w:pPr>
        <w:pStyle w:val="Predefinito"/>
        <w:jc w:val="both"/>
        <w:rPr>
          <w:sz w:val="20"/>
          <w:szCs w:val="20"/>
        </w:rPr>
      </w:pPr>
      <w:r w:rsidRPr="003A43DF">
        <w:rPr>
          <w:sz w:val="20"/>
          <w:szCs w:val="20"/>
        </w:rPr>
        <w:t>V(a)i = coefficiente della prestazione dell’offerta (a) rispetto al requisito (i) variabile tra 0 e 1</w:t>
      </w:r>
    </w:p>
    <w:p w:rsidR="00B25773" w:rsidRPr="003A43DF" w:rsidRDefault="00B25773" w:rsidP="00B25773">
      <w:pPr>
        <w:pStyle w:val="Predefinito"/>
        <w:jc w:val="both"/>
        <w:rPr>
          <w:sz w:val="20"/>
          <w:szCs w:val="20"/>
        </w:rPr>
      </w:pPr>
      <w:r w:rsidRPr="003A43DF">
        <w:rPr>
          <w:sz w:val="20"/>
          <w:szCs w:val="20"/>
        </w:rPr>
        <w:t>I coefficienti per la valutazione dei sub elementi V(a)i di natura qualitativa verranno determinati attraverso la media dei coefficienti variabile tra 0 e 1, attribuiti discrezionalmente dai singoli Commissari. Si procederà poi a trasformare la media dei coefficienti attribuiti ad ogni sub elemento da parte di tutti i Commissari in coefficienti definitivi, riportando ad 1 la media più alta e proporzionando a tale media massima le medie provvisorie prima calcolate.</w:t>
      </w:r>
    </w:p>
    <w:p w:rsidR="00B25773" w:rsidRPr="003A43DF" w:rsidRDefault="00B25773" w:rsidP="00B25773">
      <w:pPr>
        <w:pStyle w:val="Predefinito"/>
        <w:jc w:val="both"/>
        <w:rPr>
          <w:sz w:val="20"/>
          <w:szCs w:val="20"/>
        </w:rPr>
      </w:pPr>
      <w:r w:rsidRPr="003A43DF">
        <w:rPr>
          <w:sz w:val="20"/>
          <w:szCs w:val="20"/>
        </w:rPr>
        <w:t>Successivamente ciascun coefficiente definitivo determinato per ciascun sub elemento sarà moltiplicato per il relativo sub peso al fine di ottenere il punteggio.</w:t>
      </w:r>
    </w:p>
    <w:p w:rsidR="00B25773" w:rsidRPr="003A43DF" w:rsidRDefault="00B25773" w:rsidP="00B25773">
      <w:pPr>
        <w:pStyle w:val="Predefinito"/>
        <w:jc w:val="both"/>
        <w:rPr>
          <w:sz w:val="20"/>
          <w:szCs w:val="20"/>
        </w:rPr>
      </w:pPr>
    </w:p>
    <w:p w:rsidR="00B25773" w:rsidRPr="003A43DF" w:rsidRDefault="00B25773" w:rsidP="00B25773">
      <w:pPr>
        <w:pStyle w:val="Predefinito"/>
        <w:jc w:val="both"/>
        <w:rPr>
          <w:sz w:val="20"/>
          <w:szCs w:val="20"/>
        </w:rPr>
      </w:pPr>
      <w:r w:rsidRPr="003A43DF">
        <w:rPr>
          <w:sz w:val="20"/>
          <w:szCs w:val="20"/>
        </w:rPr>
        <w:t xml:space="preserve">In particolare si stabilisce che i suddetti punteggi per ogni punto saranno attribuiti in base alle valutazioni dell’offerta tecnica espresse sul livello di giudizio di merito così determinate: </w:t>
      </w:r>
    </w:p>
    <w:p w:rsidR="00B25773" w:rsidRPr="003A43DF" w:rsidRDefault="00B25773" w:rsidP="00B25773">
      <w:pPr>
        <w:pStyle w:val="Predefinito"/>
        <w:numPr>
          <w:ilvl w:val="0"/>
          <w:numId w:val="51"/>
        </w:numPr>
        <w:jc w:val="both"/>
        <w:rPr>
          <w:sz w:val="20"/>
          <w:szCs w:val="20"/>
        </w:rPr>
      </w:pPr>
      <w:r w:rsidRPr="003A43DF">
        <w:rPr>
          <w:sz w:val="20"/>
          <w:szCs w:val="20"/>
        </w:rPr>
        <w:t>Eccellente – analisi completa ed esaustiva, con eccellente grado di disquisizione tecnico – amministrativa – normativa e semantica sia rispetto a quanto indicato sul disciplinare, sul capitolato e allegati ad ottimo grado di dettaglio, sia generale che puntuale, con eccellente contestualizzazione, nella chiarezza di esposizione di quanto il concorrente propone ed espone.</w:t>
      </w:r>
    </w:p>
    <w:p w:rsidR="00B25773" w:rsidRPr="003A43DF" w:rsidRDefault="00B25773" w:rsidP="00B25773">
      <w:pPr>
        <w:pStyle w:val="Predefinito"/>
        <w:numPr>
          <w:ilvl w:val="0"/>
          <w:numId w:val="51"/>
        </w:numPr>
        <w:jc w:val="both"/>
        <w:rPr>
          <w:sz w:val="20"/>
          <w:szCs w:val="20"/>
        </w:rPr>
      </w:pPr>
      <w:r w:rsidRPr="003A43DF">
        <w:rPr>
          <w:sz w:val="20"/>
          <w:szCs w:val="20"/>
        </w:rPr>
        <w:t>Ottimo – analisi con alto grado di analisi tecnico- amministrativa – normativa e semantica rispetto a quanto previsto sul disciplinare, sul capitolato e allegati con ottimo dettaglio sia generale che puntuale con alta contestualizzazione, con minore chiarezza e precisione nell’esposizione di quanto proposto.</w:t>
      </w:r>
    </w:p>
    <w:p w:rsidR="00B25773" w:rsidRPr="003A43DF" w:rsidRDefault="00B25773" w:rsidP="00B25773">
      <w:pPr>
        <w:pStyle w:val="Predefinito"/>
        <w:numPr>
          <w:ilvl w:val="0"/>
          <w:numId w:val="51"/>
        </w:numPr>
        <w:jc w:val="both"/>
        <w:rPr>
          <w:sz w:val="20"/>
          <w:szCs w:val="20"/>
        </w:rPr>
      </w:pPr>
      <w:r w:rsidRPr="003A43DF">
        <w:rPr>
          <w:sz w:val="20"/>
          <w:szCs w:val="20"/>
        </w:rPr>
        <w:t>Buono - offerta con buon grado di analisi tecnico- amministrativa – normativa  e semantica rispetto a quanto previsto sul disciplinare, sul capitolato e allegati con buon dettaglio di analisi degli elementi e con buona contestualizzazione, chiarezza e precisione di quanto proposto.</w:t>
      </w:r>
    </w:p>
    <w:p w:rsidR="00B25773" w:rsidRPr="003A43DF" w:rsidRDefault="00B25773" w:rsidP="00B25773">
      <w:pPr>
        <w:pStyle w:val="Predefinito"/>
        <w:numPr>
          <w:ilvl w:val="0"/>
          <w:numId w:val="51"/>
        </w:numPr>
        <w:jc w:val="both"/>
        <w:rPr>
          <w:sz w:val="20"/>
          <w:szCs w:val="20"/>
        </w:rPr>
      </w:pPr>
      <w:r w:rsidRPr="003A43DF">
        <w:rPr>
          <w:sz w:val="20"/>
          <w:szCs w:val="20"/>
        </w:rPr>
        <w:t>Discreto – analisi con discreto grado di analisi tecnico- amministrativa – normativa e semantica rispetto a quanto previsto sul disciplinare, sul capitolato e allegati con discreto dettaglio di analisi contestualizzazione, chiarezza e precisione di quanto proposto.</w:t>
      </w:r>
    </w:p>
    <w:p w:rsidR="00B25773" w:rsidRPr="003A43DF" w:rsidRDefault="00B25773" w:rsidP="00B25773">
      <w:pPr>
        <w:pStyle w:val="Predefinito"/>
        <w:numPr>
          <w:ilvl w:val="0"/>
          <w:numId w:val="51"/>
        </w:numPr>
        <w:jc w:val="both"/>
        <w:rPr>
          <w:sz w:val="20"/>
          <w:szCs w:val="20"/>
        </w:rPr>
      </w:pPr>
      <w:r w:rsidRPr="003A43DF">
        <w:rPr>
          <w:sz w:val="20"/>
          <w:szCs w:val="20"/>
        </w:rPr>
        <w:t>Sufficiente - offerta con sufficiente grado di analisi tecnico- amministrativa – normativa e semantica rispetto a quanto previsto sul disciplinare, sul capitolato e allegati con sufficiente dettaglio di analisi degli elementi e con sufficiente contestualizzazione, chiarezza e precisione di quanto proposto.</w:t>
      </w:r>
    </w:p>
    <w:p w:rsidR="00B25773" w:rsidRPr="003A43DF" w:rsidRDefault="00B25773" w:rsidP="00B25773">
      <w:pPr>
        <w:pStyle w:val="Predefinito"/>
        <w:numPr>
          <w:ilvl w:val="0"/>
          <w:numId w:val="51"/>
        </w:numPr>
        <w:jc w:val="both"/>
        <w:rPr>
          <w:sz w:val="20"/>
          <w:szCs w:val="20"/>
        </w:rPr>
      </w:pPr>
      <w:r w:rsidRPr="003A43DF">
        <w:rPr>
          <w:sz w:val="20"/>
          <w:szCs w:val="20"/>
        </w:rPr>
        <w:t>Insufficiente - offerta con insufficiente grado di analisi tecnico- amministrativa – normativa e semantica rispetto a quanto previsto sul disciplinare, sul capitolato e allegati senza dettaglio di analisi degli elementi e senza o con pochissima contestualizzazione, chiarezza e precisione di quanto proposto.</w:t>
      </w:r>
    </w:p>
    <w:p w:rsidR="00B25773" w:rsidRPr="003A43DF" w:rsidRDefault="00B25773" w:rsidP="00B25773">
      <w:pPr>
        <w:pStyle w:val="Predefinito"/>
        <w:jc w:val="both"/>
        <w:rPr>
          <w:sz w:val="20"/>
          <w:szCs w:val="20"/>
        </w:rPr>
      </w:pPr>
      <w:r w:rsidRPr="003A43DF">
        <w:rPr>
          <w:sz w:val="20"/>
          <w:szCs w:val="20"/>
        </w:rPr>
        <w:t>Si stabilisce inoltre di attribuire ai sopraindicati giudizi di merito i coefficienti indicati nella sottostante tabella, tra 0 e 1:</w:t>
      </w:r>
    </w:p>
    <w:p w:rsidR="00B25773" w:rsidRPr="003A43DF" w:rsidRDefault="00B25773" w:rsidP="00B25773">
      <w:pPr>
        <w:pStyle w:val="Predefinito"/>
        <w:jc w:val="both"/>
        <w:rPr>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750"/>
      </w:tblGrid>
      <w:tr w:rsidR="00B25773" w:rsidRPr="005905A3" w:rsidTr="001D0E52">
        <w:tc>
          <w:tcPr>
            <w:tcW w:w="4889" w:type="dxa"/>
            <w:vAlign w:val="center"/>
          </w:tcPr>
          <w:p w:rsidR="00B25773" w:rsidRPr="003A43DF" w:rsidRDefault="00B25773" w:rsidP="001D0E52">
            <w:pPr>
              <w:pStyle w:val="Predefinito"/>
              <w:jc w:val="both"/>
              <w:rPr>
                <w:sz w:val="20"/>
                <w:szCs w:val="20"/>
              </w:rPr>
            </w:pPr>
            <w:r w:rsidRPr="003A43DF">
              <w:rPr>
                <w:sz w:val="20"/>
                <w:szCs w:val="20"/>
              </w:rPr>
              <w:t>Giudizio di merito</w:t>
            </w:r>
          </w:p>
        </w:tc>
        <w:tc>
          <w:tcPr>
            <w:tcW w:w="4750" w:type="dxa"/>
            <w:vAlign w:val="center"/>
          </w:tcPr>
          <w:p w:rsidR="00B25773" w:rsidRPr="003A43DF" w:rsidRDefault="00B25773" w:rsidP="001D0E52">
            <w:pPr>
              <w:pStyle w:val="Predefinito"/>
              <w:jc w:val="both"/>
              <w:rPr>
                <w:sz w:val="20"/>
                <w:szCs w:val="20"/>
              </w:rPr>
            </w:pPr>
            <w:r w:rsidRPr="003A43DF">
              <w:rPr>
                <w:sz w:val="20"/>
                <w:szCs w:val="20"/>
              </w:rPr>
              <w:t>Coefficiente corrispondente</w:t>
            </w:r>
          </w:p>
        </w:tc>
      </w:tr>
      <w:tr w:rsidR="00B25773" w:rsidRPr="005905A3" w:rsidTr="001D0E52">
        <w:tc>
          <w:tcPr>
            <w:tcW w:w="4889" w:type="dxa"/>
            <w:vAlign w:val="center"/>
          </w:tcPr>
          <w:p w:rsidR="00B25773" w:rsidRPr="003A43DF" w:rsidRDefault="00B25773" w:rsidP="001D0E52">
            <w:pPr>
              <w:pStyle w:val="Predefinito"/>
              <w:jc w:val="both"/>
              <w:rPr>
                <w:sz w:val="20"/>
                <w:szCs w:val="20"/>
              </w:rPr>
            </w:pPr>
            <w:r w:rsidRPr="003A43DF">
              <w:rPr>
                <w:sz w:val="20"/>
                <w:szCs w:val="20"/>
              </w:rPr>
              <w:t>eccellente</w:t>
            </w:r>
          </w:p>
        </w:tc>
        <w:tc>
          <w:tcPr>
            <w:tcW w:w="4750" w:type="dxa"/>
            <w:vAlign w:val="center"/>
          </w:tcPr>
          <w:p w:rsidR="00B25773" w:rsidRPr="003A43DF" w:rsidRDefault="00B25773" w:rsidP="001D0E52">
            <w:pPr>
              <w:pStyle w:val="Predefinito"/>
              <w:jc w:val="both"/>
              <w:rPr>
                <w:sz w:val="20"/>
                <w:szCs w:val="20"/>
              </w:rPr>
            </w:pPr>
            <w:r w:rsidRPr="003A43DF">
              <w:rPr>
                <w:sz w:val="20"/>
                <w:szCs w:val="20"/>
              </w:rPr>
              <w:t>1</w:t>
            </w:r>
          </w:p>
        </w:tc>
      </w:tr>
      <w:tr w:rsidR="00B25773" w:rsidRPr="005905A3" w:rsidTr="001D0E52">
        <w:tc>
          <w:tcPr>
            <w:tcW w:w="4889" w:type="dxa"/>
            <w:vAlign w:val="center"/>
          </w:tcPr>
          <w:p w:rsidR="00B25773" w:rsidRPr="003A43DF" w:rsidRDefault="00B25773" w:rsidP="001D0E52">
            <w:pPr>
              <w:pStyle w:val="Predefinito"/>
              <w:jc w:val="both"/>
              <w:rPr>
                <w:sz w:val="20"/>
                <w:szCs w:val="20"/>
              </w:rPr>
            </w:pPr>
            <w:r w:rsidRPr="003A43DF">
              <w:rPr>
                <w:sz w:val="20"/>
                <w:szCs w:val="20"/>
              </w:rPr>
              <w:t>ottimo</w:t>
            </w:r>
          </w:p>
        </w:tc>
        <w:tc>
          <w:tcPr>
            <w:tcW w:w="4750" w:type="dxa"/>
            <w:vAlign w:val="center"/>
          </w:tcPr>
          <w:p w:rsidR="00B25773" w:rsidRPr="003A43DF" w:rsidRDefault="00B25773" w:rsidP="001D0E52">
            <w:pPr>
              <w:pStyle w:val="Predefinito"/>
              <w:jc w:val="both"/>
              <w:rPr>
                <w:sz w:val="20"/>
                <w:szCs w:val="20"/>
              </w:rPr>
            </w:pPr>
            <w:r w:rsidRPr="003A43DF">
              <w:rPr>
                <w:sz w:val="20"/>
                <w:szCs w:val="20"/>
              </w:rPr>
              <w:t>0,8</w:t>
            </w:r>
          </w:p>
        </w:tc>
      </w:tr>
      <w:tr w:rsidR="00B25773" w:rsidRPr="005905A3" w:rsidTr="001D0E52">
        <w:tc>
          <w:tcPr>
            <w:tcW w:w="4889" w:type="dxa"/>
            <w:vAlign w:val="center"/>
          </w:tcPr>
          <w:p w:rsidR="00B25773" w:rsidRPr="003A43DF" w:rsidRDefault="00B25773" w:rsidP="001D0E52">
            <w:pPr>
              <w:pStyle w:val="Predefinito"/>
              <w:jc w:val="both"/>
              <w:rPr>
                <w:sz w:val="20"/>
                <w:szCs w:val="20"/>
              </w:rPr>
            </w:pPr>
            <w:r w:rsidRPr="003A43DF">
              <w:rPr>
                <w:sz w:val="20"/>
                <w:szCs w:val="20"/>
              </w:rPr>
              <w:t>buono</w:t>
            </w:r>
          </w:p>
        </w:tc>
        <w:tc>
          <w:tcPr>
            <w:tcW w:w="4750" w:type="dxa"/>
            <w:vAlign w:val="center"/>
          </w:tcPr>
          <w:p w:rsidR="00B25773" w:rsidRPr="003A43DF" w:rsidRDefault="00B25773" w:rsidP="001D0E52">
            <w:pPr>
              <w:pStyle w:val="Predefinito"/>
              <w:jc w:val="both"/>
              <w:rPr>
                <w:sz w:val="20"/>
                <w:szCs w:val="20"/>
              </w:rPr>
            </w:pPr>
            <w:r w:rsidRPr="003A43DF">
              <w:rPr>
                <w:sz w:val="20"/>
                <w:szCs w:val="20"/>
              </w:rPr>
              <w:t>0,6</w:t>
            </w:r>
          </w:p>
        </w:tc>
      </w:tr>
      <w:tr w:rsidR="00B25773" w:rsidRPr="005905A3" w:rsidTr="001D0E52">
        <w:tc>
          <w:tcPr>
            <w:tcW w:w="4889" w:type="dxa"/>
            <w:vAlign w:val="center"/>
          </w:tcPr>
          <w:p w:rsidR="00B25773" w:rsidRPr="003A43DF" w:rsidRDefault="00B25773" w:rsidP="001D0E52">
            <w:pPr>
              <w:pStyle w:val="Predefinito"/>
              <w:jc w:val="both"/>
              <w:rPr>
                <w:sz w:val="20"/>
                <w:szCs w:val="20"/>
              </w:rPr>
            </w:pPr>
            <w:r w:rsidRPr="003A43DF">
              <w:rPr>
                <w:sz w:val="20"/>
                <w:szCs w:val="20"/>
              </w:rPr>
              <w:t>discreto</w:t>
            </w:r>
          </w:p>
        </w:tc>
        <w:tc>
          <w:tcPr>
            <w:tcW w:w="4750" w:type="dxa"/>
            <w:vAlign w:val="center"/>
          </w:tcPr>
          <w:p w:rsidR="00B25773" w:rsidRPr="003A43DF" w:rsidRDefault="00B25773" w:rsidP="001D0E52">
            <w:pPr>
              <w:pStyle w:val="Predefinito"/>
              <w:jc w:val="both"/>
              <w:rPr>
                <w:sz w:val="20"/>
                <w:szCs w:val="20"/>
              </w:rPr>
            </w:pPr>
            <w:r w:rsidRPr="003A43DF">
              <w:rPr>
                <w:sz w:val="20"/>
                <w:szCs w:val="20"/>
              </w:rPr>
              <w:t>0,4</w:t>
            </w:r>
          </w:p>
        </w:tc>
      </w:tr>
      <w:tr w:rsidR="00B25773" w:rsidRPr="005905A3" w:rsidTr="001D0E52">
        <w:tc>
          <w:tcPr>
            <w:tcW w:w="4889" w:type="dxa"/>
            <w:vAlign w:val="center"/>
          </w:tcPr>
          <w:p w:rsidR="00B25773" w:rsidRPr="003A43DF" w:rsidRDefault="00B25773" w:rsidP="001D0E52">
            <w:pPr>
              <w:pStyle w:val="Predefinito"/>
              <w:jc w:val="both"/>
              <w:rPr>
                <w:sz w:val="20"/>
                <w:szCs w:val="20"/>
              </w:rPr>
            </w:pPr>
            <w:r w:rsidRPr="003A43DF">
              <w:rPr>
                <w:sz w:val="20"/>
                <w:szCs w:val="20"/>
              </w:rPr>
              <w:t>sufficiente</w:t>
            </w:r>
          </w:p>
        </w:tc>
        <w:tc>
          <w:tcPr>
            <w:tcW w:w="4750" w:type="dxa"/>
            <w:vAlign w:val="center"/>
          </w:tcPr>
          <w:p w:rsidR="00B25773" w:rsidRPr="003A43DF" w:rsidRDefault="00B25773" w:rsidP="001D0E52">
            <w:pPr>
              <w:pStyle w:val="Predefinito"/>
              <w:jc w:val="both"/>
              <w:rPr>
                <w:sz w:val="20"/>
                <w:szCs w:val="20"/>
              </w:rPr>
            </w:pPr>
            <w:r w:rsidRPr="003A43DF">
              <w:rPr>
                <w:sz w:val="20"/>
                <w:szCs w:val="20"/>
              </w:rPr>
              <w:t>0,2</w:t>
            </w:r>
          </w:p>
        </w:tc>
      </w:tr>
      <w:tr w:rsidR="00B25773" w:rsidRPr="005905A3" w:rsidTr="001D0E52">
        <w:tc>
          <w:tcPr>
            <w:tcW w:w="4889" w:type="dxa"/>
            <w:vAlign w:val="center"/>
          </w:tcPr>
          <w:p w:rsidR="00B25773" w:rsidRPr="003A43DF" w:rsidRDefault="00B25773" w:rsidP="001D0E52">
            <w:pPr>
              <w:pStyle w:val="Predefinito"/>
              <w:jc w:val="both"/>
              <w:rPr>
                <w:sz w:val="20"/>
                <w:szCs w:val="20"/>
              </w:rPr>
            </w:pPr>
            <w:r w:rsidRPr="003A43DF">
              <w:rPr>
                <w:sz w:val="20"/>
                <w:szCs w:val="20"/>
              </w:rPr>
              <w:t>insufficiente</w:t>
            </w:r>
          </w:p>
        </w:tc>
        <w:tc>
          <w:tcPr>
            <w:tcW w:w="4750" w:type="dxa"/>
            <w:vAlign w:val="center"/>
          </w:tcPr>
          <w:p w:rsidR="00B25773" w:rsidRPr="003A43DF" w:rsidRDefault="00B25773" w:rsidP="001D0E52">
            <w:pPr>
              <w:pStyle w:val="Predefinito"/>
              <w:jc w:val="both"/>
              <w:rPr>
                <w:sz w:val="20"/>
                <w:szCs w:val="20"/>
              </w:rPr>
            </w:pPr>
            <w:r w:rsidRPr="003A43DF">
              <w:rPr>
                <w:sz w:val="20"/>
                <w:szCs w:val="20"/>
              </w:rPr>
              <w:t>0</w:t>
            </w:r>
          </w:p>
        </w:tc>
      </w:tr>
    </w:tbl>
    <w:p w:rsidR="00F21ED3" w:rsidRDefault="00F21ED3" w:rsidP="00B25773">
      <w:pPr>
        <w:pStyle w:val="Predefinito"/>
        <w:jc w:val="both"/>
        <w:rPr>
          <w:sz w:val="22"/>
          <w:szCs w:val="22"/>
        </w:rPr>
      </w:pPr>
    </w:p>
    <w:p w:rsidR="00B25773" w:rsidRPr="00F21ED3" w:rsidRDefault="00B25773" w:rsidP="00B25773">
      <w:pPr>
        <w:pStyle w:val="Predefinito"/>
        <w:jc w:val="both"/>
        <w:rPr>
          <w:sz w:val="22"/>
          <w:szCs w:val="22"/>
        </w:rPr>
      </w:pPr>
      <w:r w:rsidRPr="00F21ED3">
        <w:rPr>
          <w:sz w:val="22"/>
          <w:szCs w:val="22"/>
        </w:rPr>
        <w:t>Non si procederà alla riparametrazione del coefficiente in caso di una sola offerta valida e ammessa alla valutazione tecnica.</w:t>
      </w:r>
    </w:p>
    <w:p w:rsidR="00B25773" w:rsidRPr="00F21ED3" w:rsidRDefault="00B25773" w:rsidP="00B25773">
      <w:pPr>
        <w:pStyle w:val="Predefinito"/>
        <w:jc w:val="both"/>
        <w:rPr>
          <w:sz w:val="22"/>
          <w:szCs w:val="22"/>
        </w:rPr>
      </w:pPr>
      <w:r w:rsidRPr="00F21ED3">
        <w:rPr>
          <w:sz w:val="22"/>
          <w:szCs w:val="22"/>
        </w:rPr>
        <w:t>L’aggiudicatario sarà vincolato nell’esecuzione delle prestazioni proposte a quanto offerto, dichiarato e proposto - ed assunto a base per le valutazioni e le attribuzioni dei punteggi correlati agli elementi e sub-elementi sopra illustrati da parte della preposta commissione giudicatrice nella propria offerta tecnica.</w:t>
      </w:r>
    </w:p>
    <w:p w:rsidR="00B25773" w:rsidRPr="00F21ED3" w:rsidRDefault="00B25773" w:rsidP="00B25773">
      <w:pPr>
        <w:pStyle w:val="Predefinito"/>
        <w:jc w:val="both"/>
        <w:rPr>
          <w:b/>
          <w:bCs/>
          <w:sz w:val="22"/>
          <w:szCs w:val="22"/>
        </w:rPr>
      </w:pPr>
    </w:p>
    <w:p w:rsidR="00B25773" w:rsidRPr="00F21ED3" w:rsidRDefault="00B25773" w:rsidP="00B25773">
      <w:pPr>
        <w:pStyle w:val="Predefinito"/>
        <w:jc w:val="both"/>
        <w:rPr>
          <w:b/>
          <w:bCs/>
          <w:sz w:val="22"/>
          <w:szCs w:val="22"/>
        </w:rPr>
      </w:pPr>
      <w:r w:rsidRPr="00F21ED3">
        <w:rPr>
          <w:b/>
          <w:bCs/>
          <w:sz w:val="22"/>
          <w:szCs w:val="22"/>
        </w:rPr>
        <w:t xml:space="preserve">Saranno ammesse alla valutazione dell’offerta economica solo ed esclusivamente le imprese che avranno raggiunto un punteggio minimo di 40 punti (prima della </w:t>
      </w:r>
      <w:proofErr w:type="spellStart"/>
      <w:r w:rsidRPr="00F21ED3">
        <w:rPr>
          <w:b/>
          <w:bCs/>
          <w:sz w:val="22"/>
          <w:szCs w:val="22"/>
        </w:rPr>
        <w:t>riparametrizzazione</w:t>
      </w:r>
      <w:proofErr w:type="spellEnd"/>
      <w:r w:rsidRPr="00F21ED3">
        <w:rPr>
          <w:b/>
          <w:bCs/>
          <w:sz w:val="22"/>
          <w:szCs w:val="22"/>
        </w:rPr>
        <w:t>). Coloro che non raggiungeranno il punteggio di punti 40 verranno esclusi dalla gara.</w:t>
      </w:r>
    </w:p>
    <w:p w:rsidR="00B25773" w:rsidRPr="003A43DF" w:rsidRDefault="00B25773" w:rsidP="00B25773">
      <w:pPr>
        <w:pStyle w:val="Predefinito"/>
        <w:jc w:val="both"/>
        <w:rPr>
          <w:sz w:val="20"/>
          <w:szCs w:val="20"/>
        </w:rPr>
      </w:pPr>
    </w:p>
    <w:p w:rsidR="00B25773" w:rsidRPr="00F21ED3" w:rsidRDefault="003A011E" w:rsidP="003A43DF">
      <w:pPr>
        <w:pStyle w:val="Titolo2"/>
        <w:jc w:val="center"/>
        <w:rPr>
          <w:rFonts w:ascii="Times New Roman" w:hAnsi="Times New Roman" w:cs="Times New Roman"/>
          <w:color w:val="auto"/>
          <w:sz w:val="22"/>
          <w:szCs w:val="22"/>
        </w:rPr>
      </w:pPr>
      <w:r w:rsidRPr="00F21ED3">
        <w:rPr>
          <w:rFonts w:ascii="Times New Roman" w:hAnsi="Times New Roman" w:cs="Times New Roman"/>
          <w:color w:val="auto"/>
          <w:sz w:val="22"/>
          <w:szCs w:val="22"/>
        </w:rPr>
        <w:lastRenderedPageBreak/>
        <w:t>Art.</w:t>
      </w:r>
      <w:r w:rsidR="00B63F6C" w:rsidRPr="00F21ED3">
        <w:rPr>
          <w:rFonts w:ascii="Times New Roman" w:hAnsi="Times New Roman" w:cs="Times New Roman"/>
          <w:color w:val="auto"/>
          <w:sz w:val="22"/>
          <w:szCs w:val="22"/>
        </w:rPr>
        <w:t xml:space="preserve"> 31</w:t>
      </w:r>
      <w:r w:rsidR="00B25773" w:rsidRPr="00F21ED3">
        <w:rPr>
          <w:rFonts w:ascii="Times New Roman" w:hAnsi="Times New Roman" w:cs="Times New Roman"/>
          <w:color w:val="auto"/>
          <w:sz w:val="22"/>
          <w:szCs w:val="22"/>
        </w:rPr>
        <w:t xml:space="preserve">- MODALITÀ DI VALUTAZIONE DELL’OFFERTA ECONOMICA </w:t>
      </w:r>
    </w:p>
    <w:p w:rsidR="0095508A" w:rsidRPr="00B9146F" w:rsidRDefault="0095508A" w:rsidP="00B9146F"/>
    <w:p w:rsidR="00B25773" w:rsidRPr="00F21ED3" w:rsidRDefault="00B25773" w:rsidP="00B25773">
      <w:pPr>
        <w:pStyle w:val="Predefinito"/>
        <w:jc w:val="both"/>
        <w:rPr>
          <w:sz w:val="22"/>
          <w:szCs w:val="22"/>
        </w:rPr>
      </w:pPr>
      <w:r w:rsidRPr="00F21ED3">
        <w:rPr>
          <w:sz w:val="22"/>
          <w:szCs w:val="22"/>
        </w:rPr>
        <w:t xml:space="preserve">Le offerte economiche dovranno riportare un'unica percentuale di ribasso sull’importo della quota a canone posto a base d’asta, (al netto dell’IVA) - punti 10 max. </w:t>
      </w:r>
    </w:p>
    <w:p w:rsidR="00B25773" w:rsidRPr="00F21ED3" w:rsidRDefault="00B25773" w:rsidP="00B25773">
      <w:pPr>
        <w:pStyle w:val="Predefinito"/>
        <w:jc w:val="both"/>
        <w:rPr>
          <w:sz w:val="22"/>
          <w:szCs w:val="22"/>
        </w:rPr>
      </w:pPr>
      <w:r w:rsidRPr="00F21ED3">
        <w:rPr>
          <w:sz w:val="22"/>
          <w:szCs w:val="22"/>
        </w:rPr>
        <w:t>La valutazione dell’offerta economica avviene applicando la seguente formula:</w:t>
      </w:r>
    </w:p>
    <w:p w:rsidR="00B25773" w:rsidRPr="00F21ED3" w:rsidRDefault="00B25773" w:rsidP="00B25773">
      <w:pPr>
        <w:pStyle w:val="Predefinito"/>
        <w:jc w:val="both"/>
        <w:rPr>
          <w:sz w:val="22"/>
          <w:szCs w:val="22"/>
        </w:rPr>
      </w:pPr>
      <w:r w:rsidRPr="00F21ED3">
        <w:rPr>
          <w:sz w:val="22"/>
          <w:szCs w:val="22"/>
        </w:rPr>
        <w:t xml:space="preserve">V(a) i = </w:t>
      </w:r>
      <w:proofErr w:type="spellStart"/>
      <w:r w:rsidRPr="00F21ED3">
        <w:rPr>
          <w:sz w:val="22"/>
          <w:szCs w:val="22"/>
        </w:rPr>
        <w:t>Ri</w:t>
      </w:r>
      <w:proofErr w:type="spellEnd"/>
      <w:r w:rsidRPr="00F21ED3">
        <w:rPr>
          <w:sz w:val="22"/>
          <w:szCs w:val="22"/>
        </w:rPr>
        <w:t xml:space="preserve"> / </w:t>
      </w:r>
      <w:proofErr w:type="spellStart"/>
      <w:r w:rsidRPr="00F21ED3">
        <w:rPr>
          <w:sz w:val="22"/>
          <w:szCs w:val="22"/>
        </w:rPr>
        <w:t>Rmax</w:t>
      </w:r>
      <w:proofErr w:type="spellEnd"/>
    </w:p>
    <w:p w:rsidR="00B25773" w:rsidRPr="00F21ED3" w:rsidRDefault="00B25773" w:rsidP="00B25773">
      <w:pPr>
        <w:pStyle w:val="Predefinito"/>
        <w:jc w:val="both"/>
        <w:rPr>
          <w:sz w:val="22"/>
          <w:szCs w:val="22"/>
        </w:rPr>
      </w:pPr>
      <w:r w:rsidRPr="00F21ED3">
        <w:rPr>
          <w:sz w:val="22"/>
          <w:szCs w:val="22"/>
        </w:rPr>
        <w:t>dove:</w:t>
      </w:r>
    </w:p>
    <w:p w:rsidR="00B25773" w:rsidRPr="00F21ED3" w:rsidRDefault="00B25773" w:rsidP="00B25773">
      <w:pPr>
        <w:pStyle w:val="Predefinito"/>
        <w:jc w:val="both"/>
        <w:rPr>
          <w:sz w:val="22"/>
          <w:szCs w:val="22"/>
        </w:rPr>
      </w:pPr>
      <w:r w:rsidRPr="00F21ED3">
        <w:rPr>
          <w:sz w:val="22"/>
          <w:szCs w:val="22"/>
        </w:rPr>
        <w:t>V(a) i è il coefficiente del ribasso dell’offerta (a) in esame variabile da zero a uno;</w:t>
      </w:r>
    </w:p>
    <w:p w:rsidR="00B25773" w:rsidRPr="00F21ED3" w:rsidRDefault="00B25773" w:rsidP="00B25773">
      <w:pPr>
        <w:pStyle w:val="Predefinito"/>
        <w:jc w:val="both"/>
        <w:rPr>
          <w:sz w:val="22"/>
          <w:szCs w:val="22"/>
        </w:rPr>
      </w:pPr>
      <w:proofErr w:type="spellStart"/>
      <w:r w:rsidRPr="00F21ED3">
        <w:rPr>
          <w:sz w:val="22"/>
          <w:szCs w:val="22"/>
        </w:rPr>
        <w:t>Ri</w:t>
      </w:r>
      <w:proofErr w:type="spellEnd"/>
      <w:r w:rsidRPr="00F21ED3">
        <w:rPr>
          <w:sz w:val="22"/>
          <w:szCs w:val="22"/>
        </w:rPr>
        <w:t xml:space="preserve"> è il ribasso dell’offerta in esame;</w:t>
      </w:r>
    </w:p>
    <w:p w:rsidR="00B25773" w:rsidRPr="00F21ED3" w:rsidRDefault="00B25773" w:rsidP="00B25773">
      <w:pPr>
        <w:pStyle w:val="Predefinito"/>
        <w:jc w:val="both"/>
        <w:rPr>
          <w:sz w:val="22"/>
          <w:szCs w:val="22"/>
        </w:rPr>
      </w:pPr>
      <w:proofErr w:type="spellStart"/>
      <w:r w:rsidRPr="00F21ED3">
        <w:rPr>
          <w:sz w:val="22"/>
          <w:szCs w:val="22"/>
        </w:rPr>
        <w:t>Rmax</w:t>
      </w:r>
      <w:proofErr w:type="spellEnd"/>
      <w:r w:rsidRPr="00F21ED3">
        <w:rPr>
          <w:sz w:val="22"/>
          <w:szCs w:val="22"/>
        </w:rPr>
        <w:t xml:space="preserve"> è il massimo ribasso offerto (più vantaggioso per la Stazione appaltante);</w:t>
      </w:r>
    </w:p>
    <w:p w:rsidR="00B25773" w:rsidRPr="00F21ED3" w:rsidRDefault="00B25773" w:rsidP="00B25773">
      <w:pPr>
        <w:pStyle w:val="Predefinito"/>
        <w:jc w:val="both"/>
        <w:rPr>
          <w:sz w:val="22"/>
          <w:szCs w:val="22"/>
        </w:rPr>
      </w:pPr>
      <w:r w:rsidRPr="00F21ED3">
        <w:rPr>
          <w:sz w:val="22"/>
          <w:szCs w:val="22"/>
        </w:rPr>
        <w:t xml:space="preserve">Il punteggio dell’elemento (indice di valutazione) è individuato moltiplicando il relativo coefficiente per il peso (ponderazione – punti </w:t>
      </w:r>
      <w:proofErr w:type="spellStart"/>
      <w:r w:rsidRPr="00F21ED3">
        <w:rPr>
          <w:sz w:val="22"/>
          <w:szCs w:val="22"/>
        </w:rPr>
        <w:t>max</w:t>
      </w:r>
      <w:proofErr w:type="spellEnd"/>
      <w:r w:rsidRPr="00F21ED3">
        <w:rPr>
          <w:sz w:val="22"/>
          <w:szCs w:val="22"/>
        </w:rPr>
        <w:t xml:space="preserve"> 10) previsto dalla lettera di invito in corrispondenza dell’elemento medesimo.</w:t>
      </w:r>
    </w:p>
    <w:p w:rsidR="00B25773" w:rsidRPr="00F21ED3" w:rsidRDefault="00B25773" w:rsidP="00B25773">
      <w:pPr>
        <w:pStyle w:val="Predefinito"/>
        <w:jc w:val="both"/>
        <w:rPr>
          <w:b/>
          <w:sz w:val="22"/>
          <w:szCs w:val="22"/>
        </w:rPr>
      </w:pPr>
      <w:r w:rsidRPr="00F21ED3">
        <w:rPr>
          <w:b/>
          <w:sz w:val="22"/>
          <w:szCs w:val="22"/>
        </w:rPr>
        <w:t>Non sono ammesse, a pena di esclusione, offerte recanti una percentuale in aumento e/o di valore superiore a quello posto a base di gara.</w:t>
      </w:r>
    </w:p>
    <w:p w:rsidR="00B25773" w:rsidRPr="003A43DF" w:rsidRDefault="00B25773" w:rsidP="00B25773">
      <w:pPr>
        <w:pStyle w:val="Predefinito"/>
        <w:jc w:val="both"/>
        <w:rPr>
          <w:sz w:val="20"/>
          <w:szCs w:val="20"/>
        </w:rPr>
      </w:pPr>
    </w:p>
    <w:p w:rsidR="00B25773" w:rsidRPr="00F21ED3" w:rsidRDefault="003A011E" w:rsidP="00B9146F">
      <w:pPr>
        <w:pStyle w:val="Titolo2"/>
        <w:jc w:val="center"/>
        <w:rPr>
          <w:rFonts w:ascii="Times New Roman" w:hAnsi="Times New Roman" w:cs="Times New Roman"/>
          <w:color w:val="auto"/>
          <w:sz w:val="22"/>
          <w:szCs w:val="22"/>
        </w:rPr>
      </w:pPr>
      <w:bookmarkStart w:id="7" w:name="_Toc520909148"/>
      <w:r w:rsidRPr="00F21ED3">
        <w:rPr>
          <w:rFonts w:ascii="Times New Roman" w:hAnsi="Times New Roman" w:cs="Times New Roman"/>
          <w:color w:val="auto"/>
          <w:sz w:val="22"/>
          <w:szCs w:val="22"/>
        </w:rPr>
        <w:t xml:space="preserve">Art. </w:t>
      </w:r>
      <w:r w:rsidR="00B63F6C" w:rsidRPr="00F21ED3">
        <w:rPr>
          <w:rFonts w:ascii="Times New Roman" w:hAnsi="Times New Roman" w:cs="Times New Roman"/>
          <w:color w:val="auto"/>
          <w:sz w:val="22"/>
          <w:szCs w:val="22"/>
        </w:rPr>
        <w:t>32</w:t>
      </w:r>
      <w:r w:rsidR="00B25773" w:rsidRPr="00F21ED3">
        <w:rPr>
          <w:rFonts w:ascii="Times New Roman" w:hAnsi="Times New Roman" w:cs="Times New Roman"/>
          <w:color w:val="auto"/>
          <w:sz w:val="22"/>
          <w:szCs w:val="22"/>
        </w:rPr>
        <w:t xml:space="preserve"> - ATTRIBUZIONE PUNTEGGIO COMPLESSIVO</w:t>
      </w:r>
      <w:bookmarkEnd w:id="7"/>
    </w:p>
    <w:p w:rsidR="00B63F6C" w:rsidRPr="00B9146F" w:rsidRDefault="00B63F6C" w:rsidP="00B9146F"/>
    <w:p w:rsidR="00B25773" w:rsidRPr="00F21ED3" w:rsidRDefault="00B25773" w:rsidP="00B25773">
      <w:pPr>
        <w:pStyle w:val="Predefinito"/>
        <w:jc w:val="both"/>
        <w:rPr>
          <w:sz w:val="22"/>
          <w:szCs w:val="22"/>
        </w:rPr>
      </w:pPr>
      <w:r w:rsidRPr="00F21ED3">
        <w:rPr>
          <w:sz w:val="22"/>
          <w:szCs w:val="22"/>
        </w:rPr>
        <w:t>Risulterà economicamente più vantaggiosa l’offerta che avrà raggiunto il maggior punteggio risultante dalla sommatoria dei punteggi attribuiti alla offerta tecnica e all’offerta economica.</w:t>
      </w:r>
    </w:p>
    <w:p w:rsidR="00B25773" w:rsidRPr="00F21ED3" w:rsidRDefault="00B25773" w:rsidP="00B25773">
      <w:pPr>
        <w:pStyle w:val="Predefinito"/>
        <w:jc w:val="both"/>
        <w:rPr>
          <w:sz w:val="22"/>
          <w:szCs w:val="22"/>
        </w:rPr>
      </w:pPr>
      <w:r w:rsidRPr="00F21ED3">
        <w:rPr>
          <w:sz w:val="22"/>
          <w:szCs w:val="22"/>
        </w:rPr>
        <w:t xml:space="preserve"> Il Comune si riserva la facoltà di aggiudicare la concessione anche in presenza di un’unica offerta, purché ritenuta valida ed idonea;</w:t>
      </w:r>
    </w:p>
    <w:p w:rsidR="00B25773" w:rsidRPr="00F21ED3" w:rsidRDefault="00B25773" w:rsidP="00B25773">
      <w:pPr>
        <w:pStyle w:val="Predefinito"/>
        <w:jc w:val="both"/>
        <w:rPr>
          <w:sz w:val="22"/>
          <w:szCs w:val="22"/>
        </w:rPr>
      </w:pPr>
      <w:r w:rsidRPr="00F21ED3">
        <w:rPr>
          <w:sz w:val="22"/>
          <w:szCs w:val="22"/>
        </w:rPr>
        <w:t xml:space="preserve"> In caso di due o più offerte con uguale punteggio finale sarà privilegiata la migliore offerta tecnica. In caso di ulteriore parità, anche per quanto concerne l’offerta tecnica, si procederà a sorteggio.</w:t>
      </w:r>
    </w:p>
    <w:p w:rsidR="00B25773" w:rsidRPr="003A43DF" w:rsidRDefault="00B25773" w:rsidP="00B25773">
      <w:pPr>
        <w:pStyle w:val="Predefinito"/>
        <w:jc w:val="both"/>
        <w:rPr>
          <w:sz w:val="20"/>
          <w:szCs w:val="20"/>
        </w:rPr>
      </w:pPr>
    </w:p>
    <w:p w:rsidR="0058084D" w:rsidRPr="003A43DF" w:rsidRDefault="0058084D">
      <w:pPr>
        <w:spacing w:line="242" w:lineRule="auto"/>
      </w:pPr>
    </w:p>
    <w:sectPr w:rsidR="0058084D" w:rsidRPr="003A43DF">
      <w:pgSz w:w="11900" w:h="16840"/>
      <w:pgMar w:top="2480" w:right="840" w:bottom="800" w:left="860" w:header="1188" w:footer="5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7E8" w:rsidRDefault="004F47E8">
      <w:r>
        <w:separator/>
      </w:r>
    </w:p>
  </w:endnote>
  <w:endnote w:type="continuationSeparator" w:id="0">
    <w:p w:rsidR="004F47E8" w:rsidRDefault="004F4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PMingLiU, 新細明體">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urierNewPSMT, Arial">
    <w:charset w:val="00"/>
    <w:family w:val="moder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7E8" w:rsidRDefault="000627C8">
    <w:pPr>
      <w:pStyle w:val="Corpotesto"/>
      <w:spacing w:line="14" w:lineRule="auto"/>
      <w:ind w:left="0"/>
      <w:jc w:val="left"/>
      <w:rPr>
        <w:sz w:val="15"/>
      </w:rPr>
    </w:pPr>
    <w:r>
      <w:pict>
        <v:shapetype id="_x0000_t202" coordsize="21600,21600" o:spt="202" path="m,l,21600r21600,l21600,xe">
          <v:stroke joinstyle="miter"/>
          <v:path gradientshapeok="t" o:connecttype="rect"/>
        </v:shapetype>
        <v:shape id="_x0000_s2049" type="#_x0000_t202" style="position:absolute;margin-left:525.85pt;margin-top:801pt;width:16.05pt;height:13.05pt;z-index:-16642048;mso-position-horizontal-relative:page;mso-position-vertical-relative:page" filled="f" stroked="f">
          <v:textbox inset="0,0,0,0">
            <w:txbxContent>
              <w:p w:rsidR="004F47E8" w:rsidRDefault="004F47E8">
                <w:pPr>
                  <w:pStyle w:val="Corpotesto"/>
                  <w:spacing w:before="10"/>
                  <w:ind w:left="60"/>
                  <w:jc w:val="left"/>
                </w:pPr>
                <w:r>
                  <w:fldChar w:fldCharType="begin"/>
                </w:r>
                <w:r>
                  <w:instrText xml:space="preserve"> PAGE </w:instrText>
                </w:r>
                <w:r>
                  <w:fldChar w:fldCharType="separate"/>
                </w:r>
                <w:r w:rsidR="000627C8">
                  <w:rPr>
                    <w:noProof/>
                  </w:rPr>
                  <w:t>32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7E8" w:rsidRDefault="004F47E8">
      <w:r>
        <w:separator/>
      </w:r>
    </w:p>
  </w:footnote>
  <w:footnote w:type="continuationSeparator" w:id="0">
    <w:p w:rsidR="004F47E8" w:rsidRDefault="004F47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7E8" w:rsidRDefault="000627C8">
    <w:pPr>
      <w:pStyle w:val="Corpotesto"/>
      <w:spacing w:line="14" w:lineRule="auto"/>
      <w:ind w:left="0"/>
      <w:jc w:val="left"/>
    </w:pPr>
    <w:r>
      <w:pict>
        <v:shapetype id="_x0000_t202" coordsize="21600,21600" o:spt="202" path="m,l,21600r21600,l21600,xe">
          <v:stroke joinstyle="miter"/>
          <v:path gradientshapeok="t" o:connecttype="rect"/>
        </v:shapetype>
        <v:shape id="_x0000_s2051" type="#_x0000_t202" style="position:absolute;margin-left:131.5pt;margin-top:61.2pt;width:108.05pt;height:28.25pt;z-index:-16643072;mso-position-horizontal-relative:page;mso-position-vertical-relative:page" filled="f" stroked="f">
          <v:textbox inset="0,0,0,0">
            <w:txbxContent>
              <w:p w:rsidR="004F47E8" w:rsidRDefault="004F47E8" w:rsidP="000A79E5">
                <w:pPr>
                  <w:spacing w:line="243" w:lineRule="exact"/>
                  <w:ind w:right="4"/>
                  <w:rPr>
                    <w:rFonts w:ascii="Calibri"/>
                    <w:b/>
                    <w:sz w:val="20"/>
                  </w:rPr>
                </w:pPr>
              </w:p>
            </w:txbxContent>
          </v:textbox>
          <w10:wrap anchorx="page" anchory="page"/>
        </v:shape>
      </w:pict>
    </w:r>
    <w:r>
      <w:pict>
        <v:shape id="_x0000_s2050" type="#_x0000_t202" style="position:absolute;margin-left:327.45pt;margin-top:99.75pt;width:168.45pt;height:24.2pt;z-index:-16642560;mso-position-horizontal-relative:page;mso-position-vertical-relative:page" filled="f" stroked="f">
          <v:textbox inset="0,0,0,0">
            <w:txbxContent>
              <w:p w:rsidR="004F47E8" w:rsidRDefault="004F47E8" w:rsidP="000A79E5">
                <w:pPr>
                  <w:pStyle w:val="Corpotesto"/>
                  <w:spacing w:line="223" w:lineRule="exact"/>
                  <w:ind w:left="3" w:right="3"/>
                  <w:rPr>
                    <w:rFonts w:ascii="Calibri"/>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2"/>
    <w:multiLevelType w:val="hybridMultilevel"/>
    <w:tmpl w:val="180115BE"/>
    <w:lvl w:ilvl="0" w:tplc="FFFFFFFF">
      <w:start w:val="1"/>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5"/>
    <w:multiLevelType w:val="hybridMultilevel"/>
    <w:tmpl w:val="354FE9F8"/>
    <w:lvl w:ilvl="0" w:tplc="FFFFFFFF">
      <w:start w:val="1"/>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30D47A4"/>
    <w:multiLevelType w:val="hybridMultilevel"/>
    <w:tmpl w:val="46E2A85C"/>
    <w:lvl w:ilvl="0" w:tplc="741CC86A">
      <w:start w:val="1"/>
      <w:numFmt w:val="decimal"/>
      <w:lvlText w:val="%1)"/>
      <w:lvlJc w:val="left"/>
      <w:pPr>
        <w:ind w:left="275" w:hanging="236"/>
      </w:pPr>
      <w:rPr>
        <w:rFonts w:ascii="Times New Roman" w:eastAsia="Times New Roman" w:hAnsi="Times New Roman" w:cs="Times New Roman" w:hint="default"/>
        <w:spacing w:val="0"/>
        <w:w w:val="99"/>
        <w:sz w:val="20"/>
        <w:szCs w:val="20"/>
        <w:lang w:val="it-IT" w:eastAsia="en-US" w:bidi="ar-SA"/>
      </w:rPr>
    </w:lvl>
    <w:lvl w:ilvl="1" w:tplc="18E80222">
      <w:numFmt w:val="bullet"/>
      <w:lvlText w:val="•"/>
      <w:lvlJc w:val="left"/>
      <w:pPr>
        <w:ind w:left="1272" w:hanging="236"/>
      </w:pPr>
      <w:rPr>
        <w:rFonts w:hint="default"/>
        <w:lang w:val="it-IT" w:eastAsia="en-US" w:bidi="ar-SA"/>
      </w:rPr>
    </w:lvl>
    <w:lvl w:ilvl="2" w:tplc="4B2C5BDA">
      <w:numFmt w:val="bullet"/>
      <w:lvlText w:val="•"/>
      <w:lvlJc w:val="left"/>
      <w:pPr>
        <w:ind w:left="2264" w:hanging="236"/>
      </w:pPr>
      <w:rPr>
        <w:rFonts w:hint="default"/>
        <w:lang w:val="it-IT" w:eastAsia="en-US" w:bidi="ar-SA"/>
      </w:rPr>
    </w:lvl>
    <w:lvl w:ilvl="3" w:tplc="30D0EC40">
      <w:numFmt w:val="bullet"/>
      <w:lvlText w:val="•"/>
      <w:lvlJc w:val="left"/>
      <w:pPr>
        <w:ind w:left="3256" w:hanging="236"/>
      </w:pPr>
      <w:rPr>
        <w:rFonts w:hint="default"/>
        <w:lang w:val="it-IT" w:eastAsia="en-US" w:bidi="ar-SA"/>
      </w:rPr>
    </w:lvl>
    <w:lvl w:ilvl="4" w:tplc="140C62B6">
      <w:numFmt w:val="bullet"/>
      <w:lvlText w:val="•"/>
      <w:lvlJc w:val="left"/>
      <w:pPr>
        <w:ind w:left="4248" w:hanging="236"/>
      </w:pPr>
      <w:rPr>
        <w:rFonts w:hint="default"/>
        <w:lang w:val="it-IT" w:eastAsia="en-US" w:bidi="ar-SA"/>
      </w:rPr>
    </w:lvl>
    <w:lvl w:ilvl="5" w:tplc="4B906686">
      <w:numFmt w:val="bullet"/>
      <w:lvlText w:val="•"/>
      <w:lvlJc w:val="left"/>
      <w:pPr>
        <w:ind w:left="5240" w:hanging="236"/>
      </w:pPr>
      <w:rPr>
        <w:rFonts w:hint="default"/>
        <w:lang w:val="it-IT" w:eastAsia="en-US" w:bidi="ar-SA"/>
      </w:rPr>
    </w:lvl>
    <w:lvl w:ilvl="6" w:tplc="A91E71B8">
      <w:numFmt w:val="bullet"/>
      <w:lvlText w:val="•"/>
      <w:lvlJc w:val="left"/>
      <w:pPr>
        <w:ind w:left="6232" w:hanging="236"/>
      </w:pPr>
      <w:rPr>
        <w:rFonts w:hint="default"/>
        <w:lang w:val="it-IT" w:eastAsia="en-US" w:bidi="ar-SA"/>
      </w:rPr>
    </w:lvl>
    <w:lvl w:ilvl="7" w:tplc="0456BAE6">
      <w:numFmt w:val="bullet"/>
      <w:lvlText w:val="•"/>
      <w:lvlJc w:val="left"/>
      <w:pPr>
        <w:ind w:left="7224" w:hanging="236"/>
      </w:pPr>
      <w:rPr>
        <w:rFonts w:hint="default"/>
        <w:lang w:val="it-IT" w:eastAsia="en-US" w:bidi="ar-SA"/>
      </w:rPr>
    </w:lvl>
    <w:lvl w:ilvl="8" w:tplc="79682376">
      <w:numFmt w:val="bullet"/>
      <w:lvlText w:val="•"/>
      <w:lvlJc w:val="left"/>
      <w:pPr>
        <w:ind w:left="8216" w:hanging="236"/>
      </w:pPr>
      <w:rPr>
        <w:rFonts w:hint="default"/>
        <w:lang w:val="it-IT" w:eastAsia="en-US" w:bidi="ar-SA"/>
      </w:rPr>
    </w:lvl>
  </w:abstractNum>
  <w:abstractNum w:abstractNumId="3">
    <w:nsid w:val="05E66CE7"/>
    <w:multiLevelType w:val="hybridMultilevel"/>
    <w:tmpl w:val="644C1D00"/>
    <w:lvl w:ilvl="0" w:tplc="F97461AA">
      <w:start w:val="12"/>
      <w:numFmt w:val="upperLetter"/>
      <w:lvlText w:val="%1)"/>
      <w:lvlJc w:val="left"/>
      <w:pPr>
        <w:ind w:left="116" w:hanging="298"/>
      </w:pPr>
      <w:rPr>
        <w:rFonts w:ascii="Times New Roman" w:eastAsia="Times New Roman" w:hAnsi="Times New Roman" w:cs="Times New Roman" w:hint="default"/>
        <w:spacing w:val="-1"/>
        <w:w w:val="100"/>
        <w:sz w:val="24"/>
        <w:szCs w:val="24"/>
        <w:lang w:val="it-IT" w:eastAsia="en-US" w:bidi="ar-SA"/>
      </w:rPr>
    </w:lvl>
    <w:lvl w:ilvl="1" w:tplc="4386CC98">
      <w:numFmt w:val="bullet"/>
      <w:lvlText w:val="•"/>
      <w:lvlJc w:val="left"/>
      <w:pPr>
        <w:ind w:left="1094" w:hanging="298"/>
      </w:pPr>
      <w:rPr>
        <w:rFonts w:hint="default"/>
        <w:lang w:val="it-IT" w:eastAsia="en-US" w:bidi="ar-SA"/>
      </w:rPr>
    </w:lvl>
    <w:lvl w:ilvl="2" w:tplc="9A7ADA22">
      <w:numFmt w:val="bullet"/>
      <w:lvlText w:val="•"/>
      <w:lvlJc w:val="left"/>
      <w:pPr>
        <w:ind w:left="2068" w:hanging="298"/>
      </w:pPr>
      <w:rPr>
        <w:rFonts w:hint="default"/>
        <w:lang w:val="it-IT" w:eastAsia="en-US" w:bidi="ar-SA"/>
      </w:rPr>
    </w:lvl>
    <w:lvl w:ilvl="3" w:tplc="E67E2C1C">
      <w:numFmt w:val="bullet"/>
      <w:lvlText w:val="•"/>
      <w:lvlJc w:val="left"/>
      <w:pPr>
        <w:ind w:left="3042" w:hanging="298"/>
      </w:pPr>
      <w:rPr>
        <w:rFonts w:hint="default"/>
        <w:lang w:val="it-IT" w:eastAsia="en-US" w:bidi="ar-SA"/>
      </w:rPr>
    </w:lvl>
    <w:lvl w:ilvl="4" w:tplc="808C1E52">
      <w:numFmt w:val="bullet"/>
      <w:lvlText w:val="•"/>
      <w:lvlJc w:val="left"/>
      <w:pPr>
        <w:ind w:left="4016" w:hanging="298"/>
      </w:pPr>
      <w:rPr>
        <w:rFonts w:hint="default"/>
        <w:lang w:val="it-IT" w:eastAsia="en-US" w:bidi="ar-SA"/>
      </w:rPr>
    </w:lvl>
    <w:lvl w:ilvl="5" w:tplc="A1641C20">
      <w:numFmt w:val="bullet"/>
      <w:lvlText w:val="•"/>
      <w:lvlJc w:val="left"/>
      <w:pPr>
        <w:ind w:left="4990" w:hanging="298"/>
      </w:pPr>
      <w:rPr>
        <w:rFonts w:hint="default"/>
        <w:lang w:val="it-IT" w:eastAsia="en-US" w:bidi="ar-SA"/>
      </w:rPr>
    </w:lvl>
    <w:lvl w:ilvl="6" w:tplc="664AA34A">
      <w:numFmt w:val="bullet"/>
      <w:lvlText w:val="•"/>
      <w:lvlJc w:val="left"/>
      <w:pPr>
        <w:ind w:left="5964" w:hanging="298"/>
      </w:pPr>
      <w:rPr>
        <w:rFonts w:hint="default"/>
        <w:lang w:val="it-IT" w:eastAsia="en-US" w:bidi="ar-SA"/>
      </w:rPr>
    </w:lvl>
    <w:lvl w:ilvl="7" w:tplc="E630642A">
      <w:numFmt w:val="bullet"/>
      <w:lvlText w:val="•"/>
      <w:lvlJc w:val="left"/>
      <w:pPr>
        <w:ind w:left="6938" w:hanging="298"/>
      </w:pPr>
      <w:rPr>
        <w:rFonts w:hint="default"/>
        <w:lang w:val="it-IT" w:eastAsia="en-US" w:bidi="ar-SA"/>
      </w:rPr>
    </w:lvl>
    <w:lvl w:ilvl="8" w:tplc="04660CEE">
      <w:numFmt w:val="bullet"/>
      <w:lvlText w:val="•"/>
      <w:lvlJc w:val="left"/>
      <w:pPr>
        <w:ind w:left="7912" w:hanging="298"/>
      </w:pPr>
      <w:rPr>
        <w:rFonts w:hint="default"/>
        <w:lang w:val="it-IT" w:eastAsia="en-US" w:bidi="ar-SA"/>
      </w:rPr>
    </w:lvl>
  </w:abstractNum>
  <w:abstractNum w:abstractNumId="4">
    <w:nsid w:val="07630A38"/>
    <w:multiLevelType w:val="hybridMultilevel"/>
    <w:tmpl w:val="59E8A598"/>
    <w:lvl w:ilvl="0" w:tplc="2DDEECAE">
      <w:start w:val="1"/>
      <w:numFmt w:val="lowerLetter"/>
      <w:lvlText w:val="%1)"/>
      <w:lvlJc w:val="left"/>
      <w:pPr>
        <w:ind w:left="275" w:hanging="212"/>
      </w:pPr>
      <w:rPr>
        <w:rFonts w:ascii="Times New Roman" w:eastAsia="Times New Roman" w:hAnsi="Times New Roman" w:cs="Times New Roman" w:hint="default"/>
        <w:w w:val="99"/>
        <w:sz w:val="20"/>
        <w:szCs w:val="20"/>
        <w:lang w:val="it-IT" w:eastAsia="en-US" w:bidi="ar-SA"/>
      </w:rPr>
    </w:lvl>
    <w:lvl w:ilvl="1" w:tplc="4CBE7988">
      <w:numFmt w:val="bullet"/>
      <w:lvlText w:val="•"/>
      <w:lvlJc w:val="left"/>
      <w:pPr>
        <w:ind w:left="1272" w:hanging="212"/>
      </w:pPr>
      <w:rPr>
        <w:rFonts w:hint="default"/>
        <w:lang w:val="it-IT" w:eastAsia="en-US" w:bidi="ar-SA"/>
      </w:rPr>
    </w:lvl>
    <w:lvl w:ilvl="2" w:tplc="BFCEC83A">
      <w:numFmt w:val="bullet"/>
      <w:lvlText w:val="•"/>
      <w:lvlJc w:val="left"/>
      <w:pPr>
        <w:ind w:left="2264" w:hanging="212"/>
      </w:pPr>
      <w:rPr>
        <w:rFonts w:hint="default"/>
        <w:lang w:val="it-IT" w:eastAsia="en-US" w:bidi="ar-SA"/>
      </w:rPr>
    </w:lvl>
    <w:lvl w:ilvl="3" w:tplc="05CE170E">
      <w:numFmt w:val="bullet"/>
      <w:lvlText w:val="•"/>
      <w:lvlJc w:val="left"/>
      <w:pPr>
        <w:ind w:left="3256" w:hanging="212"/>
      </w:pPr>
      <w:rPr>
        <w:rFonts w:hint="default"/>
        <w:lang w:val="it-IT" w:eastAsia="en-US" w:bidi="ar-SA"/>
      </w:rPr>
    </w:lvl>
    <w:lvl w:ilvl="4" w:tplc="DB96BFA0">
      <w:numFmt w:val="bullet"/>
      <w:lvlText w:val="•"/>
      <w:lvlJc w:val="left"/>
      <w:pPr>
        <w:ind w:left="4248" w:hanging="212"/>
      </w:pPr>
      <w:rPr>
        <w:rFonts w:hint="default"/>
        <w:lang w:val="it-IT" w:eastAsia="en-US" w:bidi="ar-SA"/>
      </w:rPr>
    </w:lvl>
    <w:lvl w:ilvl="5" w:tplc="04B2A0CE">
      <w:numFmt w:val="bullet"/>
      <w:lvlText w:val="•"/>
      <w:lvlJc w:val="left"/>
      <w:pPr>
        <w:ind w:left="5240" w:hanging="212"/>
      </w:pPr>
      <w:rPr>
        <w:rFonts w:hint="default"/>
        <w:lang w:val="it-IT" w:eastAsia="en-US" w:bidi="ar-SA"/>
      </w:rPr>
    </w:lvl>
    <w:lvl w:ilvl="6" w:tplc="757A3B22">
      <w:numFmt w:val="bullet"/>
      <w:lvlText w:val="•"/>
      <w:lvlJc w:val="left"/>
      <w:pPr>
        <w:ind w:left="6232" w:hanging="212"/>
      </w:pPr>
      <w:rPr>
        <w:rFonts w:hint="default"/>
        <w:lang w:val="it-IT" w:eastAsia="en-US" w:bidi="ar-SA"/>
      </w:rPr>
    </w:lvl>
    <w:lvl w:ilvl="7" w:tplc="036EEFE8">
      <w:numFmt w:val="bullet"/>
      <w:lvlText w:val="•"/>
      <w:lvlJc w:val="left"/>
      <w:pPr>
        <w:ind w:left="7224" w:hanging="212"/>
      </w:pPr>
      <w:rPr>
        <w:rFonts w:hint="default"/>
        <w:lang w:val="it-IT" w:eastAsia="en-US" w:bidi="ar-SA"/>
      </w:rPr>
    </w:lvl>
    <w:lvl w:ilvl="8" w:tplc="5D249C32">
      <w:numFmt w:val="bullet"/>
      <w:lvlText w:val="•"/>
      <w:lvlJc w:val="left"/>
      <w:pPr>
        <w:ind w:left="8216" w:hanging="212"/>
      </w:pPr>
      <w:rPr>
        <w:rFonts w:hint="default"/>
        <w:lang w:val="it-IT" w:eastAsia="en-US" w:bidi="ar-SA"/>
      </w:rPr>
    </w:lvl>
  </w:abstractNum>
  <w:abstractNum w:abstractNumId="5">
    <w:nsid w:val="0F4B6AB2"/>
    <w:multiLevelType w:val="hybridMultilevel"/>
    <w:tmpl w:val="E348BB9E"/>
    <w:lvl w:ilvl="0" w:tplc="3FF64848">
      <w:start w:val="1"/>
      <w:numFmt w:val="decimal"/>
      <w:lvlText w:val="%1)"/>
      <w:lvlJc w:val="left"/>
      <w:pPr>
        <w:ind w:left="116" w:hanging="260"/>
      </w:pPr>
      <w:rPr>
        <w:rFonts w:ascii="Times New Roman" w:eastAsia="Times New Roman" w:hAnsi="Times New Roman" w:cs="Times New Roman" w:hint="default"/>
        <w:w w:val="100"/>
        <w:sz w:val="24"/>
        <w:szCs w:val="24"/>
        <w:lang w:val="it-IT" w:eastAsia="en-US" w:bidi="ar-SA"/>
      </w:rPr>
    </w:lvl>
    <w:lvl w:ilvl="1" w:tplc="4344E4B8">
      <w:numFmt w:val="bullet"/>
      <w:lvlText w:val="•"/>
      <w:lvlJc w:val="left"/>
      <w:pPr>
        <w:ind w:left="1094" w:hanging="260"/>
      </w:pPr>
      <w:rPr>
        <w:rFonts w:hint="default"/>
        <w:lang w:val="it-IT" w:eastAsia="en-US" w:bidi="ar-SA"/>
      </w:rPr>
    </w:lvl>
    <w:lvl w:ilvl="2" w:tplc="FAA890F6">
      <w:numFmt w:val="bullet"/>
      <w:lvlText w:val="•"/>
      <w:lvlJc w:val="left"/>
      <w:pPr>
        <w:ind w:left="2068" w:hanging="260"/>
      </w:pPr>
      <w:rPr>
        <w:rFonts w:hint="default"/>
        <w:lang w:val="it-IT" w:eastAsia="en-US" w:bidi="ar-SA"/>
      </w:rPr>
    </w:lvl>
    <w:lvl w:ilvl="3" w:tplc="C218C648">
      <w:numFmt w:val="bullet"/>
      <w:lvlText w:val="•"/>
      <w:lvlJc w:val="left"/>
      <w:pPr>
        <w:ind w:left="3042" w:hanging="260"/>
      </w:pPr>
      <w:rPr>
        <w:rFonts w:hint="default"/>
        <w:lang w:val="it-IT" w:eastAsia="en-US" w:bidi="ar-SA"/>
      </w:rPr>
    </w:lvl>
    <w:lvl w:ilvl="4" w:tplc="6408FCA6">
      <w:numFmt w:val="bullet"/>
      <w:lvlText w:val="•"/>
      <w:lvlJc w:val="left"/>
      <w:pPr>
        <w:ind w:left="4016" w:hanging="260"/>
      </w:pPr>
      <w:rPr>
        <w:rFonts w:hint="default"/>
        <w:lang w:val="it-IT" w:eastAsia="en-US" w:bidi="ar-SA"/>
      </w:rPr>
    </w:lvl>
    <w:lvl w:ilvl="5" w:tplc="1974C83E">
      <w:numFmt w:val="bullet"/>
      <w:lvlText w:val="•"/>
      <w:lvlJc w:val="left"/>
      <w:pPr>
        <w:ind w:left="4990" w:hanging="260"/>
      </w:pPr>
      <w:rPr>
        <w:rFonts w:hint="default"/>
        <w:lang w:val="it-IT" w:eastAsia="en-US" w:bidi="ar-SA"/>
      </w:rPr>
    </w:lvl>
    <w:lvl w:ilvl="6" w:tplc="6528428E">
      <w:numFmt w:val="bullet"/>
      <w:lvlText w:val="•"/>
      <w:lvlJc w:val="left"/>
      <w:pPr>
        <w:ind w:left="5964" w:hanging="260"/>
      </w:pPr>
      <w:rPr>
        <w:rFonts w:hint="default"/>
        <w:lang w:val="it-IT" w:eastAsia="en-US" w:bidi="ar-SA"/>
      </w:rPr>
    </w:lvl>
    <w:lvl w:ilvl="7" w:tplc="CED0A42E">
      <w:numFmt w:val="bullet"/>
      <w:lvlText w:val="•"/>
      <w:lvlJc w:val="left"/>
      <w:pPr>
        <w:ind w:left="6938" w:hanging="260"/>
      </w:pPr>
      <w:rPr>
        <w:rFonts w:hint="default"/>
        <w:lang w:val="it-IT" w:eastAsia="en-US" w:bidi="ar-SA"/>
      </w:rPr>
    </w:lvl>
    <w:lvl w:ilvl="8" w:tplc="0E788BAA">
      <w:numFmt w:val="bullet"/>
      <w:lvlText w:val="•"/>
      <w:lvlJc w:val="left"/>
      <w:pPr>
        <w:ind w:left="7912" w:hanging="260"/>
      </w:pPr>
      <w:rPr>
        <w:rFonts w:hint="default"/>
        <w:lang w:val="it-IT" w:eastAsia="en-US" w:bidi="ar-SA"/>
      </w:rPr>
    </w:lvl>
  </w:abstractNum>
  <w:abstractNum w:abstractNumId="6">
    <w:nsid w:val="13682ACF"/>
    <w:multiLevelType w:val="hybridMultilevel"/>
    <w:tmpl w:val="0AD6082C"/>
    <w:lvl w:ilvl="0" w:tplc="E976E1AC">
      <w:numFmt w:val="bullet"/>
      <w:lvlText w:val=""/>
      <w:lvlJc w:val="left"/>
      <w:pPr>
        <w:ind w:left="558" w:hanging="284"/>
      </w:pPr>
      <w:rPr>
        <w:rFonts w:hint="default"/>
        <w:w w:val="99"/>
        <w:lang w:val="it-IT" w:eastAsia="en-US" w:bidi="ar-SA"/>
      </w:rPr>
    </w:lvl>
    <w:lvl w:ilvl="1" w:tplc="0F7C5D66">
      <w:numFmt w:val="bullet"/>
      <w:lvlText w:val="•"/>
      <w:lvlJc w:val="left"/>
      <w:pPr>
        <w:ind w:left="1524" w:hanging="284"/>
      </w:pPr>
      <w:rPr>
        <w:rFonts w:hint="default"/>
        <w:lang w:val="it-IT" w:eastAsia="en-US" w:bidi="ar-SA"/>
      </w:rPr>
    </w:lvl>
    <w:lvl w:ilvl="2" w:tplc="88B8783A">
      <w:numFmt w:val="bullet"/>
      <w:lvlText w:val="•"/>
      <w:lvlJc w:val="left"/>
      <w:pPr>
        <w:ind w:left="2488" w:hanging="284"/>
      </w:pPr>
      <w:rPr>
        <w:rFonts w:hint="default"/>
        <w:lang w:val="it-IT" w:eastAsia="en-US" w:bidi="ar-SA"/>
      </w:rPr>
    </w:lvl>
    <w:lvl w:ilvl="3" w:tplc="B966F330">
      <w:numFmt w:val="bullet"/>
      <w:lvlText w:val="•"/>
      <w:lvlJc w:val="left"/>
      <w:pPr>
        <w:ind w:left="3452" w:hanging="284"/>
      </w:pPr>
      <w:rPr>
        <w:rFonts w:hint="default"/>
        <w:lang w:val="it-IT" w:eastAsia="en-US" w:bidi="ar-SA"/>
      </w:rPr>
    </w:lvl>
    <w:lvl w:ilvl="4" w:tplc="1FD4899C">
      <w:numFmt w:val="bullet"/>
      <w:lvlText w:val="•"/>
      <w:lvlJc w:val="left"/>
      <w:pPr>
        <w:ind w:left="4416" w:hanging="284"/>
      </w:pPr>
      <w:rPr>
        <w:rFonts w:hint="default"/>
        <w:lang w:val="it-IT" w:eastAsia="en-US" w:bidi="ar-SA"/>
      </w:rPr>
    </w:lvl>
    <w:lvl w:ilvl="5" w:tplc="B2922A0C">
      <w:numFmt w:val="bullet"/>
      <w:lvlText w:val="•"/>
      <w:lvlJc w:val="left"/>
      <w:pPr>
        <w:ind w:left="5380" w:hanging="284"/>
      </w:pPr>
      <w:rPr>
        <w:rFonts w:hint="default"/>
        <w:lang w:val="it-IT" w:eastAsia="en-US" w:bidi="ar-SA"/>
      </w:rPr>
    </w:lvl>
    <w:lvl w:ilvl="6" w:tplc="968AA38A">
      <w:numFmt w:val="bullet"/>
      <w:lvlText w:val="•"/>
      <w:lvlJc w:val="left"/>
      <w:pPr>
        <w:ind w:left="6344" w:hanging="284"/>
      </w:pPr>
      <w:rPr>
        <w:rFonts w:hint="default"/>
        <w:lang w:val="it-IT" w:eastAsia="en-US" w:bidi="ar-SA"/>
      </w:rPr>
    </w:lvl>
    <w:lvl w:ilvl="7" w:tplc="7834066E">
      <w:numFmt w:val="bullet"/>
      <w:lvlText w:val="•"/>
      <w:lvlJc w:val="left"/>
      <w:pPr>
        <w:ind w:left="7308" w:hanging="284"/>
      </w:pPr>
      <w:rPr>
        <w:rFonts w:hint="default"/>
        <w:lang w:val="it-IT" w:eastAsia="en-US" w:bidi="ar-SA"/>
      </w:rPr>
    </w:lvl>
    <w:lvl w:ilvl="8" w:tplc="278A368E">
      <w:numFmt w:val="bullet"/>
      <w:lvlText w:val="•"/>
      <w:lvlJc w:val="left"/>
      <w:pPr>
        <w:ind w:left="8272" w:hanging="284"/>
      </w:pPr>
      <w:rPr>
        <w:rFonts w:hint="default"/>
        <w:lang w:val="it-IT" w:eastAsia="en-US" w:bidi="ar-SA"/>
      </w:rPr>
    </w:lvl>
  </w:abstractNum>
  <w:abstractNum w:abstractNumId="7">
    <w:nsid w:val="147D3578"/>
    <w:multiLevelType w:val="hybridMultilevel"/>
    <w:tmpl w:val="D876C8C0"/>
    <w:lvl w:ilvl="0" w:tplc="F5C42B0E">
      <w:start w:val="1"/>
      <w:numFmt w:val="lowerLetter"/>
      <w:lvlText w:val="%1)"/>
      <w:lvlJc w:val="left"/>
      <w:pPr>
        <w:ind w:left="275" w:hanging="231"/>
      </w:pPr>
      <w:rPr>
        <w:rFonts w:ascii="Times New Roman" w:eastAsia="Times New Roman" w:hAnsi="Times New Roman" w:cs="Times New Roman" w:hint="default"/>
        <w:w w:val="99"/>
        <w:sz w:val="20"/>
        <w:szCs w:val="20"/>
        <w:lang w:val="it-IT" w:eastAsia="en-US" w:bidi="ar-SA"/>
      </w:rPr>
    </w:lvl>
    <w:lvl w:ilvl="1" w:tplc="24540C52">
      <w:numFmt w:val="bullet"/>
      <w:lvlText w:val="•"/>
      <w:lvlJc w:val="left"/>
      <w:pPr>
        <w:ind w:left="1272" w:hanging="231"/>
      </w:pPr>
      <w:rPr>
        <w:rFonts w:hint="default"/>
        <w:lang w:val="it-IT" w:eastAsia="en-US" w:bidi="ar-SA"/>
      </w:rPr>
    </w:lvl>
    <w:lvl w:ilvl="2" w:tplc="00E2229E">
      <w:numFmt w:val="bullet"/>
      <w:lvlText w:val="•"/>
      <w:lvlJc w:val="left"/>
      <w:pPr>
        <w:ind w:left="2264" w:hanging="231"/>
      </w:pPr>
      <w:rPr>
        <w:rFonts w:hint="default"/>
        <w:lang w:val="it-IT" w:eastAsia="en-US" w:bidi="ar-SA"/>
      </w:rPr>
    </w:lvl>
    <w:lvl w:ilvl="3" w:tplc="60144ECC">
      <w:numFmt w:val="bullet"/>
      <w:lvlText w:val="•"/>
      <w:lvlJc w:val="left"/>
      <w:pPr>
        <w:ind w:left="3256" w:hanging="231"/>
      </w:pPr>
      <w:rPr>
        <w:rFonts w:hint="default"/>
        <w:lang w:val="it-IT" w:eastAsia="en-US" w:bidi="ar-SA"/>
      </w:rPr>
    </w:lvl>
    <w:lvl w:ilvl="4" w:tplc="4D0C57EA">
      <w:numFmt w:val="bullet"/>
      <w:lvlText w:val="•"/>
      <w:lvlJc w:val="left"/>
      <w:pPr>
        <w:ind w:left="4248" w:hanging="231"/>
      </w:pPr>
      <w:rPr>
        <w:rFonts w:hint="default"/>
        <w:lang w:val="it-IT" w:eastAsia="en-US" w:bidi="ar-SA"/>
      </w:rPr>
    </w:lvl>
    <w:lvl w:ilvl="5" w:tplc="08BEE40A">
      <w:numFmt w:val="bullet"/>
      <w:lvlText w:val="•"/>
      <w:lvlJc w:val="left"/>
      <w:pPr>
        <w:ind w:left="5240" w:hanging="231"/>
      </w:pPr>
      <w:rPr>
        <w:rFonts w:hint="default"/>
        <w:lang w:val="it-IT" w:eastAsia="en-US" w:bidi="ar-SA"/>
      </w:rPr>
    </w:lvl>
    <w:lvl w:ilvl="6" w:tplc="F4FE6DD4">
      <w:numFmt w:val="bullet"/>
      <w:lvlText w:val="•"/>
      <w:lvlJc w:val="left"/>
      <w:pPr>
        <w:ind w:left="6232" w:hanging="231"/>
      </w:pPr>
      <w:rPr>
        <w:rFonts w:hint="default"/>
        <w:lang w:val="it-IT" w:eastAsia="en-US" w:bidi="ar-SA"/>
      </w:rPr>
    </w:lvl>
    <w:lvl w:ilvl="7" w:tplc="F63AA994">
      <w:numFmt w:val="bullet"/>
      <w:lvlText w:val="•"/>
      <w:lvlJc w:val="left"/>
      <w:pPr>
        <w:ind w:left="7224" w:hanging="231"/>
      </w:pPr>
      <w:rPr>
        <w:rFonts w:hint="default"/>
        <w:lang w:val="it-IT" w:eastAsia="en-US" w:bidi="ar-SA"/>
      </w:rPr>
    </w:lvl>
    <w:lvl w:ilvl="8" w:tplc="2CFACEDC">
      <w:numFmt w:val="bullet"/>
      <w:lvlText w:val="•"/>
      <w:lvlJc w:val="left"/>
      <w:pPr>
        <w:ind w:left="8216" w:hanging="231"/>
      </w:pPr>
      <w:rPr>
        <w:rFonts w:hint="default"/>
        <w:lang w:val="it-IT" w:eastAsia="en-US" w:bidi="ar-SA"/>
      </w:rPr>
    </w:lvl>
  </w:abstractNum>
  <w:abstractNum w:abstractNumId="8">
    <w:nsid w:val="15F225FC"/>
    <w:multiLevelType w:val="hybridMultilevel"/>
    <w:tmpl w:val="24FADB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91574F7"/>
    <w:multiLevelType w:val="multilevel"/>
    <w:tmpl w:val="DDDE07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1DD36749"/>
    <w:multiLevelType w:val="hybridMultilevel"/>
    <w:tmpl w:val="2D822E4A"/>
    <w:lvl w:ilvl="0" w:tplc="1298AE14">
      <w:start w:val="1"/>
      <w:numFmt w:val="decimal"/>
      <w:lvlText w:val="%1)"/>
      <w:lvlJc w:val="left"/>
      <w:pPr>
        <w:ind w:left="119" w:hanging="221"/>
      </w:pPr>
      <w:rPr>
        <w:rFonts w:ascii="Times New Roman" w:eastAsia="Times New Roman" w:hAnsi="Times New Roman" w:cs="Times New Roman" w:hint="default"/>
        <w:spacing w:val="0"/>
        <w:w w:val="99"/>
        <w:sz w:val="20"/>
        <w:szCs w:val="20"/>
        <w:lang w:val="it-IT" w:eastAsia="en-US" w:bidi="ar-SA"/>
      </w:rPr>
    </w:lvl>
    <w:lvl w:ilvl="1" w:tplc="AAD41EBC">
      <w:numFmt w:val="bullet"/>
      <w:lvlText w:val="•"/>
      <w:lvlJc w:val="left"/>
      <w:pPr>
        <w:ind w:left="1128" w:hanging="221"/>
      </w:pPr>
      <w:rPr>
        <w:rFonts w:hint="default"/>
        <w:lang w:val="it-IT" w:eastAsia="en-US" w:bidi="ar-SA"/>
      </w:rPr>
    </w:lvl>
    <w:lvl w:ilvl="2" w:tplc="713451C4">
      <w:numFmt w:val="bullet"/>
      <w:lvlText w:val="•"/>
      <w:lvlJc w:val="left"/>
      <w:pPr>
        <w:ind w:left="2136" w:hanging="221"/>
      </w:pPr>
      <w:rPr>
        <w:rFonts w:hint="default"/>
        <w:lang w:val="it-IT" w:eastAsia="en-US" w:bidi="ar-SA"/>
      </w:rPr>
    </w:lvl>
    <w:lvl w:ilvl="3" w:tplc="1C5E8CBE">
      <w:numFmt w:val="bullet"/>
      <w:lvlText w:val="•"/>
      <w:lvlJc w:val="left"/>
      <w:pPr>
        <w:ind w:left="3144" w:hanging="221"/>
      </w:pPr>
      <w:rPr>
        <w:rFonts w:hint="default"/>
        <w:lang w:val="it-IT" w:eastAsia="en-US" w:bidi="ar-SA"/>
      </w:rPr>
    </w:lvl>
    <w:lvl w:ilvl="4" w:tplc="E00002DE">
      <w:numFmt w:val="bullet"/>
      <w:lvlText w:val="•"/>
      <w:lvlJc w:val="left"/>
      <w:pPr>
        <w:ind w:left="4152" w:hanging="221"/>
      </w:pPr>
      <w:rPr>
        <w:rFonts w:hint="default"/>
        <w:lang w:val="it-IT" w:eastAsia="en-US" w:bidi="ar-SA"/>
      </w:rPr>
    </w:lvl>
    <w:lvl w:ilvl="5" w:tplc="61161054">
      <w:numFmt w:val="bullet"/>
      <w:lvlText w:val="•"/>
      <w:lvlJc w:val="left"/>
      <w:pPr>
        <w:ind w:left="5160" w:hanging="221"/>
      </w:pPr>
      <w:rPr>
        <w:rFonts w:hint="default"/>
        <w:lang w:val="it-IT" w:eastAsia="en-US" w:bidi="ar-SA"/>
      </w:rPr>
    </w:lvl>
    <w:lvl w:ilvl="6" w:tplc="EA3E1368">
      <w:numFmt w:val="bullet"/>
      <w:lvlText w:val="•"/>
      <w:lvlJc w:val="left"/>
      <w:pPr>
        <w:ind w:left="6168" w:hanging="221"/>
      </w:pPr>
      <w:rPr>
        <w:rFonts w:hint="default"/>
        <w:lang w:val="it-IT" w:eastAsia="en-US" w:bidi="ar-SA"/>
      </w:rPr>
    </w:lvl>
    <w:lvl w:ilvl="7" w:tplc="C09C97B4">
      <w:numFmt w:val="bullet"/>
      <w:lvlText w:val="•"/>
      <w:lvlJc w:val="left"/>
      <w:pPr>
        <w:ind w:left="7176" w:hanging="221"/>
      </w:pPr>
      <w:rPr>
        <w:rFonts w:hint="default"/>
        <w:lang w:val="it-IT" w:eastAsia="en-US" w:bidi="ar-SA"/>
      </w:rPr>
    </w:lvl>
    <w:lvl w:ilvl="8" w:tplc="839435B2">
      <w:numFmt w:val="bullet"/>
      <w:lvlText w:val="•"/>
      <w:lvlJc w:val="left"/>
      <w:pPr>
        <w:ind w:left="8184" w:hanging="221"/>
      </w:pPr>
      <w:rPr>
        <w:rFonts w:hint="default"/>
        <w:lang w:val="it-IT" w:eastAsia="en-US" w:bidi="ar-SA"/>
      </w:rPr>
    </w:lvl>
  </w:abstractNum>
  <w:abstractNum w:abstractNumId="11">
    <w:nsid w:val="1F3F5F10"/>
    <w:multiLevelType w:val="hybridMultilevel"/>
    <w:tmpl w:val="8B3C12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1FF41344"/>
    <w:multiLevelType w:val="hybridMultilevel"/>
    <w:tmpl w:val="8C18012C"/>
    <w:lvl w:ilvl="0" w:tplc="7638CE78">
      <w:start w:val="2"/>
      <w:numFmt w:val="lowerRoman"/>
      <w:lvlText w:val="%1)"/>
      <w:lvlJc w:val="left"/>
      <w:pPr>
        <w:ind w:left="275" w:hanging="255"/>
      </w:pPr>
      <w:rPr>
        <w:rFonts w:ascii="Times New Roman" w:eastAsia="Times New Roman" w:hAnsi="Times New Roman" w:cs="Times New Roman" w:hint="default"/>
        <w:spacing w:val="-3"/>
        <w:w w:val="99"/>
        <w:sz w:val="20"/>
        <w:szCs w:val="20"/>
        <w:lang w:val="it-IT" w:eastAsia="en-US" w:bidi="ar-SA"/>
      </w:rPr>
    </w:lvl>
    <w:lvl w:ilvl="1" w:tplc="7D1E8DC0">
      <w:start w:val="1"/>
      <w:numFmt w:val="lowerLetter"/>
      <w:lvlText w:val="%2)"/>
      <w:lvlJc w:val="left"/>
      <w:pPr>
        <w:ind w:left="995" w:hanging="360"/>
      </w:pPr>
      <w:rPr>
        <w:rFonts w:ascii="Times New Roman" w:eastAsia="Times New Roman" w:hAnsi="Times New Roman" w:cs="Times New Roman" w:hint="default"/>
        <w:w w:val="99"/>
        <w:sz w:val="20"/>
        <w:szCs w:val="20"/>
        <w:lang w:val="it-IT" w:eastAsia="en-US" w:bidi="ar-SA"/>
      </w:rPr>
    </w:lvl>
    <w:lvl w:ilvl="2" w:tplc="6F7C76E4">
      <w:numFmt w:val="bullet"/>
      <w:lvlText w:val="•"/>
      <w:lvlJc w:val="left"/>
      <w:pPr>
        <w:ind w:left="2022" w:hanging="360"/>
      </w:pPr>
      <w:rPr>
        <w:rFonts w:hint="default"/>
        <w:lang w:val="it-IT" w:eastAsia="en-US" w:bidi="ar-SA"/>
      </w:rPr>
    </w:lvl>
    <w:lvl w:ilvl="3" w:tplc="96E442E8">
      <w:numFmt w:val="bullet"/>
      <w:lvlText w:val="•"/>
      <w:lvlJc w:val="left"/>
      <w:pPr>
        <w:ind w:left="3044" w:hanging="360"/>
      </w:pPr>
      <w:rPr>
        <w:rFonts w:hint="default"/>
        <w:lang w:val="it-IT" w:eastAsia="en-US" w:bidi="ar-SA"/>
      </w:rPr>
    </w:lvl>
    <w:lvl w:ilvl="4" w:tplc="54DAA8DA">
      <w:numFmt w:val="bullet"/>
      <w:lvlText w:val="•"/>
      <w:lvlJc w:val="left"/>
      <w:pPr>
        <w:ind w:left="4066" w:hanging="360"/>
      </w:pPr>
      <w:rPr>
        <w:rFonts w:hint="default"/>
        <w:lang w:val="it-IT" w:eastAsia="en-US" w:bidi="ar-SA"/>
      </w:rPr>
    </w:lvl>
    <w:lvl w:ilvl="5" w:tplc="3FD4167C">
      <w:numFmt w:val="bullet"/>
      <w:lvlText w:val="•"/>
      <w:lvlJc w:val="left"/>
      <w:pPr>
        <w:ind w:left="5088" w:hanging="360"/>
      </w:pPr>
      <w:rPr>
        <w:rFonts w:hint="default"/>
        <w:lang w:val="it-IT" w:eastAsia="en-US" w:bidi="ar-SA"/>
      </w:rPr>
    </w:lvl>
    <w:lvl w:ilvl="6" w:tplc="F6D8417C">
      <w:numFmt w:val="bullet"/>
      <w:lvlText w:val="•"/>
      <w:lvlJc w:val="left"/>
      <w:pPr>
        <w:ind w:left="6111" w:hanging="360"/>
      </w:pPr>
      <w:rPr>
        <w:rFonts w:hint="default"/>
        <w:lang w:val="it-IT" w:eastAsia="en-US" w:bidi="ar-SA"/>
      </w:rPr>
    </w:lvl>
    <w:lvl w:ilvl="7" w:tplc="9766CEE0">
      <w:numFmt w:val="bullet"/>
      <w:lvlText w:val="•"/>
      <w:lvlJc w:val="left"/>
      <w:pPr>
        <w:ind w:left="7133" w:hanging="360"/>
      </w:pPr>
      <w:rPr>
        <w:rFonts w:hint="default"/>
        <w:lang w:val="it-IT" w:eastAsia="en-US" w:bidi="ar-SA"/>
      </w:rPr>
    </w:lvl>
    <w:lvl w:ilvl="8" w:tplc="E3DCF460">
      <w:numFmt w:val="bullet"/>
      <w:lvlText w:val="•"/>
      <w:lvlJc w:val="left"/>
      <w:pPr>
        <w:ind w:left="8155" w:hanging="360"/>
      </w:pPr>
      <w:rPr>
        <w:rFonts w:hint="default"/>
        <w:lang w:val="it-IT" w:eastAsia="en-US" w:bidi="ar-SA"/>
      </w:rPr>
    </w:lvl>
  </w:abstractNum>
  <w:abstractNum w:abstractNumId="13">
    <w:nsid w:val="201876E4"/>
    <w:multiLevelType w:val="hybridMultilevel"/>
    <w:tmpl w:val="B184CC4E"/>
    <w:lvl w:ilvl="0" w:tplc="48042BCE">
      <w:numFmt w:val="bullet"/>
      <w:lvlText w:val="•"/>
      <w:lvlJc w:val="left"/>
      <w:pPr>
        <w:ind w:left="116" w:hanging="214"/>
      </w:pPr>
      <w:rPr>
        <w:rFonts w:ascii="Trebuchet MS" w:eastAsia="Trebuchet MS" w:hAnsi="Trebuchet MS" w:cs="Trebuchet MS" w:hint="default"/>
        <w:w w:val="67"/>
        <w:sz w:val="24"/>
        <w:szCs w:val="24"/>
        <w:lang w:val="it-IT" w:eastAsia="en-US" w:bidi="ar-SA"/>
      </w:rPr>
    </w:lvl>
    <w:lvl w:ilvl="1" w:tplc="F4FE7F68">
      <w:numFmt w:val="bullet"/>
      <w:lvlText w:val="•"/>
      <w:lvlJc w:val="left"/>
      <w:pPr>
        <w:ind w:left="1094" w:hanging="214"/>
      </w:pPr>
      <w:rPr>
        <w:rFonts w:hint="default"/>
        <w:lang w:val="it-IT" w:eastAsia="en-US" w:bidi="ar-SA"/>
      </w:rPr>
    </w:lvl>
    <w:lvl w:ilvl="2" w:tplc="2A229F4E">
      <w:numFmt w:val="bullet"/>
      <w:lvlText w:val="•"/>
      <w:lvlJc w:val="left"/>
      <w:pPr>
        <w:ind w:left="2068" w:hanging="214"/>
      </w:pPr>
      <w:rPr>
        <w:rFonts w:hint="default"/>
        <w:lang w:val="it-IT" w:eastAsia="en-US" w:bidi="ar-SA"/>
      </w:rPr>
    </w:lvl>
    <w:lvl w:ilvl="3" w:tplc="E92001DE">
      <w:numFmt w:val="bullet"/>
      <w:lvlText w:val="•"/>
      <w:lvlJc w:val="left"/>
      <w:pPr>
        <w:ind w:left="3042" w:hanging="214"/>
      </w:pPr>
      <w:rPr>
        <w:rFonts w:hint="default"/>
        <w:lang w:val="it-IT" w:eastAsia="en-US" w:bidi="ar-SA"/>
      </w:rPr>
    </w:lvl>
    <w:lvl w:ilvl="4" w:tplc="FE022244">
      <w:numFmt w:val="bullet"/>
      <w:lvlText w:val="•"/>
      <w:lvlJc w:val="left"/>
      <w:pPr>
        <w:ind w:left="4016" w:hanging="214"/>
      </w:pPr>
      <w:rPr>
        <w:rFonts w:hint="default"/>
        <w:lang w:val="it-IT" w:eastAsia="en-US" w:bidi="ar-SA"/>
      </w:rPr>
    </w:lvl>
    <w:lvl w:ilvl="5" w:tplc="DFA09E42">
      <w:numFmt w:val="bullet"/>
      <w:lvlText w:val="•"/>
      <w:lvlJc w:val="left"/>
      <w:pPr>
        <w:ind w:left="4990" w:hanging="214"/>
      </w:pPr>
      <w:rPr>
        <w:rFonts w:hint="default"/>
        <w:lang w:val="it-IT" w:eastAsia="en-US" w:bidi="ar-SA"/>
      </w:rPr>
    </w:lvl>
    <w:lvl w:ilvl="6" w:tplc="B23668DA">
      <w:numFmt w:val="bullet"/>
      <w:lvlText w:val="•"/>
      <w:lvlJc w:val="left"/>
      <w:pPr>
        <w:ind w:left="5964" w:hanging="214"/>
      </w:pPr>
      <w:rPr>
        <w:rFonts w:hint="default"/>
        <w:lang w:val="it-IT" w:eastAsia="en-US" w:bidi="ar-SA"/>
      </w:rPr>
    </w:lvl>
    <w:lvl w:ilvl="7" w:tplc="11509A72">
      <w:numFmt w:val="bullet"/>
      <w:lvlText w:val="•"/>
      <w:lvlJc w:val="left"/>
      <w:pPr>
        <w:ind w:left="6938" w:hanging="214"/>
      </w:pPr>
      <w:rPr>
        <w:rFonts w:hint="default"/>
        <w:lang w:val="it-IT" w:eastAsia="en-US" w:bidi="ar-SA"/>
      </w:rPr>
    </w:lvl>
    <w:lvl w:ilvl="8" w:tplc="95BE22D4">
      <w:numFmt w:val="bullet"/>
      <w:lvlText w:val="•"/>
      <w:lvlJc w:val="left"/>
      <w:pPr>
        <w:ind w:left="7912" w:hanging="214"/>
      </w:pPr>
      <w:rPr>
        <w:rFonts w:hint="default"/>
        <w:lang w:val="it-IT" w:eastAsia="en-US" w:bidi="ar-SA"/>
      </w:rPr>
    </w:lvl>
  </w:abstractNum>
  <w:abstractNum w:abstractNumId="14">
    <w:nsid w:val="21043EBA"/>
    <w:multiLevelType w:val="hybridMultilevel"/>
    <w:tmpl w:val="5D96DCA8"/>
    <w:lvl w:ilvl="0" w:tplc="9B70AFA6">
      <w:start w:val="1"/>
      <w:numFmt w:val="decimal"/>
      <w:lvlText w:val="%1)"/>
      <w:lvlJc w:val="left"/>
      <w:pPr>
        <w:ind w:left="116" w:hanging="272"/>
      </w:pPr>
      <w:rPr>
        <w:rFonts w:ascii="Times New Roman" w:eastAsia="Times New Roman" w:hAnsi="Times New Roman" w:cs="Times New Roman" w:hint="default"/>
        <w:w w:val="100"/>
        <w:sz w:val="24"/>
        <w:szCs w:val="24"/>
        <w:lang w:val="it-IT" w:eastAsia="en-US" w:bidi="ar-SA"/>
      </w:rPr>
    </w:lvl>
    <w:lvl w:ilvl="1" w:tplc="0898F126">
      <w:numFmt w:val="bullet"/>
      <w:lvlText w:val="•"/>
      <w:lvlJc w:val="left"/>
      <w:pPr>
        <w:ind w:left="1094" w:hanging="272"/>
      </w:pPr>
      <w:rPr>
        <w:rFonts w:hint="default"/>
        <w:lang w:val="it-IT" w:eastAsia="en-US" w:bidi="ar-SA"/>
      </w:rPr>
    </w:lvl>
    <w:lvl w:ilvl="2" w:tplc="BD62E134">
      <w:numFmt w:val="bullet"/>
      <w:lvlText w:val="•"/>
      <w:lvlJc w:val="left"/>
      <w:pPr>
        <w:ind w:left="2068" w:hanging="272"/>
      </w:pPr>
      <w:rPr>
        <w:rFonts w:hint="default"/>
        <w:lang w:val="it-IT" w:eastAsia="en-US" w:bidi="ar-SA"/>
      </w:rPr>
    </w:lvl>
    <w:lvl w:ilvl="3" w:tplc="36B29E74">
      <w:numFmt w:val="bullet"/>
      <w:lvlText w:val="•"/>
      <w:lvlJc w:val="left"/>
      <w:pPr>
        <w:ind w:left="3042" w:hanging="272"/>
      </w:pPr>
      <w:rPr>
        <w:rFonts w:hint="default"/>
        <w:lang w:val="it-IT" w:eastAsia="en-US" w:bidi="ar-SA"/>
      </w:rPr>
    </w:lvl>
    <w:lvl w:ilvl="4" w:tplc="469407D4">
      <w:numFmt w:val="bullet"/>
      <w:lvlText w:val="•"/>
      <w:lvlJc w:val="left"/>
      <w:pPr>
        <w:ind w:left="4016" w:hanging="272"/>
      </w:pPr>
      <w:rPr>
        <w:rFonts w:hint="default"/>
        <w:lang w:val="it-IT" w:eastAsia="en-US" w:bidi="ar-SA"/>
      </w:rPr>
    </w:lvl>
    <w:lvl w:ilvl="5" w:tplc="AF0621D0">
      <w:numFmt w:val="bullet"/>
      <w:lvlText w:val="•"/>
      <w:lvlJc w:val="left"/>
      <w:pPr>
        <w:ind w:left="4990" w:hanging="272"/>
      </w:pPr>
      <w:rPr>
        <w:rFonts w:hint="default"/>
        <w:lang w:val="it-IT" w:eastAsia="en-US" w:bidi="ar-SA"/>
      </w:rPr>
    </w:lvl>
    <w:lvl w:ilvl="6" w:tplc="8CAE9754">
      <w:numFmt w:val="bullet"/>
      <w:lvlText w:val="•"/>
      <w:lvlJc w:val="left"/>
      <w:pPr>
        <w:ind w:left="5964" w:hanging="272"/>
      </w:pPr>
      <w:rPr>
        <w:rFonts w:hint="default"/>
        <w:lang w:val="it-IT" w:eastAsia="en-US" w:bidi="ar-SA"/>
      </w:rPr>
    </w:lvl>
    <w:lvl w:ilvl="7" w:tplc="1F56823E">
      <w:numFmt w:val="bullet"/>
      <w:lvlText w:val="•"/>
      <w:lvlJc w:val="left"/>
      <w:pPr>
        <w:ind w:left="6938" w:hanging="272"/>
      </w:pPr>
      <w:rPr>
        <w:rFonts w:hint="default"/>
        <w:lang w:val="it-IT" w:eastAsia="en-US" w:bidi="ar-SA"/>
      </w:rPr>
    </w:lvl>
    <w:lvl w:ilvl="8" w:tplc="060A12C4">
      <w:numFmt w:val="bullet"/>
      <w:lvlText w:val="•"/>
      <w:lvlJc w:val="left"/>
      <w:pPr>
        <w:ind w:left="7912" w:hanging="272"/>
      </w:pPr>
      <w:rPr>
        <w:rFonts w:hint="default"/>
        <w:lang w:val="it-IT" w:eastAsia="en-US" w:bidi="ar-SA"/>
      </w:rPr>
    </w:lvl>
  </w:abstractNum>
  <w:abstractNum w:abstractNumId="15">
    <w:nsid w:val="21171BDD"/>
    <w:multiLevelType w:val="hybridMultilevel"/>
    <w:tmpl w:val="2C88B146"/>
    <w:lvl w:ilvl="0" w:tplc="509E11BC">
      <w:numFmt w:val="bullet"/>
      <w:lvlText w:val="-"/>
      <w:lvlJc w:val="left"/>
      <w:pPr>
        <w:ind w:left="116" w:hanging="144"/>
      </w:pPr>
      <w:rPr>
        <w:rFonts w:ascii="Times New Roman" w:eastAsia="Times New Roman" w:hAnsi="Times New Roman" w:cs="Times New Roman" w:hint="default"/>
        <w:w w:val="100"/>
        <w:sz w:val="24"/>
        <w:szCs w:val="24"/>
        <w:lang w:val="it-IT" w:eastAsia="en-US" w:bidi="ar-SA"/>
      </w:rPr>
    </w:lvl>
    <w:lvl w:ilvl="1" w:tplc="B61CFA80">
      <w:numFmt w:val="bullet"/>
      <w:lvlText w:val="•"/>
      <w:lvlJc w:val="left"/>
      <w:pPr>
        <w:ind w:left="1094" w:hanging="144"/>
      </w:pPr>
      <w:rPr>
        <w:rFonts w:hint="default"/>
        <w:lang w:val="it-IT" w:eastAsia="en-US" w:bidi="ar-SA"/>
      </w:rPr>
    </w:lvl>
    <w:lvl w:ilvl="2" w:tplc="9200909C">
      <w:numFmt w:val="bullet"/>
      <w:lvlText w:val="•"/>
      <w:lvlJc w:val="left"/>
      <w:pPr>
        <w:ind w:left="2068" w:hanging="144"/>
      </w:pPr>
      <w:rPr>
        <w:rFonts w:hint="default"/>
        <w:lang w:val="it-IT" w:eastAsia="en-US" w:bidi="ar-SA"/>
      </w:rPr>
    </w:lvl>
    <w:lvl w:ilvl="3" w:tplc="17521F16">
      <w:numFmt w:val="bullet"/>
      <w:lvlText w:val="•"/>
      <w:lvlJc w:val="left"/>
      <w:pPr>
        <w:ind w:left="3042" w:hanging="144"/>
      </w:pPr>
      <w:rPr>
        <w:rFonts w:hint="default"/>
        <w:lang w:val="it-IT" w:eastAsia="en-US" w:bidi="ar-SA"/>
      </w:rPr>
    </w:lvl>
    <w:lvl w:ilvl="4" w:tplc="1AEC502A">
      <w:numFmt w:val="bullet"/>
      <w:lvlText w:val="•"/>
      <w:lvlJc w:val="left"/>
      <w:pPr>
        <w:ind w:left="4016" w:hanging="144"/>
      </w:pPr>
      <w:rPr>
        <w:rFonts w:hint="default"/>
        <w:lang w:val="it-IT" w:eastAsia="en-US" w:bidi="ar-SA"/>
      </w:rPr>
    </w:lvl>
    <w:lvl w:ilvl="5" w:tplc="F3A4863E">
      <w:numFmt w:val="bullet"/>
      <w:lvlText w:val="•"/>
      <w:lvlJc w:val="left"/>
      <w:pPr>
        <w:ind w:left="4990" w:hanging="144"/>
      </w:pPr>
      <w:rPr>
        <w:rFonts w:hint="default"/>
        <w:lang w:val="it-IT" w:eastAsia="en-US" w:bidi="ar-SA"/>
      </w:rPr>
    </w:lvl>
    <w:lvl w:ilvl="6" w:tplc="6DB09BBC">
      <w:numFmt w:val="bullet"/>
      <w:lvlText w:val="•"/>
      <w:lvlJc w:val="left"/>
      <w:pPr>
        <w:ind w:left="5964" w:hanging="144"/>
      </w:pPr>
      <w:rPr>
        <w:rFonts w:hint="default"/>
        <w:lang w:val="it-IT" w:eastAsia="en-US" w:bidi="ar-SA"/>
      </w:rPr>
    </w:lvl>
    <w:lvl w:ilvl="7" w:tplc="1F5EB4EE">
      <w:numFmt w:val="bullet"/>
      <w:lvlText w:val="•"/>
      <w:lvlJc w:val="left"/>
      <w:pPr>
        <w:ind w:left="6938" w:hanging="144"/>
      </w:pPr>
      <w:rPr>
        <w:rFonts w:hint="default"/>
        <w:lang w:val="it-IT" w:eastAsia="en-US" w:bidi="ar-SA"/>
      </w:rPr>
    </w:lvl>
    <w:lvl w:ilvl="8" w:tplc="89FE7AA6">
      <w:numFmt w:val="bullet"/>
      <w:lvlText w:val="•"/>
      <w:lvlJc w:val="left"/>
      <w:pPr>
        <w:ind w:left="7912" w:hanging="144"/>
      </w:pPr>
      <w:rPr>
        <w:rFonts w:hint="default"/>
        <w:lang w:val="it-IT" w:eastAsia="en-US" w:bidi="ar-SA"/>
      </w:rPr>
    </w:lvl>
  </w:abstractNum>
  <w:abstractNum w:abstractNumId="16">
    <w:nsid w:val="28784EC3"/>
    <w:multiLevelType w:val="hybridMultilevel"/>
    <w:tmpl w:val="AD1EDF32"/>
    <w:lvl w:ilvl="0" w:tplc="3B00CBD8">
      <w:start w:val="1"/>
      <w:numFmt w:val="upperLetter"/>
      <w:lvlText w:val="%1)"/>
      <w:lvlJc w:val="left"/>
      <w:pPr>
        <w:ind w:left="116" w:hanging="334"/>
      </w:pPr>
      <w:rPr>
        <w:rFonts w:ascii="Times New Roman" w:eastAsia="Times New Roman" w:hAnsi="Times New Roman" w:cs="Times New Roman" w:hint="default"/>
        <w:w w:val="100"/>
        <w:sz w:val="24"/>
        <w:szCs w:val="24"/>
        <w:lang w:val="it-IT" w:eastAsia="en-US" w:bidi="ar-SA"/>
      </w:rPr>
    </w:lvl>
    <w:lvl w:ilvl="1" w:tplc="B41E6432">
      <w:numFmt w:val="bullet"/>
      <w:lvlText w:val="•"/>
      <w:lvlJc w:val="left"/>
      <w:pPr>
        <w:ind w:left="1094" w:hanging="334"/>
      </w:pPr>
      <w:rPr>
        <w:rFonts w:hint="default"/>
        <w:lang w:val="it-IT" w:eastAsia="en-US" w:bidi="ar-SA"/>
      </w:rPr>
    </w:lvl>
    <w:lvl w:ilvl="2" w:tplc="2A7E8AD0">
      <w:numFmt w:val="bullet"/>
      <w:lvlText w:val="•"/>
      <w:lvlJc w:val="left"/>
      <w:pPr>
        <w:ind w:left="2068" w:hanging="334"/>
      </w:pPr>
      <w:rPr>
        <w:rFonts w:hint="default"/>
        <w:lang w:val="it-IT" w:eastAsia="en-US" w:bidi="ar-SA"/>
      </w:rPr>
    </w:lvl>
    <w:lvl w:ilvl="3" w:tplc="D452F056">
      <w:numFmt w:val="bullet"/>
      <w:lvlText w:val="•"/>
      <w:lvlJc w:val="left"/>
      <w:pPr>
        <w:ind w:left="3042" w:hanging="334"/>
      </w:pPr>
      <w:rPr>
        <w:rFonts w:hint="default"/>
        <w:lang w:val="it-IT" w:eastAsia="en-US" w:bidi="ar-SA"/>
      </w:rPr>
    </w:lvl>
    <w:lvl w:ilvl="4" w:tplc="D8FE4B8E">
      <w:numFmt w:val="bullet"/>
      <w:lvlText w:val="•"/>
      <w:lvlJc w:val="left"/>
      <w:pPr>
        <w:ind w:left="4016" w:hanging="334"/>
      </w:pPr>
      <w:rPr>
        <w:rFonts w:hint="default"/>
        <w:lang w:val="it-IT" w:eastAsia="en-US" w:bidi="ar-SA"/>
      </w:rPr>
    </w:lvl>
    <w:lvl w:ilvl="5" w:tplc="17B85246">
      <w:numFmt w:val="bullet"/>
      <w:lvlText w:val="•"/>
      <w:lvlJc w:val="left"/>
      <w:pPr>
        <w:ind w:left="4990" w:hanging="334"/>
      </w:pPr>
      <w:rPr>
        <w:rFonts w:hint="default"/>
        <w:lang w:val="it-IT" w:eastAsia="en-US" w:bidi="ar-SA"/>
      </w:rPr>
    </w:lvl>
    <w:lvl w:ilvl="6" w:tplc="DF344826">
      <w:numFmt w:val="bullet"/>
      <w:lvlText w:val="•"/>
      <w:lvlJc w:val="left"/>
      <w:pPr>
        <w:ind w:left="5964" w:hanging="334"/>
      </w:pPr>
      <w:rPr>
        <w:rFonts w:hint="default"/>
        <w:lang w:val="it-IT" w:eastAsia="en-US" w:bidi="ar-SA"/>
      </w:rPr>
    </w:lvl>
    <w:lvl w:ilvl="7" w:tplc="315E4B44">
      <w:numFmt w:val="bullet"/>
      <w:lvlText w:val="•"/>
      <w:lvlJc w:val="left"/>
      <w:pPr>
        <w:ind w:left="6938" w:hanging="334"/>
      </w:pPr>
      <w:rPr>
        <w:rFonts w:hint="default"/>
        <w:lang w:val="it-IT" w:eastAsia="en-US" w:bidi="ar-SA"/>
      </w:rPr>
    </w:lvl>
    <w:lvl w:ilvl="8" w:tplc="CFFA2A1E">
      <w:numFmt w:val="bullet"/>
      <w:lvlText w:val="•"/>
      <w:lvlJc w:val="left"/>
      <w:pPr>
        <w:ind w:left="7912" w:hanging="334"/>
      </w:pPr>
      <w:rPr>
        <w:rFonts w:hint="default"/>
        <w:lang w:val="it-IT" w:eastAsia="en-US" w:bidi="ar-SA"/>
      </w:rPr>
    </w:lvl>
  </w:abstractNum>
  <w:abstractNum w:abstractNumId="17">
    <w:nsid w:val="2A0008F4"/>
    <w:multiLevelType w:val="hybridMultilevel"/>
    <w:tmpl w:val="6DB2CDD4"/>
    <w:lvl w:ilvl="0" w:tplc="BBC2A2B4">
      <w:start w:val="1"/>
      <w:numFmt w:val="upperLetter"/>
      <w:lvlText w:val="%1)"/>
      <w:lvlJc w:val="left"/>
      <w:pPr>
        <w:ind w:left="450" w:hanging="334"/>
      </w:pPr>
      <w:rPr>
        <w:rFonts w:hint="default"/>
        <w:i/>
        <w:iCs/>
        <w:spacing w:val="0"/>
        <w:w w:val="100"/>
        <w:lang w:val="it-IT" w:eastAsia="en-US" w:bidi="ar-SA"/>
      </w:rPr>
    </w:lvl>
    <w:lvl w:ilvl="1" w:tplc="3F447468">
      <w:numFmt w:val="bullet"/>
      <w:lvlText w:val="•"/>
      <w:lvlJc w:val="left"/>
      <w:pPr>
        <w:ind w:left="1400" w:hanging="334"/>
      </w:pPr>
      <w:rPr>
        <w:rFonts w:hint="default"/>
        <w:lang w:val="it-IT" w:eastAsia="en-US" w:bidi="ar-SA"/>
      </w:rPr>
    </w:lvl>
    <w:lvl w:ilvl="2" w:tplc="5010C682">
      <w:numFmt w:val="bullet"/>
      <w:lvlText w:val="•"/>
      <w:lvlJc w:val="left"/>
      <w:pPr>
        <w:ind w:left="2340" w:hanging="334"/>
      </w:pPr>
      <w:rPr>
        <w:rFonts w:hint="default"/>
        <w:lang w:val="it-IT" w:eastAsia="en-US" w:bidi="ar-SA"/>
      </w:rPr>
    </w:lvl>
    <w:lvl w:ilvl="3" w:tplc="1EC4C4CA">
      <w:numFmt w:val="bullet"/>
      <w:lvlText w:val="•"/>
      <w:lvlJc w:val="left"/>
      <w:pPr>
        <w:ind w:left="3280" w:hanging="334"/>
      </w:pPr>
      <w:rPr>
        <w:rFonts w:hint="default"/>
        <w:lang w:val="it-IT" w:eastAsia="en-US" w:bidi="ar-SA"/>
      </w:rPr>
    </w:lvl>
    <w:lvl w:ilvl="4" w:tplc="2E00037E">
      <w:numFmt w:val="bullet"/>
      <w:lvlText w:val="•"/>
      <w:lvlJc w:val="left"/>
      <w:pPr>
        <w:ind w:left="4220" w:hanging="334"/>
      </w:pPr>
      <w:rPr>
        <w:rFonts w:hint="default"/>
        <w:lang w:val="it-IT" w:eastAsia="en-US" w:bidi="ar-SA"/>
      </w:rPr>
    </w:lvl>
    <w:lvl w:ilvl="5" w:tplc="3DB823BA">
      <w:numFmt w:val="bullet"/>
      <w:lvlText w:val="•"/>
      <w:lvlJc w:val="left"/>
      <w:pPr>
        <w:ind w:left="5160" w:hanging="334"/>
      </w:pPr>
      <w:rPr>
        <w:rFonts w:hint="default"/>
        <w:lang w:val="it-IT" w:eastAsia="en-US" w:bidi="ar-SA"/>
      </w:rPr>
    </w:lvl>
    <w:lvl w:ilvl="6" w:tplc="04707EC2">
      <w:numFmt w:val="bullet"/>
      <w:lvlText w:val="•"/>
      <w:lvlJc w:val="left"/>
      <w:pPr>
        <w:ind w:left="6100" w:hanging="334"/>
      </w:pPr>
      <w:rPr>
        <w:rFonts w:hint="default"/>
        <w:lang w:val="it-IT" w:eastAsia="en-US" w:bidi="ar-SA"/>
      </w:rPr>
    </w:lvl>
    <w:lvl w:ilvl="7" w:tplc="69CAEA36">
      <w:numFmt w:val="bullet"/>
      <w:lvlText w:val="•"/>
      <w:lvlJc w:val="left"/>
      <w:pPr>
        <w:ind w:left="7040" w:hanging="334"/>
      </w:pPr>
      <w:rPr>
        <w:rFonts w:hint="default"/>
        <w:lang w:val="it-IT" w:eastAsia="en-US" w:bidi="ar-SA"/>
      </w:rPr>
    </w:lvl>
    <w:lvl w:ilvl="8" w:tplc="D9B6B43E">
      <w:numFmt w:val="bullet"/>
      <w:lvlText w:val="•"/>
      <w:lvlJc w:val="left"/>
      <w:pPr>
        <w:ind w:left="7980" w:hanging="334"/>
      </w:pPr>
      <w:rPr>
        <w:rFonts w:hint="default"/>
        <w:lang w:val="it-IT" w:eastAsia="en-US" w:bidi="ar-SA"/>
      </w:rPr>
    </w:lvl>
  </w:abstractNum>
  <w:abstractNum w:abstractNumId="18">
    <w:nsid w:val="2D5719E2"/>
    <w:multiLevelType w:val="hybridMultilevel"/>
    <w:tmpl w:val="75327440"/>
    <w:lvl w:ilvl="0" w:tplc="26C484D4">
      <w:start w:val="2"/>
      <w:numFmt w:val="decimal"/>
      <w:lvlText w:val="%1)"/>
      <w:lvlJc w:val="left"/>
      <w:pPr>
        <w:ind w:left="275" w:hanging="236"/>
      </w:pPr>
      <w:rPr>
        <w:rFonts w:ascii="Times New Roman" w:eastAsia="Times New Roman" w:hAnsi="Times New Roman" w:cs="Times New Roman" w:hint="default"/>
        <w:spacing w:val="0"/>
        <w:w w:val="99"/>
        <w:sz w:val="20"/>
        <w:szCs w:val="20"/>
        <w:lang w:val="it-IT" w:eastAsia="en-US" w:bidi="ar-SA"/>
      </w:rPr>
    </w:lvl>
    <w:lvl w:ilvl="1" w:tplc="309C3826">
      <w:start w:val="1"/>
      <w:numFmt w:val="lowerLetter"/>
      <w:lvlText w:val="%2)"/>
      <w:lvlJc w:val="left"/>
      <w:pPr>
        <w:ind w:left="995" w:hanging="360"/>
      </w:pPr>
      <w:rPr>
        <w:rFonts w:ascii="Times New Roman" w:eastAsia="Times New Roman" w:hAnsi="Times New Roman" w:cs="Times New Roman" w:hint="default"/>
        <w:w w:val="99"/>
        <w:sz w:val="20"/>
        <w:szCs w:val="20"/>
        <w:lang w:val="it-IT" w:eastAsia="en-US" w:bidi="ar-SA"/>
      </w:rPr>
    </w:lvl>
    <w:lvl w:ilvl="2" w:tplc="81C03FBE">
      <w:numFmt w:val="bullet"/>
      <w:lvlText w:val="•"/>
      <w:lvlJc w:val="left"/>
      <w:pPr>
        <w:ind w:left="2022" w:hanging="360"/>
      </w:pPr>
      <w:rPr>
        <w:rFonts w:hint="default"/>
        <w:lang w:val="it-IT" w:eastAsia="en-US" w:bidi="ar-SA"/>
      </w:rPr>
    </w:lvl>
    <w:lvl w:ilvl="3" w:tplc="CA7C8C04">
      <w:numFmt w:val="bullet"/>
      <w:lvlText w:val="•"/>
      <w:lvlJc w:val="left"/>
      <w:pPr>
        <w:ind w:left="3044" w:hanging="360"/>
      </w:pPr>
      <w:rPr>
        <w:rFonts w:hint="default"/>
        <w:lang w:val="it-IT" w:eastAsia="en-US" w:bidi="ar-SA"/>
      </w:rPr>
    </w:lvl>
    <w:lvl w:ilvl="4" w:tplc="FA120DEA">
      <w:numFmt w:val="bullet"/>
      <w:lvlText w:val="•"/>
      <w:lvlJc w:val="left"/>
      <w:pPr>
        <w:ind w:left="4066" w:hanging="360"/>
      </w:pPr>
      <w:rPr>
        <w:rFonts w:hint="default"/>
        <w:lang w:val="it-IT" w:eastAsia="en-US" w:bidi="ar-SA"/>
      </w:rPr>
    </w:lvl>
    <w:lvl w:ilvl="5" w:tplc="08AC20EA">
      <w:numFmt w:val="bullet"/>
      <w:lvlText w:val="•"/>
      <w:lvlJc w:val="left"/>
      <w:pPr>
        <w:ind w:left="5088" w:hanging="360"/>
      </w:pPr>
      <w:rPr>
        <w:rFonts w:hint="default"/>
        <w:lang w:val="it-IT" w:eastAsia="en-US" w:bidi="ar-SA"/>
      </w:rPr>
    </w:lvl>
    <w:lvl w:ilvl="6" w:tplc="259E9D0E">
      <w:numFmt w:val="bullet"/>
      <w:lvlText w:val="•"/>
      <w:lvlJc w:val="left"/>
      <w:pPr>
        <w:ind w:left="6111" w:hanging="360"/>
      </w:pPr>
      <w:rPr>
        <w:rFonts w:hint="default"/>
        <w:lang w:val="it-IT" w:eastAsia="en-US" w:bidi="ar-SA"/>
      </w:rPr>
    </w:lvl>
    <w:lvl w:ilvl="7" w:tplc="BB4E570E">
      <w:numFmt w:val="bullet"/>
      <w:lvlText w:val="•"/>
      <w:lvlJc w:val="left"/>
      <w:pPr>
        <w:ind w:left="7133" w:hanging="360"/>
      </w:pPr>
      <w:rPr>
        <w:rFonts w:hint="default"/>
        <w:lang w:val="it-IT" w:eastAsia="en-US" w:bidi="ar-SA"/>
      </w:rPr>
    </w:lvl>
    <w:lvl w:ilvl="8" w:tplc="234C878C">
      <w:numFmt w:val="bullet"/>
      <w:lvlText w:val="•"/>
      <w:lvlJc w:val="left"/>
      <w:pPr>
        <w:ind w:left="8155" w:hanging="360"/>
      </w:pPr>
      <w:rPr>
        <w:rFonts w:hint="default"/>
        <w:lang w:val="it-IT" w:eastAsia="en-US" w:bidi="ar-SA"/>
      </w:rPr>
    </w:lvl>
  </w:abstractNum>
  <w:abstractNum w:abstractNumId="19">
    <w:nsid w:val="31D201D7"/>
    <w:multiLevelType w:val="hybridMultilevel"/>
    <w:tmpl w:val="904C3C7A"/>
    <w:lvl w:ilvl="0" w:tplc="FE523CB6">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2077028"/>
    <w:multiLevelType w:val="hybridMultilevel"/>
    <w:tmpl w:val="07F24BDA"/>
    <w:lvl w:ilvl="0" w:tplc="740A1D34">
      <w:start w:val="1"/>
      <w:numFmt w:val="decimal"/>
      <w:lvlText w:val="%1)"/>
      <w:lvlJc w:val="left"/>
      <w:pPr>
        <w:ind w:left="119" w:hanging="296"/>
      </w:pPr>
      <w:rPr>
        <w:rFonts w:ascii="Times New Roman" w:eastAsia="Times New Roman" w:hAnsi="Times New Roman" w:cs="Times New Roman" w:hint="default"/>
        <w:spacing w:val="0"/>
        <w:w w:val="99"/>
        <w:sz w:val="20"/>
        <w:szCs w:val="20"/>
        <w:lang w:val="it-IT" w:eastAsia="en-US" w:bidi="ar-SA"/>
      </w:rPr>
    </w:lvl>
    <w:lvl w:ilvl="1" w:tplc="B25C1D4C">
      <w:numFmt w:val="bullet"/>
      <w:lvlText w:val="•"/>
      <w:lvlJc w:val="left"/>
      <w:pPr>
        <w:ind w:left="1128" w:hanging="296"/>
      </w:pPr>
      <w:rPr>
        <w:rFonts w:hint="default"/>
        <w:lang w:val="it-IT" w:eastAsia="en-US" w:bidi="ar-SA"/>
      </w:rPr>
    </w:lvl>
    <w:lvl w:ilvl="2" w:tplc="68F4C8E4">
      <w:numFmt w:val="bullet"/>
      <w:lvlText w:val="•"/>
      <w:lvlJc w:val="left"/>
      <w:pPr>
        <w:ind w:left="2136" w:hanging="296"/>
      </w:pPr>
      <w:rPr>
        <w:rFonts w:hint="default"/>
        <w:lang w:val="it-IT" w:eastAsia="en-US" w:bidi="ar-SA"/>
      </w:rPr>
    </w:lvl>
    <w:lvl w:ilvl="3" w:tplc="8FA06FEA">
      <w:numFmt w:val="bullet"/>
      <w:lvlText w:val="•"/>
      <w:lvlJc w:val="left"/>
      <w:pPr>
        <w:ind w:left="3144" w:hanging="296"/>
      </w:pPr>
      <w:rPr>
        <w:rFonts w:hint="default"/>
        <w:lang w:val="it-IT" w:eastAsia="en-US" w:bidi="ar-SA"/>
      </w:rPr>
    </w:lvl>
    <w:lvl w:ilvl="4" w:tplc="CA3E2870">
      <w:numFmt w:val="bullet"/>
      <w:lvlText w:val="•"/>
      <w:lvlJc w:val="left"/>
      <w:pPr>
        <w:ind w:left="4152" w:hanging="296"/>
      </w:pPr>
      <w:rPr>
        <w:rFonts w:hint="default"/>
        <w:lang w:val="it-IT" w:eastAsia="en-US" w:bidi="ar-SA"/>
      </w:rPr>
    </w:lvl>
    <w:lvl w:ilvl="5" w:tplc="B1C21450">
      <w:numFmt w:val="bullet"/>
      <w:lvlText w:val="•"/>
      <w:lvlJc w:val="left"/>
      <w:pPr>
        <w:ind w:left="5160" w:hanging="296"/>
      </w:pPr>
      <w:rPr>
        <w:rFonts w:hint="default"/>
        <w:lang w:val="it-IT" w:eastAsia="en-US" w:bidi="ar-SA"/>
      </w:rPr>
    </w:lvl>
    <w:lvl w:ilvl="6" w:tplc="BD2CD284">
      <w:numFmt w:val="bullet"/>
      <w:lvlText w:val="•"/>
      <w:lvlJc w:val="left"/>
      <w:pPr>
        <w:ind w:left="6168" w:hanging="296"/>
      </w:pPr>
      <w:rPr>
        <w:rFonts w:hint="default"/>
        <w:lang w:val="it-IT" w:eastAsia="en-US" w:bidi="ar-SA"/>
      </w:rPr>
    </w:lvl>
    <w:lvl w:ilvl="7" w:tplc="D124E4AE">
      <w:numFmt w:val="bullet"/>
      <w:lvlText w:val="•"/>
      <w:lvlJc w:val="left"/>
      <w:pPr>
        <w:ind w:left="7176" w:hanging="296"/>
      </w:pPr>
      <w:rPr>
        <w:rFonts w:hint="default"/>
        <w:lang w:val="it-IT" w:eastAsia="en-US" w:bidi="ar-SA"/>
      </w:rPr>
    </w:lvl>
    <w:lvl w:ilvl="8" w:tplc="7304C870">
      <w:numFmt w:val="bullet"/>
      <w:lvlText w:val="•"/>
      <w:lvlJc w:val="left"/>
      <w:pPr>
        <w:ind w:left="8184" w:hanging="296"/>
      </w:pPr>
      <w:rPr>
        <w:rFonts w:hint="default"/>
        <w:lang w:val="it-IT" w:eastAsia="en-US" w:bidi="ar-SA"/>
      </w:rPr>
    </w:lvl>
  </w:abstractNum>
  <w:abstractNum w:abstractNumId="21">
    <w:nsid w:val="340A311A"/>
    <w:multiLevelType w:val="hybridMultilevel"/>
    <w:tmpl w:val="D75ED71A"/>
    <w:lvl w:ilvl="0" w:tplc="9E7A5D3E">
      <w:start w:val="1"/>
      <w:numFmt w:val="decimal"/>
      <w:lvlText w:val="%1)"/>
      <w:lvlJc w:val="left"/>
      <w:pPr>
        <w:ind w:left="120" w:hanging="280"/>
      </w:pPr>
      <w:rPr>
        <w:rFonts w:ascii="Times New Roman" w:eastAsia="Times New Roman" w:hAnsi="Times New Roman" w:cs="Times New Roman" w:hint="default"/>
        <w:b/>
        <w:bCs/>
        <w:spacing w:val="-2"/>
        <w:sz w:val="24"/>
        <w:szCs w:val="24"/>
      </w:rPr>
    </w:lvl>
    <w:lvl w:ilvl="1" w:tplc="6E682324">
      <w:start w:val="1"/>
      <w:numFmt w:val="upperLetter"/>
      <w:lvlText w:val="%2)"/>
      <w:lvlJc w:val="left"/>
      <w:pPr>
        <w:ind w:left="120" w:hanging="364"/>
      </w:pPr>
      <w:rPr>
        <w:rFonts w:ascii="Times New Roman" w:eastAsia="Times New Roman" w:hAnsi="Times New Roman" w:cs="Times New Roman" w:hint="default"/>
        <w:spacing w:val="-2"/>
        <w:sz w:val="24"/>
        <w:szCs w:val="24"/>
      </w:rPr>
    </w:lvl>
    <w:lvl w:ilvl="2" w:tplc="A3CC7ACE">
      <w:start w:val="1"/>
      <w:numFmt w:val="bullet"/>
      <w:lvlText w:val="•"/>
      <w:lvlJc w:val="left"/>
      <w:pPr>
        <w:ind w:left="1804" w:hanging="364"/>
      </w:pPr>
    </w:lvl>
    <w:lvl w:ilvl="3" w:tplc="9F46F13C">
      <w:start w:val="1"/>
      <w:numFmt w:val="bullet"/>
      <w:lvlText w:val="•"/>
      <w:lvlJc w:val="left"/>
      <w:pPr>
        <w:ind w:left="2646" w:hanging="364"/>
      </w:pPr>
    </w:lvl>
    <w:lvl w:ilvl="4" w:tplc="4CEC8E3A">
      <w:start w:val="1"/>
      <w:numFmt w:val="bullet"/>
      <w:lvlText w:val="•"/>
      <w:lvlJc w:val="left"/>
      <w:pPr>
        <w:ind w:left="3488" w:hanging="364"/>
      </w:pPr>
    </w:lvl>
    <w:lvl w:ilvl="5" w:tplc="E4C2A736">
      <w:start w:val="1"/>
      <w:numFmt w:val="bullet"/>
      <w:lvlText w:val="•"/>
      <w:lvlJc w:val="left"/>
      <w:pPr>
        <w:ind w:left="4330" w:hanging="364"/>
      </w:pPr>
    </w:lvl>
    <w:lvl w:ilvl="6" w:tplc="50BCA024">
      <w:start w:val="1"/>
      <w:numFmt w:val="bullet"/>
      <w:lvlText w:val="•"/>
      <w:lvlJc w:val="left"/>
      <w:pPr>
        <w:ind w:left="5172" w:hanging="364"/>
      </w:pPr>
    </w:lvl>
    <w:lvl w:ilvl="7" w:tplc="F64A1AA6">
      <w:start w:val="1"/>
      <w:numFmt w:val="bullet"/>
      <w:lvlText w:val="•"/>
      <w:lvlJc w:val="left"/>
      <w:pPr>
        <w:ind w:left="6014" w:hanging="364"/>
      </w:pPr>
    </w:lvl>
    <w:lvl w:ilvl="8" w:tplc="994ED80A">
      <w:start w:val="1"/>
      <w:numFmt w:val="bullet"/>
      <w:lvlText w:val="•"/>
      <w:lvlJc w:val="left"/>
      <w:pPr>
        <w:ind w:left="6856" w:hanging="364"/>
      </w:pPr>
    </w:lvl>
  </w:abstractNum>
  <w:abstractNum w:abstractNumId="22">
    <w:nsid w:val="36005E16"/>
    <w:multiLevelType w:val="hybridMultilevel"/>
    <w:tmpl w:val="610A2ABE"/>
    <w:lvl w:ilvl="0" w:tplc="335CD9F0">
      <w:numFmt w:val="bullet"/>
      <w:lvlText w:val="-"/>
      <w:lvlJc w:val="left"/>
      <w:pPr>
        <w:ind w:left="275" w:hanging="173"/>
      </w:pPr>
      <w:rPr>
        <w:rFonts w:ascii="Times New Roman" w:eastAsia="Times New Roman" w:hAnsi="Times New Roman" w:cs="Times New Roman" w:hint="default"/>
        <w:w w:val="99"/>
        <w:sz w:val="20"/>
        <w:szCs w:val="20"/>
        <w:lang w:val="it-IT" w:eastAsia="en-US" w:bidi="ar-SA"/>
      </w:rPr>
    </w:lvl>
    <w:lvl w:ilvl="1" w:tplc="753617A4">
      <w:numFmt w:val="bullet"/>
      <w:lvlText w:val="-"/>
      <w:lvlJc w:val="left"/>
      <w:pPr>
        <w:ind w:left="275" w:hanging="116"/>
      </w:pPr>
      <w:rPr>
        <w:rFonts w:ascii="Times New Roman" w:eastAsia="Times New Roman" w:hAnsi="Times New Roman" w:cs="Times New Roman" w:hint="default"/>
        <w:w w:val="99"/>
        <w:sz w:val="20"/>
        <w:szCs w:val="20"/>
        <w:lang w:val="it-IT" w:eastAsia="en-US" w:bidi="ar-SA"/>
      </w:rPr>
    </w:lvl>
    <w:lvl w:ilvl="2" w:tplc="77A6B59A">
      <w:numFmt w:val="bullet"/>
      <w:lvlText w:val=""/>
      <w:lvlJc w:val="left"/>
      <w:pPr>
        <w:ind w:left="995" w:hanging="360"/>
      </w:pPr>
      <w:rPr>
        <w:rFonts w:ascii="Symbol" w:eastAsia="Symbol" w:hAnsi="Symbol" w:cs="Symbol" w:hint="default"/>
        <w:w w:val="99"/>
        <w:sz w:val="20"/>
        <w:szCs w:val="20"/>
        <w:lang w:val="it-IT" w:eastAsia="en-US" w:bidi="ar-SA"/>
      </w:rPr>
    </w:lvl>
    <w:lvl w:ilvl="3" w:tplc="51220036">
      <w:numFmt w:val="bullet"/>
      <w:lvlText w:val="•"/>
      <w:lvlJc w:val="left"/>
      <w:pPr>
        <w:ind w:left="3044" w:hanging="360"/>
      </w:pPr>
      <w:rPr>
        <w:rFonts w:hint="default"/>
        <w:lang w:val="it-IT" w:eastAsia="en-US" w:bidi="ar-SA"/>
      </w:rPr>
    </w:lvl>
    <w:lvl w:ilvl="4" w:tplc="76ECA79E">
      <w:numFmt w:val="bullet"/>
      <w:lvlText w:val="•"/>
      <w:lvlJc w:val="left"/>
      <w:pPr>
        <w:ind w:left="4066" w:hanging="360"/>
      </w:pPr>
      <w:rPr>
        <w:rFonts w:hint="default"/>
        <w:lang w:val="it-IT" w:eastAsia="en-US" w:bidi="ar-SA"/>
      </w:rPr>
    </w:lvl>
    <w:lvl w:ilvl="5" w:tplc="0B7265DE">
      <w:numFmt w:val="bullet"/>
      <w:lvlText w:val="•"/>
      <w:lvlJc w:val="left"/>
      <w:pPr>
        <w:ind w:left="5088" w:hanging="360"/>
      </w:pPr>
      <w:rPr>
        <w:rFonts w:hint="default"/>
        <w:lang w:val="it-IT" w:eastAsia="en-US" w:bidi="ar-SA"/>
      </w:rPr>
    </w:lvl>
    <w:lvl w:ilvl="6" w:tplc="7AB87162">
      <w:numFmt w:val="bullet"/>
      <w:lvlText w:val="•"/>
      <w:lvlJc w:val="left"/>
      <w:pPr>
        <w:ind w:left="6111" w:hanging="360"/>
      </w:pPr>
      <w:rPr>
        <w:rFonts w:hint="default"/>
        <w:lang w:val="it-IT" w:eastAsia="en-US" w:bidi="ar-SA"/>
      </w:rPr>
    </w:lvl>
    <w:lvl w:ilvl="7" w:tplc="3A42463C">
      <w:numFmt w:val="bullet"/>
      <w:lvlText w:val="•"/>
      <w:lvlJc w:val="left"/>
      <w:pPr>
        <w:ind w:left="7133" w:hanging="360"/>
      </w:pPr>
      <w:rPr>
        <w:rFonts w:hint="default"/>
        <w:lang w:val="it-IT" w:eastAsia="en-US" w:bidi="ar-SA"/>
      </w:rPr>
    </w:lvl>
    <w:lvl w:ilvl="8" w:tplc="EF3ED926">
      <w:numFmt w:val="bullet"/>
      <w:lvlText w:val="•"/>
      <w:lvlJc w:val="left"/>
      <w:pPr>
        <w:ind w:left="8155" w:hanging="360"/>
      </w:pPr>
      <w:rPr>
        <w:rFonts w:hint="default"/>
        <w:lang w:val="it-IT" w:eastAsia="en-US" w:bidi="ar-SA"/>
      </w:rPr>
    </w:lvl>
  </w:abstractNum>
  <w:abstractNum w:abstractNumId="23">
    <w:nsid w:val="361B6BEE"/>
    <w:multiLevelType w:val="hybridMultilevel"/>
    <w:tmpl w:val="9F12FA0A"/>
    <w:lvl w:ilvl="0" w:tplc="DD04A50A">
      <w:start w:val="1"/>
      <w:numFmt w:val="lowerLetter"/>
      <w:lvlText w:val="%1)"/>
      <w:lvlJc w:val="left"/>
      <w:pPr>
        <w:ind w:left="479" w:hanging="360"/>
      </w:pPr>
      <w:rPr>
        <w:rFonts w:ascii="Times New Roman" w:eastAsia="Times New Roman" w:hAnsi="Times New Roman" w:cs="Times New Roman" w:hint="default"/>
        <w:w w:val="99"/>
        <w:sz w:val="20"/>
        <w:szCs w:val="20"/>
        <w:lang w:val="it-IT" w:eastAsia="en-US" w:bidi="ar-SA"/>
      </w:rPr>
    </w:lvl>
    <w:lvl w:ilvl="1" w:tplc="227EBD28">
      <w:numFmt w:val="bullet"/>
      <w:lvlText w:val="•"/>
      <w:lvlJc w:val="left"/>
      <w:pPr>
        <w:ind w:left="1452" w:hanging="360"/>
      </w:pPr>
      <w:rPr>
        <w:rFonts w:hint="default"/>
        <w:lang w:val="it-IT" w:eastAsia="en-US" w:bidi="ar-SA"/>
      </w:rPr>
    </w:lvl>
    <w:lvl w:ilvl="2" w:tplc="24CAB1B8">
      <w:numFmt w:val="bullet"/>
      <w:lvlText w:val="•"/>
      <w:lvlJc w:val="left"/>
      <w:pPr>
        <w:ind w:left="2424" w:hanging="360"/>
      </w:pPr>
      <w:rPr>
        <w:rFonts w:hint="default"/>
        <w:lang w:val="it-IT" w:eastAsia="en-US" w:bidi="ar-SA"/>
      </w:rPr>
    </w:lvl>
    <w:lvl w:ilvl="3" w:tplc="4DBEEECA">
      <w:numFmt w:val="bullet"/>
      <w:lvlText w:val="•"/>
      <w:lvlJc w:val="left"/>
      <w:pPr>
        <w:ind w:left="3396" w:hanging="360"/>
      </w:pPr>
      <w:rPr>
        <w:rFonts w:hint="default"/>
        <w:lang w:val="it-IT" w:eastAsia="en-US" w:bidi="ar-SA"/>
      </w:rPr>
    </w:lvl>
    <w:lvl w:ilvl="4" w:tplc="3B7C82AE">
      <w:numFmt w:val="bullet"/>
      <w:lvlText w:val="•"/>
      <w:lvlJc w:val="left"/>
      <w:pPr>
        <w:ind w:left="4368" w:hanging="360"/>
      </w:pPr>
      <w:rPr>
        <w:rFonts w:hint="default"/>
        <w:lang w:val="it-IT" w:eastAsia="en-US" w:bidi="ar-SA"/>
      </w:rPr>
    </w:lvl>
    <w:lvl w:ilvl="5" w:tplc="D7FCA014">
      <w:numFmt w:val="bullet"/>
      <w:lvlText w:val="•"/>
      <w:lvlJc w:val="left"/>
      <w:pPr>
        <w:ind w:left="5340" w:hanging="360"/>
      </w:pPr>
      <w:rPr>
        <w:rFonts w:hint="default"/>
        <w:lang w:val="it-IT" w:eastAsia="en-US" w:bidi="ar-SA"/>
      </w:rPr>
    </w:lvl>
    <w:lvl w:ilvl="6" w:tplc="A328BA3E">
      <w:numFmt w:val="bullet"/>
      <w:lvlText w:val="•"/>
      <w:lvlJc w:val="left"/>
      <w:pPr>
        <w:ind w:left="6312" w:hanging="360"/>
      </w:pPr>
      <w:rPr>
        <w:rFonts w:hint="default"/>
        <w:lang w:val="it-IT" w:eastAsia="en-US" w:bidi="ar-SA"/>
      </w:rPr>
    </w:lvl>
    <w:lvl w:ilvl="7" w:tplc="8E107E54">
      <w:numFmt w:val="bullet"/>
      <w:lvlText w:val="•"/>
      <w:lvlJc w:val="left"/>
      <w:pPr>
        <w:ind w:left="7284" w:hanging="360"/>
      </w:pPr>
      <w:rPr>
        <w:rFonts w:hint="default"/>
        <w:lang w:val="it-IT" w:eastAsia="en-US" w:bidi="ar-SA"/>
      </w:rPr>
    </w:lvl>
    <w:lvl w:ilvl="8" w:tplc="FF62DB9E">
      <w:numFmt w:val="bullet"/>
      <w:lvlText w:val="•"/>
      <w:lvlJc w:val="left"/>
      <w:pPr>
        <w:ind w:left="8256" w:hanging="360"/>
      </w:pPr>
      <w:rPr>
        <w:rFonts w:hint="default"/>
        <w:lang w:val="it-IT" w:eastAsia="en-US" w:bidi="ar-SA"/>
      </w:rPr>
    </w:lvl>
  </w:abstractNum>
  <w:abstractNum w:abstractNumId="24">
    <w:nsid w:val="37270B39"/>
    <w:multiLevelType w:val="hybridMultilevel"/>
    <w:tmpl w:val="987EC01E"/>
    <w:lvl w:ilvl="0" w:tplc="04100017">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nsid w:val="3D8D02E7"/>
    <w:multiLevelType w:val="hybridMultilevel"/>
    <w:tmpl w:val="0E60E24E"/>
    <w:lvl w:ilvl="0" w:tplc="8CEE0982">
      <w:start w:val="1"/>
      <w:numFmt w:val="upperLetter"/>
      <w:lvlText w:val="%1)"/>
      <w:lvlJc w:val="left"/>
      <w:pPr>
        <w:ind w:left="116" w:hanging="380"/>
      </w:pPr>
      <w:rPr>
        <w:rFonts w:ascii="Times New Roman" w:eastAsia="Times New Roman" w:hAnsi="Times New Roman" w:cs="Times New Roman" w:hint="default"/>
        <w:w w:val="100"/>
        <w:sz w:val="24"/>
        <w:szCs w:val="24"/>
        <w:lang w:val="it-IT" w:eastAsia="en-US" w:bidi="ar-SA"/>
      </w:rPr>
    </w:lvl>
    <w:lvl w:ilvl="1" w:tplc="18C49ACE">
      <w:numFmt w:val="bullet"/>
      <w:lvlText w:val="•"/>
      <w:lvlJc w:val="left"/>
      <w:pPr>
        <w:ind w:left="1094" w:hanging="380"/>
      </w:pPr>
      <w:rPr>
        <w:rFonts w:hint="default"/>
        <w:lang w:val="it-IT" w:eastAsia="en-US" w:bidi="ar-SA"/>
      </w:rPr>
    </w:lvl>
    <w:lvl w:ilvl="2" w:tplc="44DAC30E">
      <w:numFmt w:val="bullet"/>
      <w:lvlText w:val="•"/>
      <w:lvlJc w:val="left"/>
      <w:pPr>
        <w:ind w:left="2068" w:hanging="380"/>
      </w:pPr>
      <w:rPr>
        <w:rFonts w:hint="default"/>
        <w:lang w:val="it-IT" w:eastAsia="en-US" w:bidi="ar-SA"/>
      </w:rPr>
    </w:lvl>
    <w:lvl w:ilvl="3" w:tplc="6EBA4B12">
      <w:numFmt w:val="bullet"/>
      <w:lvlText w:val="•"/>
      <w:lvlJc w:val="left"/>
      <w:pPr>
        <w:ind w:left="3042" w:hanging="380"/>
      </w:pPr>
      <w:rPr>
        <w:rFonts w:hint="default"/>
        <w:lang w:val="it-IT" w:eastAsia="en-US" w:bidi="ar-SA"/>
      </w:rPr>
    </w:lvl>
    <w:lvl w:ilvl="4" w:tplc="7024AD5C">
      <w:numFmt w:val="bullet"/>
      <w:lvlText w:val="•"/>
      <w:lvlJc w:val="left"/>
      <w:pPr>
        <w:ind w:left="4016" w:hanging="380"/>
      </w:pPr>
      <w:rPr>
        <w:rFonts w:hint="default"/>
        <w:lang w:val="it-IT" w:eastAsia="en-US" w:bidi="ar-SA"/>
      </w:rPr>
    </w:lvl>
    <w:lvl w:ilvl="5" w:tplc="4EDE134C">
      <w:numFmt w:val="bullet"/>
      <w:lvlText w:val="•"/>
      <w:lvlJc w:val="left"/>
      <w:pPr>
        <w:ind w:left="4990" w:hanging="380"/>
      </w:pPr>
      <w:rPr>
        <w:rFonts w:hint="default"/>
        <w:lang w:val="it-IT" w:eastAsia="en-US" w:bidi="ar-SA"/>
      </w:rPr>
    </w:lvl>
    <w:lvl w:ilvl="6" w:tplc="C2F84150">
      <w:numFmt w:val="bullet"/>
      <w:lvlText w:val="•"/>
      <w:lvlJc w:val="left"/>
      <w:pPr>
        <w:ind w:left="5964" w:hanging="380"/>
      </w:pPr>
      <w:rPr>
        <w:rFonts w:hint="default"/>
        <w:lang w:val="it-IT" w:eastAsia="en-US" w:bidi="ar-SA"/>
      </w:rPr>
    </w:lvl>
    <w:lvl w:ilvl="7" w:tplc="1D06C976">
      <w:numFmt w:val="bullet"/>
      <w:lvlText w:val="•"/>
      <w:lvlJc w:val="left"/>
      <w:pPr>
        <w:ind w:left="6938" w:hanging="380"/>
      </w:pPr>
      <w:rPr>
        <w:rFonts w:hint="default"/>
        <w:lang w:val="it-IT" w:eastAsia="en-US" w:bidi="ar-SA"/>
      </w:rPr>
    </w:lvl>
    <w:lvl w:ilvl="8" w:tplc="3CFA9876">
      <w:numFmt w:val="bullet"/>
      <w:lvlText w:val="•"/>
      <w:lvlJc w:val="left"/>
      <w:pPr>
        <w:ind w:left="7912" w:hanging="380"/>
      </w:pPr>
      <w:rPr>
        <w:rFonts w:hint="default"/>
        <w:lang w:val="it-IT" w:eastAsia="en-US" w:bidi="ar-SA"/>
      </w:rPr>
    </w:lvl>
  </w:abstractNum>
  <w:abstractNum w:abstractNumId="26">
    <w:nsid w:val="3EB84737"/>
    <w:multiLevelType w:val="hybridMultilevel"/>
    <w:tmpl w:val="B5841F2A"/>
    <w:lvl w:ilvl="0" w:tplc="D8060F1C">
      <w:start w:val="2"/>
      <w:numFmt w:val="decimal"/>
      <w:lvlText w:val="%1)"/>
      <w:lvlJc w:val="left"/>
      <w:pPr>
        <w:ind w:left="119" w:hanging="226"/>
      </w:pPr>
      <w:rPr>
        <w:rFonts w:ascii="Times New Roman" w:eastAsia="Times New Roman" w:hAnsi="Times New Roman" w:cs="Times New Roman" w:hint="default"/>
        <w:spacing w:val="0"/>
        <w:w w:val="99"/>
        <w:sz w:val="20"/>
        <w:szCs w:val="20"/>
        <w:lang w:val="it-IT" w:eastAsia="en-US" w:bidi="ar-SA"/>
      </w:rPr>
    </w:lvl>
    <w:lvl w:ilvl="1" w:tplc="EFF2BA48">
      <w:start w:val="1"/>
      <w:numFmt w:val="decimal"/>
      <w:lvlText w:val="%2."/>
      <w:lvlJc w:val="left"/>
      <w:pPr>
        <w:ind w:left="558" w:hanging="284"/>
      </w:pPr>
      <w:rPr>
        <w:rFonts w:hint="default"/>
        <w:spacing w:val="0"/>
        <w:w w:val="99"/>
        <w:lang w:val="it-IT" w:eastAsia="en-US" w:bidi="ar-SA"/>
      </w:rPr>
    </w:lvl>
    <w:lvl w:ilvl="2" w:tplc="1278C21E">
      <w:numFmt w:val="bullet"/>
      <w:lvlText w:val="•"/>
      <w:lvlJc w:val="left"/>
      <w:pPr>
        <w:ind w:left="1631" w:hanging="284"/>
      </w:pPr>
      <w:rPr>
        <w:rFonts w:hint="default"/>
        <w:lang w:val="it-IT" w:eastAsia="en-US" w:bidi="ar-SA"/>
      </w:rPr>
    </w:lvl>
    <w:lvl w:ilvl="3" w:tplc="87EC0F8E">
      <w:numFmt w:val="bullet"/>
      <w:lvlText w:val="•"/>
      <w:lvlJc w:val="left"/>
      <w:pPr>
        <w:ind w:left="2702" w:hanging="284"/>
      </w:pPr>
      <w:rPr>
        <w:rFonts w:hint="default"/>
        <w:lang w:val="it-IT" w:eastAsia="en-US" w:bidi="ar-SA"/>
      </w:rPr>
    </w:lvl>
    <w:lvl w:ilvl="4" w:tplc="1AC42486">
      <w:numFmt w:val="bullet"/>
      <w:lvlText w:val="•"/>
      <w:lvlJc w:val="left"/>
      <w:pPr>
        <w:ind w:left="3773" w:hanging="284"/>
      </w:pPr>
      <w:rPr>
        <w:rFonts w:hint="default"/>
        <w:lang w:val="it-IT" w:eastAsia="en-US" w:bidi="ar-SA"/>
      </w:rPr>
    </w:lvl>
    <w:lvl w:ilvl="5" w:tplc="718EDE88">
      <w:numFmt w:val="bullet"/>
      <w:lvlText w:val="•"/>
      <w:lvlJc w:val="left"/>
      <w:pPr>
        <w:ind w:left="4844" w:hanging="284"/>
      </w:pPr>
      <w:rPr>
        <w:rFonts w:hint="default"/>
        <w:lang w:val="it-IT" w:eastAsia="en-US" w:bidi="ar-SA"/>
      </w:rPr>
    </w:lvl>
    <w:lvl w:ilvl="6" w:tplc="A9AC9534">
      <w:numFmt w:val="bullet"/>
      <w:lvlText w:val="•"/>
      <w:lvlJc w:val="left"/>
      <w:pPr>
        <w:ind w:left="5915" w:hanging="284"/>
      </w:pPr>
      <w:rPr>
        <w:rFonts w:hint="default"/>
        <w:lang w:val="it-IT" w:eastAsia="en-US" w:bidi="ar-SA"/>
      </w:rPr>
    </w:lvl>
    <w:lvl w:ilvl="7" w:tplc="724C35FA">
      <w:numFmt w:val="bullet"/>
      <w:lvlText w:val="•"/>
      <w:lvlJc w:val="left"/>
      <w:pPr>
        <w:ind w:left="6986" w:hanging="284"/>
      </w:pPr>
      <w:rPr>
        <w:rFonts w:hint="default"/>
        <w:lang w:val="it-IT" w:eastAsia="en-US" w:bidi="ar-SA"/>
      </w:rPr>
    </w:lvl>
    <w:lvl w:ilvl="8" w:tplc="4266BEDA">
      <w:numFmt w:val="bullet"/>
      <w:lvlText w:val="•"/>
      <w:lvlJc w:val="left"/>
      <w:pPr>
        <w:ind w:left="8057" w:hanging="284"/>
      </w:pPr>
      <w:rPr>
        <w:rFonts w:hint="default"/>
        <w:lang w:val="it-IT" w:eastAsia="en-US" w:bidi="ar-SA"/>
      </w:rPr>
    </w:lvl>
  </w:abstractNum>
  <w:abstractNum w:abstractNumId="27">
    <w:nsid w:val="405417B8"/>
    <w:multiLevelType w:val="hybridMultilevel"/>
    <w:tmpl w:val="5D54E1BC"/>
    <w:lvl w:ilvl="0" w:tplc="7F6E0B2A">
      <w:start w:val="1"/>
      <w:numFmt w:val="lowerLetter"/>
      <w:lvlText w:val="%1)"/>
      <w:lvlJc w:val="left"/>
      <w:pPr>
        <w:ind w:left="116" w:hanging="402"/>
      </w:pPr>
      <w:rPr>
        <w:rFonts w:ascii="Times New Roman" w:eastAsia="Times New Roman" w:hAnsi="Times New Roman" w:cs="Times New Roman" w:hint="default"/>
        <w:spacing w:val="-1"/>
        <w:w w:val="100"/>
        <w:sz w:val="24"/>
        <w:szCs w:val="24"/>
        <w:lang w:val="it-IT" w:eastAsia="en-US" w:bidi="ar-SA"/>
      </w:rPr>
    </w:lvl>
    <w:lvl w:ilvl="1" w:tplc="90989880">
      <w:numFmt w:val="bullet"/>
      <w:lvlText w:val="•"/>
      <w:lvlJc w:val="left"/>
      <w:pPr>
        <w:ind w:left="1094" w:hanging="402"/>
      </w:pPr>
      <w:rPr>
        <w:rFonts w:hint="default"/>
        <w:lang w:val="it-IT" w:eastAsia="en-US" w:bidi="ar-SA"/>
      </w:rPr>
    </w:lvl>
    <w:lvl w:ilvl="2" w:tplc="F6FE0A24">
      <w:numFmt w:val="bullet"/>
      <w:lvlText w:val="•"/>
      <w:lvlJc w:val="left"/>
      <w:pPr>
        <w:ind w:left="2068" w:hanging="402"/>
      </w:pPr>
      <w:rPr>
        <w:rFonts w:hint="default"/>
        <w:lang w:val="it-IT" w:eastAsia="en-US" w:bidi="ar-SA"/>
      </w:rPr>
    </w:lvl>
    <w:lvl w:ilvl="3" w:tplc="4B3251D6">
      <w:numFmt w:val="bullet"/>
      <w:lvlText w:val="•"/>
      <w:lvlJc w:val="left"/>
      <w:pPr>
        <w:ind w:left="3042" w:hanging="402"/>
      </w:pPr>
      <w:rPr>
        <w:rFonts w:hint="default"/>
        <w:lang w:val="it-IT" w:eastAsia="en-US" w:bidi="ar-SA"/>
      </w:rPr>
    </w:lvl>
    <w:lvl w:ilvl="4" w:tplc="188E87E2">
      <w:numFmt w:val="bullet"/>
      <w:lvlText w:val="•"/>
      <w:lvlJc w:val="left"/>
      <w:pPr>
        <w:ind w:left="4016" w:hanging="402"/>
      </w:pPr>
      <w:rPr>
        <w:rFonts w:hint="default"/>
        <w:lang w:val="it-IT" w:eastAsia="en-US" w:bidi="ar-SA"/>
      </w:rPr>
    </w:lvl>
    <w:lvl w:ilvl="5" w:tplc="6324B984">
      <w:numFmt w:val="bullet"/>
      <w:lvlText w:val="•"/>
      <w:lvlJc w:val="left"/>
      <w:pPr>
        <w:ind w:left="4990" w:hanging="402"/>
      </w:pPr>
      <w:rPr>
        <w:rFonts w:hint="default"/>
        <w:lang w:val="it-IT" w:eastAsia="en-US" w:bidi="ar-SA"/>
      </w:rPr>
    </w:lvl>
    <w:lvl w:ilvl="6" w:tplc="90D856FE">
      <w:numFmt w:val="bullet"/>
      <w:lvlText w:val="•"/>
      <w:lvlJc w:val="left"/>
      <w:pPr>
        <w:ind w:left="5964" w:hanging="402"/>
      </w:pPr>
      <w:rPr>
        <w:rFonts w:hint="default"/>
        <w:lang w:val="it-IT" w:eastAsia="en-US" w:bidi="ar-SA"/>
      </w:rPr>
    </w:lvl>
    <w:lvl w:ilvl="7" w:tplc="CE68F9B8">
      <w:numFmt w:val="bullet"/>
      <w:lvlText w:val="•"/>
      <w:lvlJc w:val="left"/>
      <w:pPr>
        <w:ind w:left="6938" w:hanging="402"/>
      </w:pPr>
      <w:rPr>
        <w:rFonts w:hint="default"/>
        <w:lang w:val="it-IT" w:eastAsia="en-US" w:bidi="ar-SA"/>
      </w:rPr>
    </w:lvl>
    <w:lvl w:ilvl="8" w:tplc="A5EA743A">
      <w:numFmt w:val="bullet"/>
      <w:lvlText w:val="•"/>
      <w:lvlJc w:val="left"/>
      <w:pPr>
        <w:ind w:left="7912" w:hanging="402"/>
      </w:pPr>
      <w:rPr>
        <w:rFonts w:hint="default"/>
        <w:lang w:val="it-IT" w:eastAsia="en-US" w:bidi="ar-SA"/>
      </w:rPr>
    </w:lvl>
  </w:abstractNum>
  <w:abstractNum w:abstractNumId="28">
    <w:nsid w:val="41151101"/>
    <w:multiLevelType w:val="hybridMultilevel"/>
    <w:tmpl w:val="007ABE5A"/>
    <w:lvl w:ilvl="0" w:tplc="28A6E398">
      <w:start w:val="1"/>
      <w:numFmt w:val="decimal"/>
      <w:lvlText w:val="%1)"/>
      <w:lvlJc w:val="left"/>
      <w:pPr>
        <w:ind w:left="375" w:hanging="260"/>
      </w:pPr>
      <w:rPr>
        <w:rFonts w:ascii="Times New Roman" w:eastAsia="Times New Roman" w:hAnsi="Times New Roman" w:cs="Times New Roman" w:hint="default"/>
        <w:w w:val="100"/>
        <w:sz w:val="24"/>
        <w:szCs w:val="24"/>
        <w:lang w:val="it-IT" w:eastAsia="en-US" w:bidi="ar-SA"/>
      </w:rPr>
    </w:lvl>
    <w:lvl w:ilvl="1" w:tplc="FD74F36C">
      <w:numFmt w:val="bullet"/>
      <w:lvlText w:val="•"/>
      <w:lvlJc w:val="left"/>
      <w:pPr>
        <w:ind w:left="1328" w:hanging="260"/>
      </w:pPr>
      <w:rPr>
        <w:rFonts w:hint="default"/>
        <w:lang w:val="it-IT" w:eastAsia="en-US" w:bidi="ar-SA"/>
      </w:rPr>
    </w:lvl>
    <w:lvl w:ilvl="2" w:tplc="0478B5BA">
      <w:numFmt w:val="bullet"/>
      <w:lvlText w:val="•"/>
      <w:lvlJc w:val="left"/>
      <w:pPr>
        <w:ind w:left="2276" w:hanging="260"/>
      </w:pPr>
      <w:rPr>
        <w:rFonts w:hint="default"/>
        <w:lang w:val="it-IT" w:eastAsia="en-US" w:bidi="ar-SA"/>
      </w:rPr>
    </w:lvl>
    <w:lvl w:ilvl="3" w:tplc="13FE530A">
      <w:numFmt w:val="bullet"/>
      <w:lvlText w:val="•"/>
      <w:lvlJc w:val="left"/>
      <w:pPr>
        <w:ind w:left="3224" w:hanging="260"/>
      </w:pPr>
      <w:rPr>
        <w:rFonts w:hint="default"/>
        <w:lang w:val="it-IT" w:eastAsia="en-US" w:bidi="ar-SA"/>
      </w:rPr>
    </w:lvl>
    <w:lvl w:ilvl="4" w:tplc="346EE222">
      <w:numFmt w:val="bullet"/>
      <w:lvlText w:val="•"/>
      <w:lvlJc w:val="left"/>
      <w:pPr>
        <w:ind w:left="4172" w:hanging="260"/>
      </w:pPr>
      <w:rPr>
        <w:rFonts w:hint="default"/>
        <w:lang w:val="it-IT" w:eastAsia="en-US" w:bidi="ar-SA"/>
      </w:rPr>
    </w:lvl>
    <w:lvl w:ilvl="5" w:tplc="BD281C3C">
      <w:numFmt w:val="bullet"/>
      <w:lvlText w:val="•"/>
      <w:lvlJc w:val="left"/>
      <w:pPr>
        <w:ind w:left="5120" w:hanging="260"/>
      </w:pPr>
      <w:rPr>
        <w:rFonts w:hint="default"/>
        <w:lang w:val="it-IT" w:eastAsia="en-US" w:bidi="ar-SA"/>
      </w:rPr>
    </w:lvl>
    <w:lvl w:ilvl="6" w:tplc="704A2A86">
      <w:numFmt w:val="bullet"/>
      <w:lvlText w:val="•"/>
      <w:lvlJc w:val="left"/>
      <w:pPr>
        <w:ind w:left="6068" w:hanging="260"/>
      </w:pPr>
      <w:rPr>
        <w:rFonts w:hint="default"/>
        <w:lang w:val="it-IT" w:eastAsia="en-US" w:bidi="ar-SA"/>
      </w:rPr>
    </w:lvl>
    <w:lvl w:ilvl="7" w:tplc="CC16E038">
      <w:numFmt w:val="bullet"/>
      <w:lvlText w:val="•"/>
      <w:lvlJc w:val="left"/>
      <w:pPr>
        <w:ind w:left="7016" w:hanging="260"/>
      </w:pPr>
      <w:rPr>
        <w:rFonts w:hint="default"/>
        <w:lang w:val="it-IT" w:eastAsia="en-US" w:bidi="ar-SA"/>
      </w:rPr>
    </w:lvl>
    <w:lvl w:ilvl="8" w:tplc="6E4EFD96">
      <w:numFmt w:val="bullet"/>
      <w:lvlText w:val="•"/>
      <w:lvlJc w:val="left"/>
      <w:pPr>
        <w:ind w:left="7964" w:hanging="260"/>
      </w:pPr>
      <w:rPr>
        <w:rFonts w:hint="default"/>
        <w:lang w:val="it-IT" w:eastAsia="en-US" w:bidi="ar-SA"/>
      </w:rPr>
    </w:lvl>
  </w:abstractNum>
  <w:abstractNum w:abstractNumId="29">
    <w:nsid w:val="4279546D"/>
    <w:multiLevelType w:val="hybridMultilevel"/>
    <w:tmpl w:val="56600BC8"/>
    <w:lvl w:ilvl="0" w:tplc="63B6CB30">
      <w:start w:val="1"/>
      <w:numFmt w:val="decimal"/>
      <w:lvlText w:val="%1)"/>
      <w:lvlJc w:val="left"/>
      <w:pPr>
        <w:ind w:left="376" w:hanging="260"/>
      </w:pPr>
      <w:rPr>
        <w:rFonts w:ascii="Times New Roman" w:eastAsia="Times New Roman" w:hAnsi="Times New Roman" w:cs="Times New Roman" w:hint="default"/>
        <w:w w:val="100"/>
        <w:sz w:val="24"/>
        <w:szCs w:val="24"/>
        <w:lang w:val="it-IT" w:eastAsia="en-US" w:bidi="ar-SA"/>
      </w:rPr>
    </w:lvl>
    <w:lvl w:ilvl="1" w:tplc="89226E90">
      <w:numFmt w:val="bullet"/>
      <w:lvlText w:val="•"/>
      <w:lvlJc w:val="left"/>
      <w:pPr>
        <w:ind w:left="1328" w:hanging="260"/>
      </w:pPr>
      <w:rPr>
        <w:rFonts w:hint="default"/>
        <w:lang w:val="it-IT" w:eastAsia="en-US" w:bidi="ar-SA"/>
      </w:rPr>
    </w:lvl>
    <w:lvl w:ilvl="2" w:tplc="F08A720A">
      <w:numFmt w:val="bullet"/>
      <w:lvlText w:val="•"/>
      <w:lvlJc w:val="left"/>
      <w:pPr>
        <w:ind w:left="2276" w:hanging="260"/>
      </w:pPr>
      <w:rPr>
        <w:rFonts w:hint="default"/>
        <w:lang w:val="it-IT" w:eastAsia="en-US" w:bidi="ar-SA"/>
      </w:rPr>
    </w:lvl>
    <w:lvl w:ilvl="3" w:tplc="7F5A43FC">
      <w:numFmt w:val="bullet"/>
      <w:lvlText w:val="•"/>
      <w:lvlJc w:val="left"/>
      <w:pPr>
        <w:ind w:left="3224" w:hanging="260"/>
      </w:pPr>
      <w:rPr>
        <w:rFonts w:hint="default"/>
        <w:lang w:val="it-IT" w:eastAsia="en-US" w:bidi="ar-SA"/>
      </w:rPr>
    </w:lvl>
    <w:lvl w:ilvl="4" w:tplc="AAF88378">
      <w:numFmt w:val="bullet"/>
      <w:lvlText w:val="•"/>
      <w:lvlJc w:val="left"/>
      <w:pPr>
        <w:ind w:left="4172" w:hanging="260"/>
      </w:pPr>
      <w:rPr>
        <w:rFonts w:hint="default"/>
        <w:lang w:val="it-IT" w:eastAsia="en-US" w:bidi="ar-SA"/>
      </w:rPr>
    </w:lvl>
    <w:lvl w:ilvl="5" w:tplc="3760C454">
      <w:numFmt w:val="bullet"/>
      <w:lvlText w:val="•"/>
      <w:lvlJc w:val="left"/>
      <w:pPr>
        <w:ind w:left="5120" w:hanging="260"/>
      </w:pPr>
      <w:rPr>
        <w:rFonts w:hint="default"/>
        <w:lang w:val="it-IT" w:eastAsia="en-US" w:bidi="ar-SA"/>
      </w:rPr>
    </w:lvl>
    <w:lvl w:ilvl="6" w:tplc="68249AB8">
      <w:numFmt w:val="bullet"/>
      <w:lvlText w:val="•"/>
      <w:lvlJc w:val="left"/>
      <w:pPr>
        <w:ind w:left="6068" w:hanging="260"/>
      </w:pPr>
      <w:rPr>
        <w:rFonts w:hint="default"/>
        <w:lang w:val="it-IT" w:eastAsia="en-US" w:bidi="ar-SA"/>
      </w:rPr>
    </w:lvl>
    <w:lvl w:ilvl="7" w:tplc="03CAA58A">
      <w:numFmt w:val="bullet"/>
      <w:lvlText w:val="•"/>
      <w:lvlJc w:val="left"/>
      <w:pPr>
        <w:ind w:left="7016" w:hanging="260"/>
      </w:pPr>
      <w:rPr>
        <w:rFonts w:hint="default"/>
        <w:lang w:val="it-IT" w:eastAsia="en-US" w:bidi="ar-SA"/>
      </w:rPr>
    </w:lvl>
    <w:lvl w:ilvl="8" w:tplc="489A93CC">
      <w:numFmt w:val="bullet"/>
      <w:lvlText w:val="•"/>
      <w:lvlJc w:val="left"/>
      <w:pPr>
        <w:ind w:left="7964" w:hanging="260"/>
      </w:pPr>
      <w:rPr>
        <w:rFonts w:hint="default"/>
        <w:lang w:val="it-IT" w:eastAsia="en-US" w:bidi="ar-SA"/>
      </w:rPr>
    </w:lvl>
  </w:abstractNum>
  <w:abstractNum w:abstractNumId="30">
    <w:nsid w:val="4B030876"/>
    <w:multiLevelType w:val="hybridMultilevel"/>
    <w:tmpl w:val="9F040ABE"/>
    <w:lvl w:ilvl="0" w:tplc="6D7A7850">
      <w:start w:val="1"/>
      <w:numFmt w:val="decimal"/>
      <w:lvlText w:val="%1)"/>
      <w:lvlJc w:val="left"/>
      <w:pPr>
        <w:ind w:left="116" w:hanging="282"/>
      </w:pPr>
      <w:rPr>
        <w:rFonts w:ascii="Times New Roman" w:eastAsia="Times New Roman" w:hAnsi="Times New Roman" w:cs="Times New Roman" w:hint="default"/>
        <w:w w:val="100"/>
        <w:sz w:val="24"/>
        <w:szCs w:val="24"/>
        <w:lang w:val="it-IT" w:eastAsia="en-US" w:bidi="ar-SA"/>
      </w:rPr>
    </w:lvl>
    <w:lvl w:ilvl="1" w:tplc="3830152E">
      <w:numFmt w:val="bullet"/>
      <w:lvlText w:val="•"/>
      <w:lvlJc w:val="left"/>
      <w:pPr>
        <w:ind w:left="1094" w:hanging="282"/>
      </w:pPr>
      <w:rPr>
        <w:rFonts w:hint="default"/>
        <w:lang w:val="it-IT" w:eastAsia="en-US" w:bidi="ar-SA"/>
      </w:rPr>
    </w:lvl>
    <w:lvl w:ilvl="2" w:tplc="F8EC1582">
      <w:numFmt w:val="bullet"/>
      <w:lvlText w:val="•"/>
      <w:lvlJc w:val="left"/>
      <w:pPr>
        <w:ind w:left="2068" w:hanging="282"/>
      </w:pPr>
      <w:rPr>
        <w:rFonts w:hint="default"/>
        <w:lang w:val="it-IT" w:eastAsia="en-US" w:bidi="ar-SA"/>
      </w:rPr>
    </w:lvl>
    <w:lvl w:ilvl="3" w:tplc="824C1E3A">
      <w:numFmt w:val="bullet"/>
      <w:lvlText w:val="•"/>
      <w:lvlJc w:val="left"/>
      <w:pPr>
        <w:ind w:left="3042" w:hanging="282"/>
      </w:pPr>
      <w:rPr>
        <w:rFonts w:hint="default"/>
        <w:lang w:val="it-IT" w:eastAsia="en-US" w:bidi="ar-SA"/>
      </w:rPr>
    </w:lvl>
    <w:lvl w:ilvl="4" w:tplc="1FAA2008">
      <w:numFmt w:val="bullet"/>
      <w:lvlText w:val="•"/>
      <w:lvlJc w:val="left"/>
      <w:pPr>
        <w:ind w:left="4016" w:hanging="282"/>
      </w:pPr>
      <w:rPr>
        <w:rFonts w:hint="default"/>
        <w:lang w:val="it-IT" w:eastAsia="en-US" w:bidi="ar-SA"/>
      </w:rPr>
    </w:lvl>
    <w:lvl w:ilvl="5" w:tplc="20F48CA8">
      <w:numFmt w:val="bullet"/>
      <w:lvlText w:val="•"/>
      <w:lvlJc w:val="left"/>
      <w:pPr>
        <w:ind w:left="4990" w:hanging="282"/>
      </w:pPr>
      <w:rPr>
        <w:rFonts w:hint="default"/>
        <w:lang w:val="it-IT" w:eastAsia="en-US" w:bidi="ar-SA"/>
      </w:rPr>
    </w:lvl>
    <w:lvl w:ilvl="6" w:tplc="7F22AE46">
      <w:numFmt w:val="bullet"/>
      <w:lvlText w:val="•"/>
      <w:lvlJc w:val="left"/>
      <w:pPr>
        <w:ind w:left="5964" w:hanging="282"/>
      </w:pPr>
      <w:rPr>
        <w:rFonts w:hint="default"/>
        <w:lang w:val="it-IT" w:eastAsia="en-US" w:bidi="ar-SA"/>
      </w:rPr>
    </w:lvl>
    <w:lvl w:ilvl="7" w:tplc="2DE2AC9E">
      <w:numFmt w:val="bullet"/>
      <w:lvlText w:val="•"/>
      <w:lvlJc w:val="left"/>
      <w:pPr>
        <w:ind w:left="6938" w:hanging="282"/>
      </w:pPr>
      <w:rPr>
        <w:rFonts w:hint="default"/>
        <w:lang w:val="it-IT" w:eastAsia="en-US" w:bidi="ar-SA"/>
      </w:rPr>
    </w:lvl>
    <w:lvl w:ilvl="8" w:tplc="BBCE5138">
      <w:numFmt w:val="bullet"/>
      <w:lvlText w:val="•"/>
      <w:lvlJc w:val="left"/>
      <w:pPr>
        <w:ind w:left="7912" w:hanging="282"/>
      </w:pPr>
      <w:rPr>
        <w:rFonts w:hint="default"/>
        <w:lang w:val="it-IT" w:eastAsia="en-US" w:bidi="ar-SA"/>
      </w:rPr>
    </w:lvl>
  </w:abstractNum>
  <w:abstractNum w:abstractNumId="31">
    <w:nsid w:val="4E183DFE"/>
    <w:multiLevelType w:val="hybridMultilevel"/>
    <w:tmpl w:val="1A28CB4C"/>
    <w:lvl w:ilvl="0" w:tplc="D95C5104">
      <w:start w:val="1"/>
      <w:numFmt w:val="upperLetter"/>
      <w:lvlText w:val="%1)"/>
      <w:lvlJc w:val="left"/>
      <w:pPr>
        <w:ind w:left="116" w:hanging="458"/>
      </w:pPr>
      <w:rPr>
        <w:rFonts w:ascii="Times New Roman" w:eastAsia="Times New Roman" w:hAnsi="Times New Roman" w:cs="Times New Roman" w:hint="default"/>
        <w:b/>
        <w:bCs/>
        <w:w w:val="100"/>
        <w:sz w:val="24"/>
        <w:szCs w:val="24"/>
        <w:u w:val="single" w:color="000000"/>
        <w:lang w:val="it-IT" w:eastAsia="en-US" w:bidi="ar-SA"/>
      </w:rPr>
    </w:lvl>
    <w:lvl w:ilvl="1" w:tplc="60CCE688">
      <w:numFmt w:val="bullet"/>
      <w:lvlText w:val="•"/>
      <w:lvlJc w:val="left"/>
      <w:pPr>
        <w:ind w:left="1094" w:hanging="458"/>
      </w:pPr>
      <w:rPr>
        <w:rFonts w:hint="default"/>
        <w:lang w:val="it-IT" w:eastAsia="en-US" w:bidi="ar-SA"/>
      </w:rPr>
    </w:lvl>
    <w:lvl w:ilvl="2" w:tplc="9DD6C52A">
      <w:numFmt w:val="bullet"/>
      <w:lvlText w:val="•"/>
      <w:lvlJc w:val="left"/>
      <w:pPr>
        <w:ind w:left="2068" w:hanging="458"/>
      </w:pPr>
      <w:rPr>
        <w:rFonts w:hint="default"/>
        <w:lang w:val="it-IT" w:eastAsia="en-US" w:bidi="ar-SA"/>
      </w:rPr>
    </w:lvl>
    <w:lvl w:ilvl="3" w:tplc="6FB01C5E">
      <w:numFmt w:val="bullet"/>
      <w:lvlText w:val="•"/>
      <w:lvlJc w:val="left"/>
      <w:pPr>
        <w:ind w:left="3042" w:hanging="458"/>
      </w:pPr>
      <w:rPr>
        <w:rFonts w:hint="default"/>
        <w:lang w:val="it-IT" w:eastAsia="en-US" w:bidi="ar-SA"/>
      </w:rPr>
    </w:lvl>
    <w:lvl w:ilvl="4" w:tplc="B8ECE802">
      <w:numFmt w:val="bullet"/>
      <w:lvlText w:val="•"/>
      <w:lvlJc w:val="left"/>
      <w:pPr>
        <w:ind w:left="4016" w:hanging="458"/>
      </w:pPr>
      <w:rPr>
        <w:rFonts w:hint="default"/>
        <w:lang w:val="it-IT" w:eastAsia="en-US" w:bidi="ar-SA"/>
      </w:rPr>
    </w:lvl>
    <w:lvl w:ilvl="5" w:tplc="5CFCCDA0">
      <w:numFmt w:val="bullet"/>
      <w:lvlText w:val="•"/>
      <w:lvlJc w:val="left"/>
      <w:pPr>
        <w:ind w:left="4990" w:hanging="458"/>
      </w:pPr>
      <w:rPr>
        <w:rFonts w:hint="default"/>
        <w:lang w:val="it-IT" w:eastAsia="en-US" w:bidi="ar-SA"/>
      </w:rPr>
    </w:lvl>
    <w:lvl w:ilvl="6" w:tplc="F454C8F6">
      <w:numFmt w:val="bullet"/>
      <w:lvlText w:val="•"/>
      <w:lvlJc w:val="left"/>
      <w:pPr>
        <w:ind w:left="5964" w:hanging="458"/>
      </w:pPr>
      <w:rPr>
        <w:rFonts w:hint="default"/>
        <w:lang w:val="it-IT" w:eastAsia="en-US" w:bidi="ar-SA"/>
      </w:rPr>
    </w:lvl>
    <w:lvl w:ilvl="7" w:tplc="424CA8D0">
      <w:numFmt w:val="bullet"/>
      <w:lvlText w:val="•"/>
      <w:lvlJc w:val="left"/>
      <w:pPr>
        <w:ind w:left="6938" w:hanging="458"/>
      </w:pPr>
      <w:rPr>
        <w:rFonts w:hint="default"/>
        <w:lang w:val="it-IT" w:eastAsia="en-US" w:bidi="ar-SA"/>
      </w:rPr>
    </w:lvl>
    <w:lvl w:ilvl="8" w:tplc="9C5E3FE4">
      <w:numFmt w:val="bullet"/>
      <w:lvlText w:val="•"/>
      <w:lvlJc w:val="left"/>
      <w:pPr>
        <w:ind w:left="7912" w:hanging="458"/>
      </w:pPr>
      <w:rPr>
        <w:rFonts w:hint="default"/>
        <w:lang w:val="it-IT" w:eastAsia="en-US" w:bidi="ar-SA"/>
      </w:rPr>
    </w:lvl>
  </w:abstractNum>
  <w:abstractNum w:abstractNumId="32">
    <w:nsid w:val="4EA4417B"/>
    <w:multiLevelType w:val="hybridMultilevel"/>
    <w:tmpl w:val="5718C1E4"/>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33">
    <w:nsid w:val="511F470A"/>
    <w:multiLevelType w:val="hybridMultilevel"/>
    <w:tmpl w:val="B4D87A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7910BAA"/>
    <w:multiLevelType w:val="hybridMultilevel"/>
    <w:tmpl w:val="42B69F9C"/>
    <w:lvl w:ilvl="0" w:tplc="D10EA43C">
      <w:numFmt w:val="bullet"/>
      <w:lvlText w:val="-"/>
      <w:lvlJc w:val="left"/>
      <w:pPr>
        <w:ind w:left="275" w:hanging="176"/>
      </w:pPr>
      <w:rPr>
        <w:rFonts w:ascii="Times New Roman" w:eastAsia="Times New Roman" w:hAnsi="Times New Roman" w:cs="Times New Roman" w:hint="default"/>
        <w:w w:val="99"/>
        <w:sz w:val="20"/>
        <w:szCs w:val="20"/>
        <w:lang w:val="it-IT" w:eastAsia="en-US" w:bidi="ar-SA"/>
      </w:rPr>
    </w:lvl>
    <w:lvl w:ilvl="1" w:tplc="202ED374">
      <w:numFmt w:val="bullet"/>
      <w:lvlText w:val="•"/>
      <w:lvlJc w:val="left"/>
      <w:pPr>
        <w:ind w:left="1272" w:hanging="176"/>
      </w:pPr>
      <w:rPr>
        <w:rFonts w:hint="default"/>
        <w:lang w:val="it-IT" w:eastAsia="en-US" w:bidi="ar-SA"/>
      </w:rPr>
    </w:lvl>
    <w:lvl w:ilvl="2" w:tplc="AD6E056A">
      <w:numFmt w:val="bullet"/>
      <w:lvlText w:val="•"/>
      <w:lvlJc w:val="left"/>
      <w:pPr>
        <w:ind w:left="2264" w:hanging="176"/>
      </w:pPr>
      <w:rPr>
        <w:rFonts w:hint="default"/>
        <w:lang w:val="it-IT" w:eastAsia="en-US" w:bidi="ar-SA"/>
      </w:rPr>
    </w:lvl>
    <w:lvl w:ilvl="3" w:tplc="007014C8">
      <w:numFmt w:val="bullet"/>
      <w:lvlText w:val="•"/>
      <w:lvlJc w:val="left"/>
      <w:pPr>
        <w:ind w:left="3256" w:hanging="176"/>
      </w:pPr>
      <w:rPr>
        <w:rFonts w:hint="default"/>
        <w:lang w:val="it-IT" w:eastAsia="en-US" w:bidi="ar-SA"/>
      </w:rPr>
    </w:lvl>
    <w:lvl w:ilvl="4" w:tplc="904658D4">
      <w:numFmt w:val="bullet"/>
      <w:lvlText w:val="•"/>
      <w:lvlJc w:val="left"/>
      <w:pPr>
        <w:ind w:left="4248" w:hanging="176"/>
      </w:pPr>
      <w:rPr>
        <w:rFonts w:hint="default"/>
        <w:lang w:val="it-IT" w:eastAsia="en-US" w:bidi="ar-SA"/>
      </w:rPr>
    </w:lvl>
    <w:lvl w:ilvl="5" w:tplc="268A0A5A">
      <w:numFmt w:val="bullet"/>
      <w:lvlText w:val="•"/>
      <w:lvlJc w:val="left"/>
      <w:pPr>
        <w:ind w:left="5240" w:hanging="176"/>
      </w:pPr>
      <w:rPr>
        <w:rFonts w:hint="default"/>
        <w:lang w:val="it-IT" w:eastAsia="en-US" w:bidi="ar-SA"/>
      </w:rPr>
    </w:lvl>
    <w:lvl w:ilvl="6" w:tplc="A1D87B50">
      <w:numFmt w:val="bullet"/>
      <w:lvlText w:val="•"/>
      <w:lvlJc w:val="left"/>
      <w:pPr>
        <w:ind w:left="6232" w:hanging="176"/>
      </w:pPr>
      <w:rPr>
        <w:rFonts w:hint="default"/>
        <w:lang w:val="it-IT" w:eastAsia="en-US" w:bidi="ar-SA"/>
      </w:rPr>
    </w:lvl>
    <w:lvl w:ilvl="7" w:tplc="36085DAA">
      <w:numFmt w:val="bullet"/>
      <w:lvlText w:val="•"/>
      <w:lvlJc w:val="left"/>
      <w:pPr>
        <w:ind w:left="7224" w:hanging="176"/>
      </w:pPr>
      <w:rPr>
        <w:rFonts w:hint="default"/>
        <w:lang w:val="it-IT" w:eastAsia="en-US" w:bidi="ar-SA"/>
      </w:rPr>
    </w:lvl>
    <w:lvl w:ilvl="8" w:tplc="9D94E386">
      <w:numFmt w:val="bullet"/>
      <w:lvlText w:val="•"/>
      <w:lvlJc w:val="left"/>
      <w:pPr>
        <w:ind w:left="8216" w:hanging="176"/>
      </w:pPr>
      <w:rPr>
        <w:rFonts w:hint="default"/>
        <w:lang w:val="it-IT" w:eastAsia="en-US" w:bidi="ar-SA"/>
      </w:rPr>
    </w:lvl>
  </w:abstractNum>
  <w:abstractNum w:abstractNumId="35">
    <w:nsid w:val="58172D7E"/>
    <w:multiLevelType w:val="multilevel"/>
    <w:tmpl w:val="0A1E8C9A"/>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nsid w:val="58FA301B"/>
    <w:multiLevelType w:val="hybridMultilevel"/>
    <w:tmpl w:val="573E7C68"/>
    <w:lvl w:ilvl="0" w:tplc="FFD074A2">
      <w:numFmt w:val="bullet"/>
      <w:lvlText w:val=""/>
      <w:lvlJc w:val="left"/>
      <w:pPr>
        <w:ind w:left="275" w:hanging="358"/>
      </w:pPr>
      <w:rPr>
        <w:rFonts w:hint="default"/>
        <w:w w:val="99"/>
        <w:lang w:val="it-IT" w:eastAsia="en-US" w:bidi="ar-SA"/>
      </w:rPr>
    </w:lvl>
    <w:lvl w:ilvl="1" w:tplc="F01E3128">
      <w:numFmt w:val="bullet"/>
      <w:lvlText w:val="•"/>
      <w:lvlJc w:val="left"/>
      <w:pPr>
        <w:ind w:left="1272" w:hanging="358"/>
      </w:pPr>
      <w:rPr>
        <w:rFonts w:hint="default"/>
        <w:lang w:val="it-IT" w:eastAsia="en-US" w:bidi="ar-SA"/>
      </w:rPr>
    </w:lvl>
    <w:lvl w:ilvl="2" w:tplc="1F7C3974">
      <w:numFmt w:val="bullet"/>
      <w:lvlText w:val="•"/>
      <w:lvlJc w:val="left"/>
      <w:pPr>
        <w:ind w:left="2264" w:hanging="358"/>
      </w:pPr>
      <w:rPr>
        <w:rFonts w:hint="default"/>
        <w:lang w:val="it-IT" w:eastAsia="en-US" w:bidi="ar-SA"/>
      </w:rPr>
    </w:lvl>
    <w:lvl w:ilvl="3" w:tplc="A26E0910">
      <w:numFmt w:val="bullet"/>
      <w:lvlText w:val="•"/>
      <w:lvlJc w:val="left"/>
      <w:pPr>
        <w:ind w:left="3256" w:hanging="358"/>
      </w:pPr>
      <w:rPr>
        <w:rFonts w:hint="default"/>
        <w:lang w:val="it-IT" w:eastAsia="en-US" w:bidi="ar-SA"/>
      </w:rPr>
    </w:lvl>
    <w:lvl w:ilvl="4" w:tplc="1E2242B2">
      <w:numFmt w:val="bullet"/>
      <w:lvlText w:val="•"/>
      <w:lvlJc w:val="left"/>
      <w:pPr>
        <w:ind w:left="4248" w:hanging="358"/>
      </w:pPr>
      <w:rPr>
        <w:rFonts w:hint="default"/>
        <w:lang w:val="it-IT" w:eastAsia="en-US" w:bidi="ar-SA"/>
      </w:rPr>
    </w:lvl>
    <w:lvl w:ilvl="5" w:tplc="FAECB7EA">
      <w:numFmt w:val="bullet"/>
      <w:lvlText w:val="•"/>
      <w:lvlJc w:val="left"/>
      <w:pPr>
        <w:ind w:left="5240" w:hanging="358"/>
      </w:pPr>
      <w:rPr>
        <w:rFonts w:hint="default"/>
        <w:lang w:val="it-IT" w:eastAsia="en-US" w:bidi="ar-SA"/>
      </w:rPr>
    </w:lvl>
    <w:lvl w:ilvl="6" w:tplc="1C36ABE6">
      <w:numFmt w:val="bullet"/>
      <w:lvlText w:val="•"/>
      <w:lvlJc w:val="left"/>
      <w:pPr>
        <w:ind w:left="6232" w:hanging="358"/>
      </w:pPr>
      <w:rPr>
        <w:rFonts w:hint="default"/>
        <w:lang w:val="it-IT" w:eastAsia="en-US" w:bidi="ar-SA"/>
      </w:rPr>
    </w:lvl>
    <w:lvl w:ilvl="7" w:tplc="1F82322C">
      <w:numFmt w:val="bullet"/>
      <w:lvlText w:val="•"/>
      <w:lvlJc w:val="left"/>
      <w:pPr>
        <w:ind w:left="7224" w:hanging="358"/>
      </w:pPr>
      <w:rPr>
        <w:rFonts w:hint="default"/>
        <w:lang w:val="it-IT" w:eastAsia="en-US" w:bidi="ar-SA"/>
      </w:rPr>
    </w:lvl>
    <w:lvl w:ilvl="8" w:tplc="0E6E1542">
      <w:numFmt w:val="bullet"/>
      <w:lvlText w:val="•"/>
      <w:lvlJc w:val="left"/>
      <w:pPr>
        <w:ind w:left="8216" w:hanging="358"/>
      </w:pPr>
      <w:rPr>
        <w:rFonts w:hint="default"/>
        <w:lang w:val="it-IT" w:eastAsia="en-US" w:bidi="ar-SA"/>
      </w:rPr>
    </w:lvl>
  </w:abstractNum>
  <w:abstractNum w:abstractNumId="37">
    <w:nsid w:val="616C49EA"/>
    <w:multiLevelType w:val="hybridMultilevel"/>
    <w:tmpl w:val="5B74DB3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nsid w:val="617972A2"/>
    <w:multiLevelType w:val="multilevel"/>
    <w:tmpl w:val="00000004"/>
    <w:name w:val="List163534915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61AD00C7"/>
    <w:multiLevelType w:val="hybridMultilevel"/>
    <w:tmpl w:val="EA6AA8AA"/>
    <w:lvl w:ilvl="0" w:tplc="287ED55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21A435A"/>
    <w:multiLevelType w:val="hybridMultilevel"/>
    <w:tmpl w:val="078AB0F8"/>
    <w:lvl w:ilvl="0" w:tplc="B6043458">
      <w:start w:val="1"/>
      <w:numFmt w:val="decimal"/>
      <w:lvlText w:val="%1)"/>
      <w:lvlJc w:val="left"/>
      <w:pPr>
        <w:ind w:left="116" w:hanging="276"/>
      </w:pPr>
      <w:rPr>
        <w:rFonts w:ascii="Times New Roman" w:eastAsia="Times New Roman" w:hAnsi="Times New Roman" w:cs="Times New Roman" w:hint="default"/>
        <w:w w:val="100"/>
        <w:sz w:val="24"/>
        <w:szCs w:val="24"/>
        <w:lang w:val="it-IT" w:eastAsia="en-US" w:bidi="ar-SA"/>
      </w:rPr>
    </w:lvl>
    <w:lvl w:ilvl="1" w:tplc="66B804F6">
      <w:numFmt w:val="bullet"/>
      <w:lvlText w:val="•"/>
      <w:lvlJc w:val="left"/>
      <w:pPr>
        <w:ind w:left="1094" w:hanging="276"/>
      </w:pPr>
      <w:rPr>
        <w:rFonts w:hint="default"/>
        <w:lang w:val="it-IT" w:eastAsia="en-US" w:bidi="ar-SA"/>
      </w:rPr>
    </w:lvl>
    <w:lvl w:ilvl="2" w:tplc="A288E5D8">
      <w:numFmt w:val="bullet"/>
      <w:lvlText w:val="•"/>
      <w:lvlJc w:val="left"/>
      <w:pPr>
        <w:ind w:left="2068" w:hanging="276"/>
      </w:pPr>
      <w:rPr>
        <w:rFonts w:hint="default"/>
        <w:lang w:val="it-IT" w:eastAsia="en-US" w:bidi="ar-SA"/>
      </w:rPr>
    </w:lvl>
    <w:lvl w:ilvl="3" w:tplc="572CB642">
      <w:numFmt w:val="bullet"/>
      <w:lvlText w:val="•"/>
      <w:lvlJc w:val="left"/>
      <w:pPr>
        <w:ind w:left="3042" w:hanging="276"/>
      </w:pPr>
      <w:rPr>
        <w:rFonts w:hint="default"/>
        <w:lang w:val="it-IT" w:eastAsia="en-US" w:bidi="ar-SA"/>
      </w:rPr>
    </w:lvl>
    <w:lvl w:ilvl="4" w:tplc="B4F0FE64">
      <w:numFmt w:val="bullet"/>
      <w:lvlText w:val="•"/>
      <w:lvlJc w:val="left"/>
      <w:pPr>
        <w:ind w:left="4016" w:hanging="276"/>
      </w:pPr>
      <w:rPr>
        <w:rFonts w:hint="default"/>
        <w:lang w:val="it-IT" w:eastAsia="en-US" w:bidi="ar-SA"/>
      </w:rPr>
    </w:lvl>
    <w:lvl w:ilvl="5" w:tplc="0C36D122">
      <w:numFmt w:val="bullet"/>
      <w:lvlText w:val="•"/>
      <w:lvlJc w:val="left"/>
      <w:pPr>
        <w:ind w:left="4990" w:hanging="276"/>
      </w:pPr>
      <w:rPr>
        <w:rFonts w:hint="default"/>
        <w:lang w:val="it-IT" w:eastAsia="en-US" w:bidi="ar-SA"/>
      </w:rPr>
    </w:lvl>
    <w:lvl w:ilvl="6" w:tplc="957EA76A">
      <w:numFmt w:val="bullet"/>
      <w:lvlText w:val="•"/>
      <w:lvlJc w:val="left"/>
      <w:pPr>
        <w:ind w:left="5964" w:hanging="276"/>
      </w:pPr>
      <w:rPr>
        <w:rFonts w:hint="default"/>
        <w:lang w:val="it-IT" w:eastAsia="en-US" w:bidi="ar-SA"/>
      </w:rPr>
    </w:lvl>
    <w:lvl w:ilvl="7" w:tplc="1C3A4D98">
      <w:numFmt w:val="bullet"/>
      <w:lvlText w:val="•"/>
      <w:lvlJc w:val="left"/>
      <w:pPr>
        <w:ind w:left="6938" w:hanging="276"/>
      </w:pPr>
      <w:rPr>
        <w:rFonts w:hint="default"/>
        <w:lang w:val="it-IT" w:eastAsia="en-US" w:bidi="ar-SA"/>
      </w:rPr>
    </w:lvl>
    <w:lvl w:ilvl="8" w:tplc="530C526C">
      <w:numFmt w:val="bullet"/>
      <w:lvlText w:val="•"/>
      <w:lvlJc w:val="left"/>
      <w:pPr>
        <w:ind w:left="7912" w:hanging="276"/>
      </w:pPr>
      <w:rPr>
        <w:rFonts w:hint="default"/>
        <w:lang w:val="it-IT" w:eastAsia="en-US" w:bidi="ar-SA"/>
      </w:rPr>
    </w:lvl>
  </w:abstractNum>
  <w:abstractNum w:abstractNumId="41">
    <w:nsid w:val="64E87213"/>
    <w:multiLevelType w:val="hybridMultilevel"/>
    <w:tmpl w:val="1D8AB864"/>
    <w:lvl w:ilvl="0" w:tplc="6CF21B6A">
      <w:start w:val="6"/>
      <w:numFmt w:val="lowerLetter"/>
      <w:lvlText w:val="%1)"/>
      <w:lvlJc w:val="left"/>
      <w:pPr>
        <w:ind w:left="275" w:hanging="212"/>
      </w:pPr>
      <w:rPr>
        <w:rFonts w:ascii="Times New Roman" w:eastAsia="Times New Roman" w:hAnsi="Times New Roman" w:cs="Times New Roman" w:hint="default"/>
        <w:spacing w:val="-2"/>
        <w:w w:val="99"/>
        <w:sz w:val="20"/>
        <w:szCs w:val="20"/>
        <w:lang w:val="it-IT" w:eastAsia="en-US" w:bidi="ar-SA"/>
      </w:rPr>
    </w:lvl>
    <w:lvl w:ilvl="1" w:tplc="F3907CDE">
      <w:numFmt w:val="bullet"/>
      <w:lvlText w:val="•"/>
      <w:lvlJc w:val="left"/>
      <w:pPr>
        <w:ind w:left="1272" w:hanging="212"/>
      </w:pPr>
      <w:rPr>
        <w:rFonts w:hint="default"/>
        <w:lang w:val="it-IT" w:eastAsia="en-US" w:bidi="ar-SA"/>
      </w:rPr>
    </w:lvl>
    <w:lvl w:ilvl="2" w:tplc="C3F2BC2C">
      <w:numFmt w:val="bullet"/>
      <w:lvlText w:val="•"/>
      <w:lvlJc w:val="left"/>
      <w:pPr>
        <w:ind w:left="2264" w:hanging="212"/>
      </w:pPr>
      <w:rPr>
        <w:rFonts w:hint="default"/>
        <w:lang w:val="it-IT" w:eastAsia="en-US" w:bidi="ar-SA"/>
      </w:rPr>
    </w:lvl>
    <w:lvl w:ilvl="3" w:tplc="8BB2A922">
      <w:numFmt w:val="bullet"/>
      <w:lvlText w:val="•"/>
      <w:lvlJc w:val="left"/>
      <w:pPr>
        <w:ind w:left="3256" w:hanging="212"/>
      </w:pPr>
      <w:rPr>
        <w:rFonts w:hint="default"/>
        <w:lang w:val="it-IT" w:eastAsia="en-US" w:bidi="ar-SA"/>
      </w:rPr>
    </w:lvl>
    <w:lvl w:ilvl="4" w:tplc="19C0480A">
      <w:numFmt w:val="bullet"/>
      <w:lvlText w:val="•"/>
      <w:lvlJc w:val="left"/>
      <w:pPr>
        <w:ind w:left="4248" w:hanging="212"/>
      </w:pPr>
      <w:rPr>
        <w:rFonts w:hint="default"/>
        <w:lang w:val="it-IT" w:eastAsia="en-US" w:bidi="ar-SA"/>
      </w:rPr>
    </w:lvl>
    <w:lvl w:ilvl="5" w:tplc="1292AA38">
      <w:numFmt w:val="bullet"/>
      <w:lvlText w:val="•"/>
      <w:lvlJc w:val="left"/>
      <w:pPr>
        <w:ind w:left="5240" w:hanging="212"/>
      </w:pPr>
      <w:rPr>
        <w:rFonts w:hint="default"/>
        <w:lang w:val="it-IT" w:eastAsia="en-US" w:bidi="ar-SA"/>
      </w:rPr>
    </w:lvl>
    <w:lvl w:ilvl="6" w:tplc="9626DF5A">
      <w:numFmt w:val="bullet"/>
      <w:lvlText w:val="•"/>
      <w:lvlJc w:val="left"/>
      <w:pPr>
        <w:ind w:left="6232" w:hanging="212"/>
      </w:pPr>
      <w:rPr>
        <w:rFonts w:hint="default"/>
        <w:lang w:val="it-IT" w:eastAsia="en-US" w:bidi="ar-SA"/>
      </w:rPr>
    </w:lvl>
    <w:lvl w:ilvl="7" w:tplc="36A253E8">
      <w:numFmt w:val="bullet"/>
      <w:lvlText w:val="•"/>
      <w:lvlJc w:val="left"/>
      <w:pPr>
        <w:ind w:left="7224" w:hanging="212"/>
      </w:pPr>
      <w:rPr>
        <w:rFonts w:hint="default"/>
        <w:lang w:val="it-IT" w:eastAsia="en-US" w:bidi="ar-SA"/>
      </w:rPr>
    </w:lvl>
    <w:lvl w:ilvl="8" w:tplc="568E14BE">
      <w:numFmt w:val="bullet"/>
      <w:lvlText w:val="•"/>
      <w:lvlJc w:val="left"/>
      <w:pPr>
        <w:ind w:left="8216" w:hanging="212"/>
      </w:pPr>
      <w:rPr>
        <w:rFonts w:hint="default"/>
        <w:lang w:val="it-IT" w:eastAsia="en-US" w:bidi="ar-SA"/>
      </w:rPr>
    </w:lvl>
  </w:abstractNum>
  <w:abstractNum w:abstractNumId="42">
    <w:nsid w:val="661E619A"/>
    <w:multiLevelType w:val="multilevel"/>
    <w:tmpl w:val="4754EF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nsid w:val="673F39EC"/>
    <w:multiLevelType w:val="hybridMultilevel"/>
    <w:tmpl w:val="D424E52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44">
    <w:nsid w:val="6CC632AF"/>
    <w:multiLevelType w:val="hybridMultilevel"/>
    <w:tmpl w:val="43F2FAA4"/>
    <w:lvl w:ilvl="0" w:tplc="19DC801C">
      <w:start w:val="1"/>
      <w:numFmt w:val="decimal"/>
      <w:lvlText w:val="%1."/>
      <w:lvlJc w:val="left"/>
      <w:pPr>
        <w:ind w:left="238" w:hanging="238"/>
      </w:pPr>
      <w:rPr>
        <w:rFonts w:ascii="Times New Roman" w:eastAsia="Times New Roman" w:hAnsi="Times New Roman" w:cs="Times New Roman" w:hint="default"/>
        <w:spacing w:val="0"/>
        <w:w w:val="99"/>
        <w:sz w:val="20"/>
        <w:szCs w:val="20"/>
        <w:lang w:val="it-IT" w:eastAsia="en-US" w:bidi="ar-SA"/>
      </w:rPr>
    </w:lvl>
    <w:lvl w:ilvl="1" w:tplc="30467E7E">
      <w:numFmt w:val="bullet"/>
      <w:lvlText w:val="•"/>
      <w:lvlJc w:val="left"/>
      <w:pPr>
        <w:ind w:left="1272" w:hanging="238"/>
      </w:pPr>
      <w:rPr>
        <w:rFonts w:hint="default"/>
        <w:lang w:val="it-IT" w:eastAsia="en-US" w:bidi="ar-SA"/>
      </w:rPr>
    </w:lvl>
    <w:lvl w:ilvl="2" w:tplc="378AF8B8">
      <w:numFmt w:val="bullet"/>
      <w:lvlText w:val="•"/>
      <w:lvlJc w:val="left"/>
      <w:pPr>
        <w:ind w:left="2264" w:hanging="238"/>
      </w:pPr>
      <w:rPr>
        <w:rFonts w:hint="default"/>
        <w:lang w:val="it-IT" w:eastAsia="en-US" w:bidi="ar-SA"/>
      </w:rPr>
    </w:lvl>
    <w:lvl w:ilvl="3" w:tplc="73F2A94A">
      <w:numFmt w:val="bullet"/>
      <w:lvlText w:val="•"/>
      <w:lvlJc w:val="left"/>
      <w:pPr>
        <w:ind w:left="3256" w:hanging="238"/>
      </w:pPr>
      <w:rPr>
        <w:rFonts w:hint="default"/>
        <w:lang w:val="it-IT" w:eastAsia="en-US" w:bidi="ar-SA"/>
      </w:rPr>
    </w:lvl>
    <w:lvl w:ilvl="4" w:tplc="F072E2F0">
      <w:numFmt w:val="bullet"/>
      <w:lvlText w:val="•"/>
      <w:lvlJc w:val="left"/>
      <w:pPr>
        <w:ind w:left="4248" w:hanging="238"/>
      </w:pPr>
      <w:rPr>
        <w:rFonts w:hint="default"/>
        <w:lang w:val="it-IT" w:eastAsia="en-US" w:bidi="ar-SA"/>
      </w:rPr>
    </w:lvl>
    <w:lvl w:ilvl="5" w:tplc="C066852C">
      <w:numFmt w:val="bullet"/>
      <w:lvlText w:val="•"/>
      <w:lvlJc w:val="left"/>
      <w:pPr>
        <w:ind w:left="5240" w:hanging="238"/>
      </w:pPr>
      <w:rPr>
        <w:rFonts w:hint="default"/>
        <w:lang w:val="it-IT" w:eastAsia="en-US" w:bidi="ar-SA"/>
      </w:rPr>
    </w:lvl>
    <w:lvl w:ilvl="6" w:tplc="64CC3CC8">
      <w:numFmt w:val="bullet"/>
      <w:lvlText w:val="•"/>
      <w:lvlJc w:val="left"/>
      <w:pPr>
        <w:ind w:left="6232" w:hanging="238"/>
      </w:pPr>
      <w:rPr>
        <w:rFonts w:hint="default"/>
        <w:lang w:val="it-IT" w:eastAsia="en-US" w:bidi="ar-SA"/>
      </w:rPr>
    </w:lvl>
    <w:lvl w:ilvl="7" w:tplc="56BCBCBA">
      <w:numFmt w:val="bullet"/>
      <w:lvlText w:val="•"/>
      <w:lvlJc w:val="left"/>
      <w:pPr>
        <w:ind w:left="7224" w:hanging="238"/>
      </w:pPr>
      <w:rPr>
        <w:rFonts w:hint="default"/>
        <w:lang w:val="it-IT" w:eastAsia="en-US" w:bidi="ar-SA"/>
      </w:rPr>
    </w:lvl>
    <w:lvl w:ilvl="8" w:tplc="AB24F3CA">
      <w:numFmt w:val="bullet"/>
      <w:lvlText w:val="•"/>
      <w:lvlJc w:val="left"/>
      <w:pPr>
        <w:ind w:left="8216" w:hanging="238"/>
      </w:pPr>
      <w:rPr>
        <w:rFonts w:hint="default"/>
        <w:lang w:val="it-IT" w:eastAsia="en-US" w:bidi="ar-SA"/>
      </w:rPr>
    </w:lvl>
  </w:abstractNum>
  <w:abstractNum w:abstractNumId="45">
    <w:nsid w:val="6EF918DF"/>
    <w:multiLevelType w:val="hybridMultilevel"/>
    <w:tmpl w:val="BD76099C"/>
    <w:lvl w:ilvl="0" w:tplc="1BA61B08">
      <w:start w:val="1"/>
      <w:numFmt w:val="lowerLetter"/>
      <w:lvlText w:val="%1)"/>
      <w:lvlJc w:val="left"/>
      <w:pPr>
        <w:ind w:left="479" w:hanging="360"/>
      </w:pPr>
      <w:rPr>
        <w:rFonts w:ascii="Times New Roman" w:eastAsia="Times New Roman" w:hAnsi="Times New Roman" w:cs="Times New Roman" w:hint="default"/>
        <w:w w:val="99"/>
        <w:sz w:val="20"/>
        <w:szCs w:val="20"/>
        <w:lang w:val="it-IT" w:eastAsia="en-US" w:bidi="ar-SA"/>
      </w:rPr>
    </w:lvl>
    <w:lvl w:ilvl="1" w:tplc="7E7E114E">
      <w:numFmt w:val="bullet"/>
      <w:lvlText w:val="•"/>
      <w:lvlJc w:val="left"/>
      <w:pPr>
        <w:ind w:left="1452" w:hanging="360"/>
      </w:pPr>
      <w:rPr>
        <w:rFonts w:hint="default"/>
        <w:lang w:val="it-IT" w:eastAsia="en-US" w:bidi="ar-SA"/>
      </w:rPr>
    </w:lvl>
    <w:lvl w:ilvl="2" w:tplc="3BCC8BCE">
      <w:numFmt w:val="bullet"/>
      <w:lvlText w:val="•"/>
      <w:lvlJc w:val="left"/>
      <w:pPr>
        <w:ind w:left="2424" w:hanging="360"/>
      </w:pPr>
      <w:rPr>
        <w:rFonts w:hint="default"/>
        <w:lang w:val="it-IT" w:eastAsia="en-US" w:bidi="ar-SA"/>
      </w:rPr>
    </w:lvl>
    <w:lvl w:ilvl="3" w:tplc="DE32B964">
      <w:numFmt w:val="bullet"/>
      <w:lvlText w:val="•"/>
      <w:lvlJc w:val="left"/>
      <w:pPr>
        <w:ind w:left="3396" w:hanging="360"/>
      </w:pPr>
      <w:rPr>
        <w:rFonts w:hint="default"/>
        <w:lang w:val="it-IT" w:eastAsia="en-US" w:bidi="ar-SA"/>
      </w:rPr>
    </w:lvl>
    <w:lvl w:ilvl="4" w:tplc="D1DC97B2">
      <w:numFmt w:val="bullet"/>
      <w:lvlText w:val="•"/>
      <w:lvlJc w:val="left"/>
      <w:pPr>
        <w:ind w:left="4368" w:hanging="360"/>
      </w:pPr>
      <w:rPr>
        <w:rFonts w:hint="default"/>
        <w:lang w:val="it-IT" w:eastAsia="en-US" w:bidi="ar-SA"/>
      </w:rPr>
    </w:lvl>
    <w:lvl w:ilvl="5" w:tplc="3684EF88">
      <w:numFmt w:val="bullet"/>
      <w:lvlText w:val="•"/>
      <w:lvlJc w:val="left"/>
      <w:pPr>
        <w:ind w:left="5340" w:hanging="360"/>
      </w:pPr>
      <w:rPr>
        <w:rFonts w:hint="default"/>
        <w:lang w:val="it-IT" w:eastAsia="en-US" w:bidi="ar-SA"/>
      </w:rPr>
    </w:lvl>
    <w:lvl w:ilvl="6" w:tplc="DDAEE988">
      <w:numFmt w:val="bullet"/>
      <w:lvlText w:val="•"/>
      <w:lvlJc w:val="left"/>
      <w:pPr>
        <w:ind w:left="6312" w:hanging="360"/>
      </w:pPr>
      <w:rPr>
        <w:rFonts w:hint="default"/>
        <w:lang w:val="it-IT" w:eastAsia="en-US" w:bidi="ar-SA"/>
      </w:rPr>
    </w:lvl>
    <w:lvl w:ilvl="7" w:tplc="B1BCF95E">
      <w:numFmt w:val="bullet"/>
      <w:lvlText w:val="•"/>
      <w:lvlJc w:val="left"/>
      <w:pPr>
        <w:ind w:left="7284" w:hanging="360"/>
      </w:pPr>
      <w:rPr>
        <w:rFonts w:hint="default"/>
        <w:lang w:val="it-IT" w:eastAsia="en-US" w:bidi="ar-SA"/>
      </w:rPr>
    </w:lvl>
    <w:lvl w:ilvl="8" w:tplc="5232AE7C">
      <w:numFmt w:val="bullet"/>
      <w:lvlText w:val="•"/>
      <w:lvlJc w:val="left"/>
      <w:pPr>
        <w:ind w:left="8256" w:hanging="360"/>
      </w:pPr>
      <w:rPr>
        <w:rFonts w:hint="default"/>
        <w:lang w:val="it-IT" w:eastAsia="en-US" w:bidi="ar-SA"/>
      </w:rPr>
    </w:lvl>
  </w:abstractNum>
  <w:abstractNum w:abstractNumId="46">
    <w:nsid w:val="7083304C"/>
    <w:multiLevelType w:val="hybridMultilevel"/>
    <w:tmpl w:val="FD08D16A"/>
    <w:lvl w:ilvl="0" w:tplc="73724AFA">
      <w:start w:val="1"/>
      <w:numFmt w:val="decimal"/>
      <w:lvlText w:val="%1)"/>
      <w:lvlJc w:val="left"/>
      <w:pPr>
        <w:ind w:left="337" w:hanging="219"/>
      </w:pPr>
      <w:rPr>
        <w:rFonts w:ascii="Times New Roman" w:eastAsia="Times New Roman" w:hAnsi="Times New Roman" w:cs="Times New Roman" w:hint="default"/>
        <w:spacing w:val="0"/>
        <w:w w:val="99"/>
        <w:sz w:val="20"/>
        <w:szCs w:val="20"/>
        <w:lang w:val="it-IT" w:eastAsia="en-US" w:bidi="ar-SA"/>
      </w:rPr>
    </w:lvl>
    <w:lvl w:ilvl="1" w:tplc="BAFE49C8">
      <w:numFmt w:val="bullet"/>
      <w:lvlText w:val=""/>
      <w:lvlJc w:val="left"/>
      <w:pPr>
        <w:ind w:left="839" w:hanging="360"/>
      </w:pPr>
      <w:rPr>
        <w:rFonts w:ascii="Symbol" w:eastAsia="Symbol" w:hAnsi="Symbol" w:cs="Symbol" w:hint="default"/>
        <w:w w:val="99"/>
        <w:sz w:val="20"/>
        <w:szCs w:val="20"/>
        <w:lang w:val="it-IT" w:eastAsia="en-US" w:bidi="ar-SA"/>
      </w:rPr>
    </w:lvl>
    <w:lvl w:ilvl="2" w:tplc="D7F8F7DE">
      <w:numFmt w:val="bullet"/>
      <w:lvlText w:val="•"/>
      <w:lvlJc w:val="left"/>
      <w:pPr>
        <w:ind w:left="1880" w:hanging="360"/>
      </w:pPr>
      <w:rPr>
        <w:rFonts w:hint="default"/>
        <w:lang w:val="it-IT" w:eastAsia="en-US" w:bidi="ar-SA"/>
      </w:rPr>
    </w:lvl>
    <w:lvl w:ilvl="3" w:tplc="9B0220A4">
      <w:numFmt w:val="bullet"/>
      <w:lvlText w:val="•"/>
      <w:lvlJc w:val="left"/>
      <w:pPr>
        <w:ind w:left="2920" w:hanging="360"/>
      </w:pPr>
      <w:rPr>
        <w:rFonts w:hint="default"/>
        <w:lang w:val="it-IT" w:eastAsia="en-US" w:bidi="ar-SA"/>
      </w:rPr>
    </w:lvl>
    <w:lvl w:ilvl="4" w:tplc="7A2A1880">
      <w:numFmt w:val="bullet"/>
      <w:lvlText w:val="•"/>
      <w:lvlJc w:val="left"/>
      <w:pPr>
        <w:ind w:left="3960" w:hanging="360"/>
      </w:pPr>
      <w:rPr>
        <w:rFonts w:hint="default"/>
        <w:lang w:val="it-IT" w:eastAsia="en-US" w:bidi="ar-SA"/>
      </w:rPr>
    </w:lvl>
    <w:lvl w:ilvl="5" w:tplc="361ACB3C">
      <w:numFmt w:val="bullet"/>
      <w:lvlText w:val="•"/>
      <w:lvlJc w:val="left"/>
      <w:pPr>
        <w:ind w:left="5000" w:hanging="360"/>
      </w:pPr>
      <w:rPr>
        <w:rFonts w:hint="default"/>
        <w:lang w:val="it-IT" w:eastAsia="en-US" w:bidi="ar-SA"/>
      </w:rPr>
    </w:lvl>
    <w:lvl w:ilvl="6" w:tplc="61764632">
      <w:numFmt w:val="bullet"/>
      <w:lvlText w:val="•"/>
      <w:lvlJc w:val="left"/>
      <w:pPr>
        <w:ind w:left="6040" w:hanging="360"/>
      </w:pPr>
      <w:rPr>
        <w:rFonts w:hint="default"/>
        <w:lang w:val="it-IT" w:eastAsia="en-US" w:bidi="ar-SA"/>
      </w:rPr>
    </w:lvl>
    <w:lvl w:ilvl="7" w:tplc="7980A342">
      <w:numFmt w:val="bullet"/>
      <w:lvlText w:val="•"/>
      <w:lvlJc w:val="left"/>
      <w:pPr>
        <w:ind w:left="7080" w:hanging="360"/>
      </w:pPr>
      <w:rPr>
        <w:rFonts w:hint="default"/>
        <w:lang w:val="it-IT" w:eastAsia="en-US" w:bidi="ar-SA"/>
      </w:rPr>
    </w:lvl>
    <w:lvl w:ilvl="8" w:tplc="939AF894">
      <w:numFmt w:val="bullet"/>
      <w:lvlText w:val="•"/>
      <w:lvlJc w:val="left"/>
      <w:pPr>
        <w:ind w:left="8120" w:hanging="360"/>
      </w:pPr>
      <w:rPr>
        <w:rFonts w:hint="default"/>
        <w:lang w:val="it-IT" w:eastAsia="en-US" w:bidi="ar-SA"/>
      </w:rPr>
    </w:lvl>
  </w:abstractNum>
  <w:abstractNum w:abstractNumId="47">
    <w:nsid w:val="71D956C3"/>
    <w:multiLevelType w:val="hybridMultilevel"/>
    <w:tmpl w:val="8F1A68E6"/>
    <w:lvl w:ilvl="0" w:tplc="C8B45C80">
      <w:start w:val="1"/>
      <w:numFmt w:val="decimal"/>
      <w:lvlText w:val="%1)"/>
      <w:lvlJc w:val="left"/>
      <w:pPr>
        <w:ind w:left="275" w:hanging="228"/>
      </w:pPr>
      <w:rPr>
        <w:rFonts w:ascii="Times New Roman" w:eastAsia="Times New Roman" w:hAnsi="Times New Roman" w:cs="Times New Roman" w:hint="default"/>
        <w:b/>
        <w:bCs/>
        <w:spacing w:val="0"/>
        <w:w w:val="99"/>
        <w:sz w:val="20"/>
        <w:szCs w:val="20"/>
        <w:lang w:val="it-IT" w:eastAsia="en-US" w:bidi="ar-SA"/>
      </w:rPr>
    </w:lvl>
    <w:lvl w:ilvl="1" w:tplc="FA10DFD2">
      <w:numFmt w:val="bullet"/>
      <w:lvlText w:val="•"/>
      <w:lvlJc w:val="left"/>
      <w:pPr>
        <w:ind w:left="1272" w:hanging="228"/>
      </w:pPr>
      <w:rPr>
        <w:rFonts w:hint="default"/>
        <w:lang w:val="it-IT" w:eastAsia="en-US" w:bidi="ar-SA"/>
      </w:rPr>
    </w:lvl>
    <w:lvl w:ilvl="2" w:tplc="0CF09620">
      <w:numFmt w:val="bullet"/>
      <w:lvlText w:val="•"/>
      <w:lvlJc w:val="left"/>
      <w:pPr>
        <w:ind w:left="2264" w:hanging="228"/>
      </w:pPr>
      <w:rPr>
        <w:rFonts w:hint="default"/>
        <w:lang w:val="it-IT" w:eastAsia="en-US" w:bidi="ar-SA"/>
      </w:rPr>
    </w:lvl>
    <w:lvl w:ilvl="3" w:tplc="AE9E52DC">
      <w:numFmt w:val="bullet"/>
      <w:lvlText w:val="•"/>
      <w:lvlJc w:val="left"/>
      <w:pPr>
        <w:ind w:left="3256" w:hanging="228"/>
      </w:pPr>
      <w:rPr>
        <w:rFonts w:hint="default"/>
        <w:lang w:val="it-IT" w:eastAsia="en-US" w:bidi="ar-SA"/>
      </w:rPr>
    </w:lvl>
    <w:lvl w:ilvl="4" w:tplc="203263BA">
      <w:numFmt w:val="bullet"/>
      <w:lvlText w:val="•"/>
      <w:lvlJc w:val="left"/>
      <w:pPr>
        <w:ind w:left="4248" w:hanging="228"/>
      </w:pPr>
      <w:rPr>
        <w:rFonts w:hint="default"/>
        <w:lang w:val="it-IT" w:eastAsia="en-US" w:bidi="ar-SA"/>
      </w:rPr>
    </w:lvl>
    <w:lvl w:ilvl="5" w:tplc="38903FA0">
      <w:numFmt w:val="bullet"/>
      <w:lvlText w:val="•"/>
      <w:lvlJc w:val="left"/>
      <w:pPr>
        <w:ind w:left="5240" w:hanging="228"/>
      </w:pPr>
      <w:rPr>
        <w:rFonts w:hint="default"/>
        <w:lang w:val="it-IT" w:eastAsia="en-US" w:bidi="ar-SA"/>
      </w:rPr>
    </w:lvl>
    <w:lvl w:ilvl="6" w:tplc="34E80D14">
      <w:numFmt w:val="bullet"/>
      <w:lvlText w:val="•"/>
      <w:lvlJc w:val="left"/>
      <w:pPr>
        <w:ind w:left="6232" w:hanging="228"/>
      </w:pPr>
      <w:rPr>
        <w:rFonts w:hint="default"/>
        <w:lang w:val="it-IT" w:eastAsia="en-US" w:bidi="ar-SA"/>
      </w:rPr>
    </w:lvl>
    <w:lvl w:ilvl="7" w:tplc="21E46BB8">
      <w:numFmt w:val="bullet"/>
      <w:lvlText w:val="•"/>
      <w:lvlJc w:val="left"/>
      <w:pPr>
        <w:ind w:left="7224" w:hanging="228"/>
      </w:pPr>
      <w:rPr>
        <w:rFonts w:hint="default"/>
        <w:lang w:val="it-IT" w:eastAsia="en-US" w:bidi="ar-SA"/>
      </w:rPr>
    </w:lvl>
    <w:lvl w:ilvl="8" w:tplc="F3C68ADC">
      <w:numFmt w:val="bullet"/>
      <w:lvlText w:val="•"/>
      <w:lvlJc w:val="left"/>
      <w:pPr>
        <w:ind w:left="8216" w:hanging="228"/>
      </w:pPr>
      <w:rPr>
        <w:rFonts w:hint="default"/>
        <w:lang w:val="it-IT" w:eastAsia="en-US" w:bidi="ar-SA"/>
      </w:rPr>
    </w:lvl>
  </w:abstractNum>
  <w:abstractNum w:abstractNumId="48">
    <w:nsid w:val="71DA16EA"/>
    <w:multiLevelType w:val="hybridMultilevel"/>
    <w:tmpl w:val="ABC67BB4"/>
    <w:lvl w:ilvl="0" w:tplc="131A4D6A">
      <w:numFmt w:val="bullet"/>
      <w:lvlText w:val="-"/>
      <w:lvlJc w:val="left"/>
      <w:pPr>
        <w:ind w:left="275" w:hanging="116"/>
      </w:pPr>
      <w:rPr>
        <w:rFonts w:ascii="Times New Roman" w:eastAsia="Times New Roman" w:hAnsi="Times New Roman" w:cs="Times New Roman" w:hint="default"/>
        <w:w w:val="99"/>
        <w:sz w:val="20"/>
        <w:szCs w:val="20"/>
        <w:lang w:val="it-IT" w:eastAsia="en-US" w:bidi="ar-SA"/>
      </w:rPr>
    </w:lvl>
    <w:lvl w:ilvl="1" w:tplc="2AA2F58E">
      <w:numFmt w:val="bullet"/>
      <w:lvlText w:val="•"/>
      <w:lvlJc w:val="left"/>
      <w:pPr>
        <w:ind w:left="1272" w:hanging="116"/>
      </w:pPr>
      <w:rPr>
        <w:rFonts w:hint="default"/>
        <w:lang w:val="it-IT" w:eastAsia="en-US" w:bidi="ar-SA"/>
      </w:rPr>
    </w:lvl>
    <w:lvl w:ilvl="2" w:tplc="CD0CEE0E">
      <w:numFmt w:val="bullet"/>
      <w:lvlText w:val="•"/>
      <w:lvlJc w:val="left"/>
      <w:pPr>
        <w:ind w:left="2264" w:hanging="116"/>
      </w:pPr>
      <w:rPr>
        <w:rFonts w:hint="default"/>
        <w:lang w:val="it-IT" w:eastAsia="en-US" w:bidi="ar-SA"/>
      </w:rPr>
    </w:lvl>
    <w:lvl w:ilvl="3" w:tplc="15EAF36C">
      <w:numFmt w:val="bullet"/>
      <w:lvlText w:val="•"/>
      <w:lvlJc w:val="left"/>
      <w:pPr>
        <w:ind w:left="3256" w:hanging="116"/>
      </w:pPr>
      <w:rPr>
        <w:rFonts w:hint="default"/>
        <w:lang w:val="it-IT" w:eastAsia="en-US" w:bidi="ar-SA"/>
      </w:rPr>
    </w:lvl>
    <w:lvl w:ilvl="4" w:tplc="213A1D1A">
      <w:numFmt w:val="bullet"/>
      <w:lvlText w:val="•"/>
      <w:lvlJc w:val="left"/>
      <w:pPr>
        <w:ind w:left="4248" w:hanging="116"/>
      </w:pPr>
      <w:rPr>
        <w:rFonts w:hint="default"/>
        <w:lang w:val="it-IT" w:eastAsia="en-US" w:bidi="ar-SA"/>
      </w:rPr>
    </w:lvl>
    <w:lvl w:ilvl="5" w:tplc="D3C859E4">
      <w:numFmt w:val="bullet"/>
      <w:lvlText w:val="•"/>
      <w:lvlJc w:val="left"/>
      <w:pPr>
        <w:ind w:left="5240" w:hanging="116"/>
      </w:pPr>
      <w:rPr>
        <w:rFonts w:hint="default"/>
        <w:lang w:val="it-IT" w:eastAsia="en-US" w:bidi="ar-SA"/>
      </w:rPr>
    </w:lvl>
    <w:lvl w:ilvl="6" w:tplc="D4706F8C">
      <w:numFmt w:val="bullet"/>
      <w:lvlText w:val="•"/>
      <w:lvlJc w:val="left"/>
      <w:pPr>
        <w:ind w:left="6232" w:hanging="116"/>
      </w:pPr>
      <w:rPr>
        <w:rFonts w:hint="default"/>
        <w:lang w:val="it-IT" w:eastAsia="en-US" w:bidi="ar-SA"/>
      </w:rPr>
    </w:lvl>
    <w:lvl w:ilvl="7" w:tplc="D2F0D798">
      <w:numFmt w:val="bullet"/>
      <w:lvlText w:val="•"/>
      <w:lvlJc w:val="left"/>
      <w:pPr>
        <w:ind w:left="7224" w:hanging="116"/>
      </w:pPr>
      <w:rPr>
        <w:rFonts w:hint="default"/>
        <w:lang w:val="it-IT" w:eastAsia="en-US" w:bidi="ar-SA"/>
      </w:rPr>
    </w:lvl>
    <w:lvl w:ilvl="8" w:tplc="63DC8A3A">
      <w:numFmt w:val="bullet"/>
      <w:lvlText w:val="•"/>
      <w:lvlJc w:val="left"/>
      <w:pPr>
        <w:ind w:left="8216" w:hanging="116"/>
      </w:pPr>
      <w:rPr>
        <w:rFonts w:hint="default"/>
        <w:lang w:val="it-IT" w:eastAsia="en-US" w:bidi="ar-SA"/>
      </w:rPr>
    </w:lvl>
  </w:abstractNum>
  <w:abstractNum w:abstractNumId="49">
    <w:nsid w:val="74302DC9"/>
    <w:multiLevelType w:val="hybridMultilevel"/>
    <w:tmpl w:val="6C568C3C"/>
    <w:lvl w:ilvl="0" w:tplc="4E0C7E90">
      <w:start w:val="1"/>
      <w:numFmt w:val="decimal"/>
      <w:lvlText w:val="%1)"/>
      <w:lvlJc w:val="left"/>
      <w:pPr>
        <w:ind w:left="116" w:hanging="340"/>
      </w:pPr>
      <w:rPr>
        <w:rFonts w:ascii="Times New Roman" w:eastAsia="Times New Roman" w:hAnsi="Times New Roman" w:cs="Times New Roman" w:hint="default"/>
        <w:w w:val="100"/>
        <w:sz w:val="24"/>
        <w:szCs w:val="24"/>
        <w:lang w:val="it-IT" w:eastAsia="en-US" w:bidi="ar-SA"/>
      </w:rPr>
    </w:lvl>
    <w:lvl w:ilvl="1" w:tplc="C71ADFA2">
      <w:numFmt w:val="bullet"/>
      <w:lvlText w:val="•"/>
      <w:lvlJc w:val="left"/>
      <w:pPr>
        <w:ind w:left="1094" w:hanging="340"/>
      </w:pPr>
      <w:rPr>
        <w:rFonts w:hint="default"/>
        <w:lang w:val="it-IT" w:eastAsia="en-US" w:bidi="ar-SA"/>
      </w:rPr>
    </w:lvl>
    <w:lvl w:ilvl="2" w:tplc="C6A8C00C">
      <w:numFmt w:val="bullet"/>
      <w:lvlText w:val="•"/>
      <w:lvlJc w:val="left"/>
      <w:pPr>
        <w:ind w:left="2068" w:hanging="340"/>
      </w:pPr>
      <w:rPr>
        <w:rFonts w:hint="default"/>
        <w:lang w:val="it-IT" w:eastAsia="en-US" w:bidi="ar-SA"/>
      </w:rPr>
    </w:lvl>
    <w:lvl w:ilvl="3" w:tplc="3E0012A8">
      <w:numFmt w:val="bullet"/>
      <w:lvlText w:val="•"/>
      <w:lvlJc w:val="left"/>
      <w:pPr>
        <w:ind w:left="3042" w:hanging="340"/>
      </w:pPr>
      <w:rPr>
        <w:rFonts w:hint="default"/>
        <w:lang w:val="it-IT" w:eastAsia="en-US" w:bidi="ar-SA"/>
      </w:rPr>
    </w:lvl>
    <w:lvl w:ilvl="4" w:tplc="0A0A8A66">
      <w:numFmt w:val="bullet"/>
      <w:lvlText w:val="•"/>
      <w:lvlJc w:val="left"/>
      <w:pPr>
        <w:ind w:left="4016" w:hanging="340"/>
      </w:pPr>
      <w:rPr>
        <w:rFonts w:hint="default"/>
        <w:lang w:val="it-IT" w:eastAsia="en-US" w:bidi="ar-SA"/>
      </w:rPr>
    </w:lvl>
    <w:lvl w:ilvl="5" w:tplc="E76006AA">
      <w:numFmt w:val="bullet"/>
      <w:lvlText w:val="•"/>
      <w:lvlJc w:val="left"/>
      <w:pPr>
        <w:ind w:left="4990" w:hanging="340"/>
      </w:pPr>
      <w:rPr>
        <w:rFonts w:hint="default"/>
        <w:lang w:val="it-IT" w:eastAsia="en-US" w:bidi="ar-SA"/>
      </w:rPr>
    </w:lvl>
    <w:lvl w:ilvl="6" w:tplc="1B6416DC">
      <w:numFmt w:val="bullet"/>
      <w:lvlText w:val="•"/>
      <w:lvlJc w:val="left"/>
      <w:pPr>
        <w:ind w:left="5964" w:hanging="340"/>
      </w:pPr>
      <w:rPr>
        <w:rFonts w:hint="default"/>
        <w:lang w:val="it-IT" w:eastAsia="en-US" w:bidi="ar-SA"/>
      </w:rPr>
    </w:lvl>
    <w:lvl w:ilvl="7" w:tplc="3ABA4E2C">
      <w:numFmt w:val="bullet"/>
      <w:lvlText w:val="•"/>
      <w:lvlJc w:val="left"/>
      <w:pPr>
        <w:ind w:left="6938" w:hanging="340"/>
      </w:pPr>
      <w:rPr>
        <w:rFonts w:hint="default"/>
        <w:lang w:val="it-IT" w:eastAsia="en-US" w:bidi="ar-SA"/>
      </w:rPr>
    </w:lvl>
    <w:lvl w:ilvl="8" w:tplc="7E1C8EC2">
      <w:numFmt w:val="bullet"/>
      <w:lvlText w:val="•"/>
      <w:lvlJc w:val="left"/>
      <w:pPr>
        <w:ind w:left="7912" w:hanging="340"/>
      </w:pPr>
      <w:rPr>
        <w:rFonts w:hint="default"/>
        <w:lang w:val="it-IT" w:eastAsia="en-US" w:bidi="ar-SA"/>
      </w:rPr>
    </w:lvl>
  </w:abstractNum>
  <w:abstractNum w:abstractNumId="50">
    <w:nsid w:val="75806F37"/>
    <w:multiLevelType w:val="hybridMultilevel"/>
    <w:tmpl w:val="D37856E4"/>
    <w:lvl w:ilvl="0" w:tplc="C1A08CE6">
      <w:start w:val="1"/>
      <w:numFmt w:val="lowerLetter"/>
      <w:lvlText w:val="%1)"/>
      <w:lvlJc w:val="left"/>
      <w:pPr>
        <w:ind w:left="1104" w:hanging="216"/>
      </w:pPr>
      <w:rPr>
        <w:rFonts w:ascii="Calibri" w:eastAsia="Calibri" w:hAnsi="Calibri" w:cs="Calibri" w:hint="default"/>
        <w:spacing w:val="-2"/>
        <w:w w:val="103"/>
        <w:sz w:val="20"/>
        <w:szCs w:val="20"/>
        <w:lang w:val="it-IT" w:eastAsia="en-US" w:bidi="ar-SA"/>
      </w:rPr>
    </w:lvl>
    <w:lvl w:ilvl="1" w:tplc="BC4E9AE4">
      <w:start w:val="1"/>
      <w:numFmt w:val="decimal"/>
      <w:lvlText w:val="%2."/>
      <w:lvlJc w:val="left"/>
      <w:pPr>
        <w:ind w:left="1780" w:hanging="339"/>
      </w:pPr>
      <w:rPr>
        <w:rFonts w:ascii="Calibri" w:eastAsia="Calibri" w:hAnsi="Calibri" w:cs="Calibri" w:hint="default"/>
        <w:w w:val="103"/>
        <w:sz w:val="20"/>
        <w:szCs w:val="20"/>
        <w:lang w:val="it-IT" w:eastAsia="en-US" w:bidi="ar-SA"/>
      </w:rPr>
    </w:lvl>
    <w:lvl w:ilvl="2" w:tplc="A072A9C8">
      <w:numFmt w:val="bullet"/>
      <w:lvlText w:val="•"/>
      <w:lvlJc w:val="left"/>
      <w:pPr>
        <w:ind w:left="2808" w:hanging="339"/>
      </w:pPr>
      <w:rPr>
        <w:rFonts w:hint="default"/>
        <w:lang w:val="it-IT" w:eastAsia="en-US" w:bidi="ar-SA"/>
      </w:rPr>
    </w:lvl>
    <w:lvl w:ilvl="3" w:tplc="E15C0436">
      <w:numFmt w:val="bullet"/>
      <w:lvlText w:val="•"/>
      <w:lvlJc w:val="left"/>
      <w:pPr>
        <w:ind w:left="3837" w:hanging="339"/>
      </w:pPr>
      <w:rPr>
        <w:rFonts w:hint="default"/>
        <w:lang w:val="it-IT" w:eastAsia="en-US" w:bidi="ar-SA"/>
      </w:rPr>
    </w:lvl>
    <w:lvl w:ilvl="4" w:tplc="ECF41514">
      <w:numFmt w:val="bullet"/>
      <w:lvlText w:val="•"/>
      <w:lvlJc w:val="left"/>
      <w:pPr>
        <w:ind w:left="4866" w:hanging="339"/>
      </w:pPr>
      <w:rPr>
        <w:rFonts w:hint="default"/>
        <w:lang w:val="it-IT" w:eastAsia="en-US" w:bidi="ar-SA"/>
      </w:rPr>
    </w:lvl>
    <w:lvl w:ilvl="5" w:tplc="E2DC8F44">
      <w:numFmt w:val="bullet"/>
      <w:lvlText w:val="•"/>
      <w:lvlJc w:val="left"/>
      <w:pPr>
        <w:ind w:left="5895" w:hanging="339"/>
      </w:pPr>
      <w:rPr>
        <w:rFonts w:hint="default"/>
        <w:lang w:val="it-IT" w:eastAsia="en-US" w:bidi="ar-SA"/>
      </w:rPr>
    </w:lvl>
    <w:lvl w:ilvl="6" w:tplc="9E5CB978">
      <w:numFmt w:val="bullet"/>
      <w:lvlText w:val="•"/>
      <w:lvlJc w:val="left"/>
      <w:pPr>
        <w:ind w:left="6924" w:hanging="339"/>
      </w:pPr>
      <w:rPr>
        <w:rFonts w:hint="default"/>
        <w:lang w:val="it-IT" w:eastAsia="en-US" w:bidi="ar-SA"/>
      </w:rPr>
    </w:lvl>
    <w:lvl w:ilvl="7" w:tplc="E2A0A0EE">
      <w:numFmt w:val="bullet"/>
      <w:lvlText w:val="•"/>
      <w:lvlJc w:val="left"/>
      <w:pPr>
        <w:ind w:left="7953" w:hanging="339"/>
      </w:pPr>
      <w:rPr>
        <w:rFonts w:hint="default"/>
        <w:lang w:val="it-IT" w:eastAsia="en-US" w:bidi="ar-SA"/>
      </w:rPr>
    </w:lvl>
    <w:lvl w:ilvl="8" w:tplc="6FB27A2E">
      <w:numFmt w:val="bullet"/>
      <w:lvlText w:val="•"/>
      <w:lvlJc w:val="left"/>
      <w:pPr>
        <w:ind w:left="8982" w:hanging="339"/>
      </w:pPr>
      <w:rPr>
        <w:rFonts w:hint="default"/>
        <w:lang w:val="it-IT" w:eastAsia="en-US" w:bidi="ar-SA"/>
      </w:rPr>
    </w:lvl>
  </w:abstractNum>
  <w:abstractNum w:abstractNumId="51">
    <w:nsid w:val="7C092A1B"/>
    <w:multiLevelType w:val="hybridMultilevel"/>
    <w:tmpl w:val="168A0FBC"/>
    <w:lvl w:ilvl="0" w:tplc="EC24CC82">
      <w:start w:val="1"/>
      <w:numFmt w:val="decimal"/>
      <w:lvlText w:val="%1)"/>
      <w:lvlJc w:val="left"/>
      <w:pPr>
        <w:ind w:left="116" w:hanging="290"/>
      </w:pPr>
      <w:rPr>
        <w:rFonts w:ascii="Times New Roman" w:eastAsia="Times New Roman" w:hAnsi="Times New Roman" w:cs="Times New Roman" w:hint="default"/>
        <w:w w:val="100"/>
        <w:sz w:val="24"/>
        <w:szCs w:val="24"/>
        <w:lang w:val="it-IT" w:eastAsia="en-US" w:bidi="ar-SA"/>
      </w:rPr>
    </w:lvl>
    <w:lvl w:ilvl="1" w:tplc="34FAC370">
      <w:numFmt w:val="bullet"/>
      <w:lvlText w:val="•"/>
      <w:lvlJc w:val="left"/>
      <w:pPr>
        <w:ind w:left="1094" w:hanging="290"/>
      </w:pPr>
      <w:rPr>
        <w:rFonts w:hint="default"/>
        <w:lang w:val="it-IT" w:eastAsia="en-US" w:bidi="ar-SA"/>
      </w:rPr>
    </w:lvl>
    <w:lvl w:ilvl="2" w:tplc="31969B4A">
      <w:numFmt w:val="bullet"/>
      <w:lvlText w:val="•"/>
      <w:lvlJc w:val="left"/>
      <w:pPr>
        <w:ind w:left="2068" w:hanging="290"/>
      </w:pPr>
      <w:rPr>
        <w:rFonts w:hint="default"/>
        <w:lang w:val="it-IT" w:eastAsia="en-US" w:bidi="ar-SA"/>
      </w:rPr>
    </w:lvl>
    <w:lvl w:ilvl="3" w:tplc="D58046EC">
      <w:numFmt w:val="bullet"/>
      <w:lvlText w:val="•"/>
      <w:lvlJc w:val="left"/>
      <w:pPr>
        <w:ind w:left="3042" w:hanging="290"/>
      </w:pPr>
      <w:rPr>
        <w:rFonts w:hint="default"/>
        <w:lang w:val="it-IT" w:eastAsia="en-US" w:bidi="ar-SA"/>
      </w:rPr>
    </w:lvl>
    <w:lvl w:ilvl="4" w:tplc="48E29B42">
      <w:numFmt w:val="bullet"/>
      <w:lvlText w:val="•"/>
      <w:lvlJc w:val="left"/>
      <w:pPr>
        <w:ind w:left="4016" w:hanging="290"/>
      </w:pPr>
      <w:rPr>
        <w:rFonts w:hint="default"/>
        <w:lang w:val="it-IT" w:eastAsia="en-US" w:bidi="ar-SA"/>
      </w:rPr>
    </w:lvl>
    <w:lvl w:ilvl="5" w:tplc="B79094FC">
      <w:numFmt w:val="bullet"/>
      <w:lvlText w:val="•"/>
      <w:lvlJc w:val="left"/>
      <w:pPr>
        <w:ind w:left="4990" w:hanging="290"/>
      </w:pPr>
      <w:rPr>
        <w:rFonts w:hint="default"/>
        <w:lang w:val="it-IT" w:eastAsia="en-US" w:bidi="ar-SA"/>
      </w:rPr>
    </w:lvl>
    <w:lvl w:ilvl="6" w:tplc="085C2480">
      <w:numFmt w:val="bullet"/>
      <w:lvlText w:val="•"/>
      <w:lvlJc w:val="left"/>
      <w:pPr>
        <w:ind w:left="5964" w:hanging="290"/>
      </w:pPr>
      <w:rPr>
        <w:rFonts w:hint="default"/>
        <w:lang w:val="it-IT" w:eastAsia="en-US" w:bidi="ar-SA"/>
      </w:rPr>
    </w:lvl>
    <w:lvl w:ilvl="7" w:tplc="B5D059B2">
      <w:numFmt w:val="bullet"/>
      <w:lvlText w:val="•"/>
      <w:lvlJc w:val="left"/>
      <w:pPr>
        <w:ind w:left="6938" w:hanging="290"/>
      </w:pPr>
      <w:rPr>
        <w:rFonts w:hint="default"/>
        <w:lang w:val="it-IT" w:eastAsia="en-US" w:bidi="ar-SA"/>
      </w:rPr>
    </w:lvl>
    <w:lvl w:ilvl="8" w:tplc="93F0F46E">
      <w:numFmt w:val="bullet"/>
      <w:lvlText w:val="•"/>
      <w:lvlJc w:val="left"/>
      <w:pPr>
        <w:ind w:left="7912" w:hanging="290"/>
      </w:pPr>
      <w:rPr>
        <w:rFonts w:hint="default"/>
        <w:lang w:val="it-IT" w:eastAsia="en-US" w:bidi="ar-SA"/>
      </w:rPr>
    </w:lvl>
  </w:abstractNum>
  <w:abstractNum w:abstractNumId="52">
    <w:nsid w:val="7E90410F"/>
    <w:multiLevelType w:val="hybridMultilevel"/>
    <w:tmpl w:val="648A978A"/>
    <w:lvl w:ilvl="0" w:tplc="287ED552">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7"/>
  </w:num>
  <w:num w:numId="2">
    <w:abstractNumId w:val="36"/>
  </w:num>
  <w:num w:numId="3">
    <w:abstractNumId w:val="48"/>
  </w:num>
  <w:num w:numId="4">
    <w:abstractNumId w:val="18"/>
  </w:num>
  <w:num w:numId="5">
    <w:abstractNumId w:val="26"/>
  </w:num>
  <w:num w:numId="6">
    <w:abstractNumId w:val="23"/>
  </w:num>
  <w:num w:numId="7">
    <w:abstractNumId w:val="46"/>
  </w:num>
  <w:num w:numId="8">
    <w:abstractNumId w:val="45"/>
  </w:num>
  <w:num w:numId="9">
    <w:abstractNumId w:val="10"/>
  </w:num>
  <w:num w:numId="10">
    <w:abstractNumId w:val="20"/>
  </w:num>
  <w:num w:numId="11">
    <w:abstractNumId w:val="7"/>
  </w:num>
  <w:num w:numId="12">
    <w:abstractNumId w:val="22"/>
  </w:num>
  <w:num w:numId="13">
    <w:abstractNumId w:val="6"/>
  </w:num>
  <w:num w:numId="14">
    <w:abstractNumId w:val="12"/>
  </w:num>
  <w:num w:numId="15">
    <w:abstractNumId w:val="41"/>
  </w:num>
  <w:num w:numId="16">
    <w:abstractNumId w:val="4"/>
  </w:num>
  <w:num w:numId="17">
    <w:abstractNumId w:val="34"/>
  </w:num>
  <w:num w:numId="18">
    <w:abstractNumId w:val="2"/>
  </w:num>
  <w:num w:numId="19">
    <w:abstractNumId w:val="44"/>
  </w:num>
  <w:num w:numId="20">
    <w:abstractNumId w:val="50"/>
  </w:num>
  <w:num w:numId="21">
    <w:abstractNumId w:val="15"/>
  </w:num>
  <w:num w:numId="22">
    <w:abstractNumId w:val="40"/>
  </w:num>
  <w:num w:numId="23">
    <w:abstractNumId w:val="17"/>
  </w:num>
  <w:num w:numId="24">
    <w:abstractNumId w:val="5"/>
  </w:num>
  <w:num w:numId="25">
    <w:abstractNumId w:val="29"/>
  </w:num>
  <w:num w:numId="26">
    <w:abstractNumId w:val="31"/>
  </w:num>
  <w:num w:numId="27">
    <w:abstractNumId w:val="27"/>
  </w:num>
  <w:num w:numId="28">
    <w:abstractNumId w:val="14"/>
  </w:num>
  <w:num w:numId="29">
    <w:abstractNumId w:val="16"/>
  </w:num>
  <w:num w:numId="30">
    <w:abstractNumId w:val="3"/>
  </w:num>
  <w:num w:numId="31">
    <w:abstractNumId w:val="25"/>
  </w:num>
  <w:num w:numId="32">
    <w:abstractNumId w:val="30"/>
  </w:num>
  <w:num w:numId="33">
    <w:abstractNumId w:val="13"/>
  </w:num>
  <w:num w:numId="34">
    <w:abstractNumId w:val="28"/>
  </w:num>
  <w:num w:numId="35">
    <w:abstractNumId w:val="51"/>
  </w:num>
  <w:num w:numId="36">
    <w:abstractNumId w:val="49"/>
  </w:num>
  <w:num w:numId="37">
    <w:abstractNumId w:val="9"/>
  </w:num>
  <w:num w:numId="38">
    <w:abstractNumId w:val="35"/>
  </w:num>
  <w:num w:numId="39">
    <w:abstractNumId w:val="42"/>
  </w:num>
  <w:num w:numId="40">
    <w:abstractNumId w:val="19"/>
  </w:num>
  <w:num w:numId="41">
    <w:abstractNumId w:val="52"/>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52"/>
  </w:num>
  <w:num w:numId="45">
    <w:abstractNumId w:val="32"/>
  </w:num>
  <w:num w:numId="46">
    <w:abstractNumId w:val="43"/>
  </w:num>
  <w:num w:numId="47">
    <w:abstractNumId w:val="0"/>
    <w:lvlOverride w:ilvl="0">
      <w:startOverride w:val="1"/>
    </w:lvlOverride>
    <w:lvlOverride w:ilvl="1"/>
    <w:lvlOverride w:ilvl="2"/>
    <w:lvlOverride w:ilvl="3"/>
    <w:lvlOverride w:ilvl="4"/>
    <w:lvlOverride w:ilvl="5"/>
    <w:lvlOverride w:ilvl="6"/>
    <w:lvlOverride w:ilvl="7"/>
    <w:lvlOverride w:ilvl="8"/>
  </w:num>
  <w:num w:numId="48">
    <w:abstractNumId w:val="1"/>
    <w:lvlOverride w:ilvl="0">
      <w:startOverride w:val="1"/>
    </w:lvlOverride>
    <w:lvlOverride w:ilvl="1"/>
    <w:lvlOverride w:ilvl="2"/>
    <w:lvlOverride w:ilvl="3"/>
    <w:lvlOverride w:ilvl="4"/>
    <w:lvlOverride w:ilvl="5"/>
    <w:lvlOverride w:ilvl="6"/>
    <w:lvlOverride w:ilvl="7"/>
    <w:lvlOverride w:ilvl="8"/>
  </w:num>
  <w:num w:numId="49">
    <w:abstractNumId w:val="8"/>
  </w:num>
  <w:num w:numId="50">
    <w:abstractNumId w:val="33"/>
  </w:num>
  <w:num w:numId="51">
    <w:abstractNumId w:val="39"/>
  </w:num>
  <w:num w:numId="52">
    <w:abstractNumId w:val="38"/>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53">
    <w:abstractNumId w:val="37"/>
  </w:num>
  <w:num w:numId="54">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20"/>
  <w:hyphenationZone w:val="283"/>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58084D"/>
    <w:rsid w:val="00004A37"/>
    <w:rsid w:val="000250B7"/>
    <w:rsid w:val="00030228"/>
    <w:rsid w:val="00033CCB"/>
    <w:rsid w:val="00033E0B"/>
    <w:rsid w:val="00037215"/>
    <w:rsid w:val="00037728"/>
    <w:rsid w:val="00042A1B"/>
    <w:rsid w:val="00050B1C"/>
    <w:rsid w:val="00055B87"/>
    <w:rsid w:val="000627C8"/>
    <w:rsid w:val="00064134"/>
    <w:rsid w:val="00072EC1"/>
    <w:rsid w:val="000763DF"/>
    <w:rsid w:val="000772A9"/>
    <w:rsid w:val="00083982"/>
    <w:rsid w:val="000A5410"/>
    <w:rsid w:val="000A79E5"/>
    <w:rsid w:val="000B54E9"/>
    <w:rsid w:val="000C29F1"/>
    <w:rsid w:val="000D1F7D"/>
    <w:rsid w:val="000E339B"/>
    <w:rsid w:val="000E5762"/>
    <w:rsid w:val="000F32BB"/>
    <w:rsid w:val="00115639"/>
    <w:rsid w:val="00143D51"/>
    <w:rsid w:val="001477E5"/>
    <w:rsid w:val="00152E18"/>
    <w:rsid w:val="00154918"/>
    <w:rsid w:val="00167E0A"/>
    <w:rsid w:val="00176395"/>
    <w:rsid w:val="001776BB"/>
    <w:rsid w:val="00182C9E"/>
    <w:rsid w:val="0019734D"/>
    <w:rsid w:val="001B5CB0"/>
    <w:rsid w:val="001C1D91"/>
    <w:rsid w:val="001D0A99"/>
    <w:rsid w:val="001D0E52"/>
    <w:rsid w:val="001D1A72"/>
    <w:rsid w:val="001D6F10"/>
    <w:rsid w:val="001E5DAF"/>
    <w:rsid w:val="001E613C"/>
    <w:rsid w:val="001F3F58"/>
    <w:rsid w:val="0020429F"/>
    <w:rsid w:val="00204744"/>
    <w:rsid w:val="002071E9"/>
    <w:rsid w:val="002376CF"/>
    <w:rsid w:val="002449A0"/>
    <w:rsid w:val="00245278"/>
    <w:rsid w:val="0024721F"/>
    <w:rsid w:val="00252AF2"/>
    <w:rsid w:val="0025522D"/>
    <w:rsid w:val="00263C2F"/>
    <w:rsid w:val="00264371"/>
    <w:rsid w:val="0028745C"/>
    <w:rsid w:val="0029243B"/>
    <w:rsid w:val="002A3AB7"/>
    <w:rsid w:val="002A5437"/>
    <w:rsid w:val="002B3904"/>
    <w:rsid w:val="002B76CF"/>
    <w:rsid w:val="002E0B8C"/>
    <w:rsid w:val="002E18C2"/>
    <w:rsid w:val="002F40A0"/>
    <w:rsid w:val="003001C8"/>
    <w:rsid w:val="003165F9"/>
    <w:rsid w:val="00322A9B"/>
    <w:rsid w:val="003306AD"/>
    <w:rsid w:val="0033092D"/>
    <w:rsid w:val="00330FE4"/>
    <w:rsid w:val="003319A7"/>
    <w:rsid w:val="0033487F"/>
    <w:rsid w:val="00337674"/>
    <w:rsid w:val="00340828"/>
    <w:rsid w:val="00351791"/>
    <w:rsid w:val="00354CCA"/>
    <w:rsid w:val="00354F40"/>
    <w:rsid w:val="00357744"/>
    <w:rsid w:val="003614BC"/>
    <w:rsid w:val="00363BA4"/>
    <w:rsid w:val="003663F9"/>
    <w:rsid w:val="00371DEF"/>
    <w:rsid w:val="00374D70"/>
    <w:rsid w:val="00375E8A"/>
    <w:rsid w:val="00380278"/>
    <w:rsid w:val="00384E6B"/>
    <w:rsid w:val="003A011E"/>
    <w:rsid w:val="003A43DF"/>
    <w:rsid w:val="003B7FAD"/>
    <w:rsid w:val="003D0517"/>
    <w:rsid w:val="003E7973"/>
    <w:rsid w:val="003F04FD"/>
    <w:rsid w:val="003F0561"/>
    <w:rsid w:val="004179C1"/>
    <w:rsid w:val="0045185A"/>
    <w:rsid w:val="00463925"/>
    <w:rsid w:val="0046453E"/>
    <w:rsid w:val="00471664"/>
    <w:rsid w:val="004C6E61"/>
    <w:rsid w:val="004F41D1"/>
    <w:rsid w:val="004F4605"/>
    <w:rsid w:val="004F47E8"/>
    <w:rsid w:val="00503E46"/>
    <w:rsid w:val="00525D2A"/>
    <w:rsid w:val="00553C92"/>
    <w:rsid w:val="00555623"/>
    <w:rsid w:val="00567718"/>
    <w:rsid w:val="0058084D"/>
    <w:rsid w:val="005905A3"/>
    <w:rsid w:val="005968F6"/>
    <w:rsid w:val="005A3492"/>
    <w:rsid w:val="005A6DF3"/>
    <w:rsid w:val="005B698F"/>
    <w:rsid w:val="005C3A8E"/>
    <w:rsid w:val="005D4B37"/>
    <w:rsid w:val="005D5768"/>
    <w:rsid w:val="005F1BFB"/>
    <w:rsid w:val="00610900"/>
    <w:rsid w:val="006146E9"/>
    <w:rsid w:val="00615012"/>
    <w:rsid w:val="00621D34"/>
    <w:rsid w:val="00624B3C"/>
    <w:rsid w:val="00633A4D"/>
    <w:rsid w:val="0063489F"/>
    <w:rsid w:val="00637436"/>
    <w:rsid w:val="00641FAC"/>
    <w:rsid w:val="00644A18"/>
    <w:rsid w:val="006469DB"/>
    <w:rsid w:val="0064700E"/>
    <w:rsid w:val="006579A3"/>
    <w:rsid w:val="006711A7"/>
    <w:rsid w:val="0067418F"/>
    <w:rsid w:val="00674F1A"/>
    <w:rsid w:val="0069549D"/>
    <w:rsid w:val="00697DDB"/>
    <w:rsid w:val="006A4AA1"/>
    <w:rsid w:val="006C173B"/>
    <w:rsid w:val="006D333C"/>
    <w:rsid w:val="006D5AA8"/>
    <w:rsid w:val="007013DA"/>
    <w:rsid w:val="007054FA"/>
    <w:rsid w:val="00720446"/>
    <w:rsid w:val="00725B30"/>
    <w:rsid w:val="007328EC"/>
    <w:rsid w:val="007552BE"/>
    <w:rsid w:val="00773C4A"/>
    <w:rsid w:val="007920E8"/>
    <w:rsid w:val="007922A1"/>
    <w:rsid w:val="007A0000"/>
    <w:rsid w:val="007A4EEE"/>
    <w:rsid w:val="007A78EC"/>
    <w:rsid w:val="007B59B2"/>
    <w:rsid w:val="007C2FB8"/>
    <w:rsid w:val="007E5112"/>
    <w:rsid w:val="007F6E4B"/>
    <w:rsid w:val="0081363F"/>
    <w:rsid w:val="00821825"/>
    <w:rsid w:val="008256BA"/>
    <w:rsid w:val="00832D35"/>
    <w:rsid w:val="0083414E"/>
    <w:rsid w:val="0083466A"/>
    <w:rsid w:val="00835087"/>
    <w:rsid w:val="00835921"/>
    <w:rsid w:val="00842A7E"/>
    <w:rsid w:val="008507D7"/>
    <w:rsid w:val="00884B13"/>
    <w:rsid w:val="00891B88"/>
    <w:rsid w:val="00896C32"/>
    <w:rsid w:val="00897A73"/>
    <w:rsid w:val="008A673B"/>
    <w:rsid w:val="008D2D26"/>
    <w:rsid w:val="008F0B0D"/>
    <w:rsid w:val="008F68A5"/>
    <w:rsid w:val="00900E69"/>
    <w:rsid w:val="009038CD"/>
    <w:rsid w:val="00904470"/>
    <w:rsid w:val="0090507F"/>
    <w:rsid w:val="00906981"/>
    <w:rsid w:val="00912853"/>
    <w:rsid w:val="00912DE0"/>
    <w:rsid w:val="009145C2"/>
    <w:rsid w:val="00917593"/>
    <w:rsid w:val="00923A75"/>
    <w:rsid w:val="00923F31"/>
    <w:rsid w:val="00936FD6"/>
    <w:rsid w:val="00941183"/>
    <w:rsid w:val="0095508A"/>
    <w:rsid w:val="00974A1B"/>
    <w:rsid w:val="009A0A3E"/>
    <w:rsid w:val="009A2E83"/>
    <w:rsid w:val="009A495B"/>
    <w:rsid w:val="009B2812"/>
    <w:rsid w:val="009B57E0"/>
    <w:rsid w:val="009C1E5B"/>
    <w:rsid w:val="009C7BAA"/>
    <w:rsid w:val="009D521D"/>
    <w:rsid w:val="009E72CB"/>
    <w:rsid w:val="009E7C83"/>
    <w:rsid w:val="009E7DB7"/>
    <w:rsid w:val="009F3BF9"/>
    <w:rsid w:val="009F7CC7"/>
    <w:rsid w:val="00A011FB"/>
    <w:rsid w:val="00A057D9"/>
    <w:rsid w:val="00A1344E"/>
    <w:rsid w:val="00A31D27"/>
    <w:rsid w:val="00A51560"/>
    <w:rsid w:val="00A51B49"/>
    <w:rsid w:val="00A74C70"/>
    <w:rsid w:val="00AA2BC3"/>
    <w:rsid w:val="00AB03AB"/>
    <w:rsid w:val="00AB5B19"/>
    <w:rsid w:val="00AD1AC1"/>
    <w:rsid w:val="00AE2C04"/>
    <w:rsid w:val="00AE685F"/>
    <w:rsid w:val="00AE6C6D"/>
    <w:rsid w:val="00AF09EB"/>
    <w:rsid w:val="00AF25B4"/>
    <w:rsid w:val="00AF31F8"/>
    <w:rsid w:val="00B07B5C"/>
    <w:rsid w:val="00B16EC1"/>
    <w:rsid w:val="00B212BD"/>
    <w:rsid w:val="00B25773"/>
    <w:rsid w:val="00B34285"/>
    <w:rsid w:val="00B37225"/>
    <w:rsid w:val="00B508CF"/>
    <w:rsid w:val="00B56A51"/>
    <w:rsid w:val="00B63F6C"/>
    <w:rsid w:val="00B6543B"/>
    <w:rsid w:val="00B67D34"/>
    <w:rsid w:val="00B70B93"/>
    <w:rsid w:val="00B9146F"/>
    <w:rsid w:val="00B95691"/>
    <w:rsid w:val="00BA2FEB"/>
    <w:rsid w:val="00BA5D19"/>
    <w:rsid w:val="00BA6AE4"/>
    <w:rsid w:val="00BB37D4"/>
    <w:rsid w:val="00BB743C"/>
    <w:rsid w:val="00BD1E93"/>
    <w:rsid w:val="00BE22CE"/>
    <w:rsid w:val="00BE3469"/>
    <w:rsid w:val="00BE4311"/>
    <w:rsid w:val="00BF2E0A"/>
    <w:rsid w:val="00BF33C0"/>
    <w:rsid w:val="00C06A96"/>
    <w:rsid w:val="00C11810"/>
    <w:rsid w:val="00C12751"/>
    <w:rsid w:val="00C12793"/>
    <w:rsid w:val="00C1341E"/>
    <w:rsid w:val="00C33C38"/>
    <w:rsid w:val="00C36018"/>
    <w:rsid w:val="00C371DB"/>
    <w:rsid w:val="00C45637"/>
    <w:rsid w:val="00C46330"/>
    <w:rsid w:val="00C52949"/>
    <w:rsid w:val="00C64869"/>
    <w:rsid w:val="00C83F7D"/>
    <w:rsid w:val="00CA54CC"/>
    <w:rsid w:val="00CB73C2"/>
    <w:rsid w:val="00CD3219"/>
    <w:rsid w:val="00CE0AC1"/>
    <w:rsid w:val="00CF0EAC"/>
    <w:rsid w:val="00CF37AB"/>
    <w:rsid w:val="00CF44A3"/>
    <w:rsid w:val="00CF5EE4"/>
    <w:rsid w:val="00D066A0"/>
    <w:rsid w:val="00D2439E"/>
    <w:rsid w:val="00D36C4B"/>
    <w:rsid w:val="00D63FD2"/>
    <w:rsid w:val="00D77E32"/>
    <w:rsid w:val="00D9768E"/>
    <w:rsid w:val="00DA57FB"/>
    <w:rsid w:val="00DA7BC3"/>
    <w:rsid w:val="00DC39FA"/>
    <w:rsid w:val="00DD48DC"/>
    <w:rsid w:val="00DE4728"/>
    <w:rsid w:val="00DE5168"/>
    <w:rsid w:val="00E002D9"/>
    <w:rsid w:val="00E249C3"/>
    <w:rsid w:val="00E34C45"/>
    <w:rsid w:val="00E53AEB"/>
    <w:rsid w:val="00E56379"/>
    <w:rsid w:val="00E60384"/>
    <w:rsid w:val="00E666C8"/>
    <w:rsid w:val="00E74120"/>
    <w:rsid w:val="00E97CC3"/>
    <w:rsid w:val="00EA0373"/>
    <w:rsid w:val="00EA6762"/>
    <w:rsid w:val="00EB20B5"/>
    <w:rsid w:val="00EC5393"/>
    <w:rsid w:val="00ED63BA"/>
    <w:rsid w:val="00ED6FED"/>
    <w:rsid w:val="00ED7B99"/>
    <w:rsid w:val="00EE24E1"/>
    <w:rsid w:val="00EF6178"/>
    <w:rsid w:val="00EF69C9"/>
    <w:rsid w:val="00F118C1"/>
    <w:rsid w:val="00F21ED3"/>
    <w:rsid w:val="00F304D2"/>
    <w:rsid w:val="00F3115F"/>
    <w:rsid w:val="00F53834"/>
    <w:rsid w:val="00F5540B"/>
    <w:rsid w:val="00F662FB"/>
    <w:rsid w:val="00F73EB6"/>
    <w:rsid w:val="00F8212D"/>
    <w:rsid w:val="00FA34AD"/>
    <w:rsid w:val="00FA3697"/>
    <w:rsid w:val="00FA435F"/>
    <w:rsid w:val="00FB143C"/>
    <w:rsid w:val="00FB4909"/>
    <w:rsid w:val="00FB57F6"/>
    <w:rsid w:val="00FB6BC8"/>
    <w:rsid w:val="00FC2611"/>
    <w:rsid w:val="00FC3871"/>
    <w:rsid w:val="00FE20D7"/>
    <w:rsid w:val="00FF548B"/>
    <w:rsid w:val="00FF5804"/>
    <w:rsid w:val="00FF66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275"/>
      <w:jc w:val="center"/>
      <w:outlineLvl w:val="0"/>
    </w:pPr>
    <w:rPr>
      <w:b/>
      <w:bCs/>
      <w:sz w:val="20"/>
      <w:szCs w:val="20"/>
    </w:rPr>
  </w:style>
  <w:style w:type="paragraph" w:styleId="Titolo2">
    <w:name w:val="heading 2"/>
    <w:basedOn w:val="Normale"/>
    <w:next w:val="Normale"/>
    <w:link w:val="Titolo2Carattere"/>
    <w:uiPriority w:val="1"/>
    <w:unhideWhenUsed/>
    <w:qFormat/>
    <w:rsid w:val="00042A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275"/>
      <w:jc w:val="both"/>
    </w:pPr>
    <w:rPr>
      <w:sz w:val="20"/>
      <w:szCs w:val="20"/>
    </w:rPr>
  </w:style>
  <w:style w:type="paragraph" w:styleId="Titolo">
    <w:name w:val="Title"/>
    <w:basedOn w:val="Normale"/>
    <w:uiPriority w:val="1"/>
    <w:qFormat/>
    <w:pPr>
      <w:ind w:left="361" w:right="208"/>
      <w:jc w:val="center"/>
    </w:pPr>
    <w:rPr>
      <w:b/>
      <w:bCs/>
      <w:sz w:val="32"/>
      <w:szCs w:val="32"/>
    </w:rPr>
  </w:style>
  <w:style w:type="paragraph" w:styleId="Paragrafoelenco">
    <w:name w:val="List Paragraph"/>
    <w:basedOn w:val="Normale"/>
    <w:uiPriority w:val="1"/>
    <w:qFormat/>
    <w:pPr>
      <w:ind w:left="275"/>
      <w:jc w:val="both"/>
    </w:pPr>
  </w:style>
  <w:style w:type="paragraph" w:customStyle="1" w:styleId="TableParagraph">
    <w:name w:val="Table Paragraph"/>
    <w:basedOn w:val="Normale"/>
    <w:uiPriority w:val="1"/>
    <w:qFormat/>
    <w:rPr>
      <w:rFonts w:ascii="Calibri" w:eastAsia="Calibri" w:hAnsi="Calibri" w:cs="Calibri"/>
    </w:rPr>
  </w:style>
  <w:style w:type="paragraph" w:styleId="Intestazione">
    <w:name w:val="header"/>
    <w:basedOn w:val="Normale"/>
    <w:link w:val="IntestazioneCarattere"/>
    <w:uiPriority w:val="99"/>
    <w:unhideWhenUsed/>
    <w:rsid w:val="009A2E83"/>
    <w:pPr>
      <w:tabs>
        <w:tab w:val="center" w:pos="4819"/>
        <w:tab w:val="right" w:pos="9638"/>
      </w:tabs>
    </w:pPr>
  </w:style>
  <w:style w:type="character" w:customStyle="1" w:styleId="IntestazioneCarattere">
    <w:name w:val="Intestazione Carattere"/>
    <w:basedOn w:val="Carpredefinitoparagrafo"/>
    <w:link w:val="Intestazione"/>
    <w:uiPriority w:val="99"/>
    <w:rsid w:val="009A2E83"/>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9A2E83"/>
    <w:pPr>
      <w:tabs>
        <w:tab w:val="center" w:pos="4819"/>
        <w:tab w:val="right" w:pos="9638"/>
      </w:tabs>
    </w:pPr>
  </w:style>
  <w:style w:type="character" w:customStyle="1" w:styleId="PidipaginaCarattere">
    <w:name w:val="Piè di pagina Carattere"/>
    <w:basedOn w:val="Carpredefinitoparagrafo"/>
    <w:link w:val="Pidipagina"/>
    <w:uiPriority w:val="99"/>
    <w:rsid w:val="009A2E83"/>
    <w:rPr>
      <w:rFonts w:ascii="Times New Roman" w:eastAsia="Times New Roman" w:hAnsi="Times New Roman" w:cs="Times New Roman"/>
      <w:lang w:val="it-IT"/>
    </w:rPr>
  </w:style>
  <w:style w:type="character" w:customStyle="1" w:styleId="Titolo2Carattere">
    <w:name w:val="Titolo 2 Carattere"/>
    <w:basedOn w:val="Carpredefinitoparagrafo"/>
    <w:link w:val="Titolo2"/>
    <w:rsid w:val="00042A1B"/>
    <w:rPr>
      <w:rFonts w:asciiTheme="majorHAnsi" w:eastAsiaTheme="majorEastAsia" w:hAnsiTheme="majorHAnsi" w:cstheme="majorBidi"/>
      <w:b/>
      <w:bCs/>
      <w:color w:val="4F81BD" w:themeColor="accent1"/>
      <w:sz w:val="26"/>
      <w:szCs w:val="26"/>
      <w:lang w:val="it-IT"/>
    </w:rPr>
  </w:style>
  <w:style w:type="character" w:styleId="Collegamentoipertestuale">
    <w:name w:val="Hyperlink"/>
    <w:basedOn w:val="Carpredefinitoparagrafo"/>
    <w:uiPriority w:val="99"/>
    <w:unhideWhenUsed/>
    <w:rsid w:val="0046453E"/>
    <w:rPr>
      <w:color w:val="0000FF"/>
      <w:u w:val="single"/>
    </w:rPr>
  </w:style>
  <w:style w:type="paragraph" w:styleId="Testofumetto">
    <w:name w:val="Balloon Text"/>
    <w:basedOn w:val="Normale"/>
    <w:link w:val="TestofumettoCarattere"/>
    <w:uiPriority w:val="99"/>
    <w:semiHidden/>
    <w:unhideWhenUsed/>
    <w:rsid w:val="0083592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35921"/>
    <w:rPr>
      <w:rFonts w:ascii="Tahoma" w:eastAsia="Times New Roman" w:hAnsi="Tahoma" w:cs="Tahoma"/>
      <w:sz w:val="16"/>
      <w:szCs w:val="16"/>
      <w:lang w:val="it-IT"/>
    </w:rPr>
  </w:style>
  <w:style w:type="paragraph" w:customStyle="1" w:styleId="Standard">
    <w:name w:val="Standard"/>
    <w:rsid w:val="00697DDB"/>
    <w:pPr>
      <w:suppressAutoHyphens/>
      <w:autoSpaceDE/>
      <w:textAlignment w:val="baseline"/>
    </w:pPr>
    <w:rPr>
      <w:rFonts w:ascii="Times New Roman" w:eastAsia="SimSun" w:hAnsi="Times New Roman" w:cs="Mangal"/>
      <w:kern w:val="3"/>
      <w:sz w:val="24"/>
      <w:szCs w:val="24"/>
      <w:lang w:val="it-IT" w:eastAsia="zh-CN" w:bidi="hi-IN"/>
    </w:rPr>
  </w:style>
  <w:style w:type="paragraph" w:customStyle="1" w:styleId="Textbody">
    <w:name w:val="Text body"/>
    <w:basedOn w:val="Standard"/>
    <w:rsid w:val="005B698F"/>
    <w:pPr>
      <w:spacing w:after="120"/>
    </w:pPr>
  </w:style>
  <w:style w:type="paragraph" w:styleId="Revisione">
    <w:name w:val="Revision"/>
    <w:hidden/>
    <w:uiPriority w:val="99"/>
    <w:semiHidden/>
    <w:rsid w:val="00CF37AB"/>
    <w:pPr>
      <w:widowControl/>
      <w:autoSpaceDE/>
      <w:autoSpaceDN/>
    </w:pPr>
    <w:rPr>
      <w:rFonts w:ascii="Times New Roman" w:eastAsia="Times New Roman" w:hAnsi="Times New Roman" w:cs="Times New Roman"/>
      <w:lang w:val="it-IT"/>
    </w:rPr>
  </w:style>
  <w:style w:type="paragraph" w:customStyle="1" w:styleId="Predefinito">
    <w:name w:val="Predefinito"/>
    <w:rsid w:val="006469DB"/>
    <w:pPr>
      <w:adjustRightInd w:val="0"/>
    </w:pPr>
    <w:rPr>
      <w:rFonts w:ascii="Times New Roman" w:eastAsia="Times New Roman" w:hAnsi="Times New Roman" w:cs="Times New Roman"/>
      <w:sz w:val="24"/>
      <w:szCs w:val="24"/>
      <w:lang w:val="it-IT" w:eastAsia="it-IT" w:bidi="hi-IN"/>
    </w:rPr>
  </w:style>
  <w:style w:type="table" w:styleId="Grigliatabella">
    <w:name w:val="Table Grid"/>
    <w:basedOn w:val="Tabellanormale"/>
    <w:uiPriority w:val="59"/>
    <w:rsid w:val="00EE2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rsid w:val="00FA34AD"/>
    <w:pPr>
      <w:widowControl/>
      <w:autoSpaceDE/>
      <w:autoSpaceDN/>
    </w:pPr>
    <w:rPr>
      <w:rFonts w:ascii="Courier New" w:hAnsi="Courier New"/>
      <w:sz w:val="20"/>
      <w:szCs w:val="20"/>
      <w:lang w:val="x-none" w:eastAsia="x-none"/>
    </w:rPr>
  </w:style>
  <w:style w:type="character" w:customStyle="1" w:styleId="TestonormaleCarattere">
    <w:name w:val="Testo normale Carattere"/>
    <w:basedOn w:val="Carpredefinitoparagrafo"/>
    <w:link w:val="Testonormale"/>
    <w:rsid w:val="00FA34AD"/>
    <w:rPr>
      <w:rFonts w:ascii="Courier New" w:eastAsia="Times New Roman" w:hAnsi="Courier New" w:cs="Times New Roman"/>
      <w:sz w:val="20"/>
      <w:szCs w:val="20"/>
      <w:lang w:val="x-none" w:eastAsia="x-none"/>
    </w:rPr>
  </w:style>
  <w:style w:type="paragraph" w:styleId="Testonotaapidipagina">
    <w:name w:val="footnote text"/>
    <w:basedOn w:val="Normale"/>
    <w:link w:val="TestonotaapidipaginaCarattere"/>
    <w:rsid w:val="00FA34AD"/>
    <w:pPr>
      <w:widowControl/>
      <w:autoSpaceDE/>
      <w:autoSpaceDN/>
      <w:jc w:val="both"/>
    </w:pPr>
    <w:rPr>
      <w:sz w:val="20"/>
      <w:szCs w:val="20"/>
      <w:lang w:eastAsia="it-IT"/>
    </w:rPr>
  </w:style>
  <w:style w:type="character" w:customStyle="1" w:styleId="TestonotaapidipaginaCarattere">
    <w:name w:val="Testo nota a piè di pagina Carattere"/>
    <w:basedOn w:val="Carpredefinitoparagrafo"/>
    <w:link w:val="Testonotaapidipagina"/>
    <w:rsid w:val="00FA34AD"/>
    <w:rPr>
      <w:rFonts w:ascii="Times New Roman" w:eastAsia="Times New Roman" w:hAnsi="Times New Roman" w:cs="Times New Roman"/>
      <w:sz w:val="20"/>
      <w:szCs w:val="20"/>
      <w:lang w:val="it-IT" w:eastAsia="it-IT"/>
    </w:rPr>
  </w:style>
  <w:style w:type="paragraph" w:customStyle="1" w:styleId="Default">
    <w:name w:val="Default"/>
    <w:rsid w:val="0024721F"/>
    <w:pPr>
      <w:widowControl/>
      <w:adjustRightInd w:val="0"/>
    </w:pPr>
    <w:rPr>
      <w:rFonts w:ascii="Times New Roman" w:hAnsi="Times New Roman" w:cs="Times New Roman"/>
      <w:color w:val="000000"/>
      <w:sz w:val="24"/>
      <w:szCs w:val="24"/>
      <w:lang w:val="it-IT"/>
    </w:rPr>
  </w:style>
  <w:style w:type="paragraph" w:styleId="NormaleWeb">
    <w:name w:val="Normal (Web)"/>
    <w:basedOn w:val="Standard"/>
    <w:rsid w:val="00ED6FED"/>
    <w:pPr>
      <w:spacing w:before="100" w:after="119"/>
    </w:pPr>
    <w:rPr>
      <w:rFonts w:eastAsia="PMingLiU, 新細明體"/>
      <w:lang w:eastAsia="zh-TW"/>
    </w:rPr>
  </w:style>
  <w:style w:type="character" w:customStyle="1" w:styleId="CorpotestoCarattere">
    <w:name w:val="Corpo testo Carattere"/>
    <w:basedOn w:val="Carpredefinitoparagrafo"/>
    <w:link w:val="Corpotesto"/>
    <w:uiPriority w:val="1"/>
    <w:rsid w:val="0095508A"/>
    <w:rPr>
      <w:rFonts w:ascii="Times New Roman" w:eastAsia="Times New Roman" w:hAnsi="Times New Roman" w:cs="Times New Roman"/>
      <w:sz w:val="20"/>
      <w:szCs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275"/>
      <w:jc w:val="center"/>
      <w:outlineLvl w:val="0"/>
    </w:pPr>
    <w:rPr>
      <w:b/>
      <w:bCs/>
      <w:sz w:val="20"/>
      <w:szCs w:val="20"/>
    </w:rPr>
  </w:style>
  <w:style w:type="paragraph" w:styleId="Titolo2">
    <w:name w:val="heading 2"/>
    <w:basedOn w:val="Normale"/>
    <w:next w:val="Normale"/>
    <w:link w:val="Titolo2Carattere"/>
    <w:uiPriority w:val="1"/>
    <w:unhideWhenUsed/>
    <w:qFormat/>
    <w:rsid w:val="00042A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275"/>
      <w:jc w:val="both"/>
    </w:pPr>
    <w:rPr>
      <w:sz w:val="20"/>
      <w:szCs w:val="20"/>
    </w:rPr>
  </w:style>
  <w:style w:type="paragraph" w:styleId="Titolo">
    <w:name w:val="Title"/>
    <w:basedOn w:val="Normale"/>
    <w:uiPriority w:val="1"/>
    <w:qFormat/>
    <w:pPr>
      <w:ind w:left="361" w:right="208"/>
      <w:jc w:val="center"/>
    </w:pPr>
    <w:rPr>
      <w:b/>
      <w:bCs/>
      <w:sz w:val="32"/>
      <w:szCs w:val="32"/>
    </w:rPr>
  </w:style>
  <w:style w:type="paragraph" w:styleId="Paragrafoelenco">
    <w:name w:val="List Paragraph"/>
    <w:basedOn w:val="Normale"/>
    <w:uiPriority w:val="1"/>
    <w:qFormat/>
    <w:pPr>
      <w:ind w:left="275"/>
      <w:jc w:val="both"/>
    </w:pPr>
  </w:style>
  <w:style w:type="paragraph" w:customStyle="1" w:styleId="TableParagraph">
    <w:name w:val="Table Paragraph"/>
    <w:basedOn w:val="Normale"/>
    <w:uiPriority w:val="1"/>
    <w:qFormat/>
    <w:rPr>
      <w:rFonts w:ascii="Calibri" w:eastAsia="Calibri" w:hAnsi="Calibri" w:cs="Calibri"/>
    </w:rPr>
  </w:style>
  <w:style w:type="paragraph" w:styleId="Intestazione">
    <w:name w:val="header"/>
    <w:basedOn w:val="Normale"/>
    <w:link w:val="IntestazioneCarattere"/>
    <w:uiPriority w:val="99"/>
    <w:unhideWhenUsed/>
    <w:rsid w:val="009A2E83"/>
    <w:pPr>
      <w:tabs>
        <w:tab w:val="center" w:pos="4819"/>
        <w:tab w:val="right" w:pos="9638"/>
      </w:tabs>
    </w:pPr>
  </w:style>
  <w:style w:type="character" w:customStyle="1" w:styleId="IntestazioneCarattere">
    <w:name w:val="Intestazione Carattere"/>
    <w:basedOn w:val="Carpredefinitoparagrafo"/>
    <w:link w:val="Intestazione"/>
    <w:uiPriority w:val="99"/>
    <w:rsid w:val="009A2E83"/>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9A2E83"/>
    <w:pPr>
      <w:tabs>
        <w:tab w:val="center" w:pos="4819"/>
        <w:tab w:val="right" w:pos="9638"/>
      </w:tabs>
    </w:pPr>
  </w:style>
  <w:style w:type="character" w:customStyle="1" w:styleId="PidipaginaCarattere">
    <w:name w:val="Piè di pagina Carattere"/>
    <w:basedOn w:val="Carpredefinitoparagrafo"/>
    <w:link w:val="Pidipagina"/>
    <w:uiPriority w:val="99"/>
    <w:rsid w:val="009A2E83"/>
    <w:rPr>
      <w:rFonts w:ascii="Times New Roman" w:eastAsia="Times New Roman" w:hAnsi="Times New Roman" w:cs="Times New Roman"/>
      <w:lang w:val="it-IT"/>
    </w:rPr>
  </w:style>
  <w:style w:type="character" w:customStyle="1" w:styleId="Titolo2Carattere">
    <w:name w:val="Titolo 2 Carattere"/>
    <w:basedOn w:val="Carpredefinitoparagrafo"/>
    <w:link w:val="Titolo2"/>
    <w:rsid w:val="00042A1B"/>
    <w:rPr>
      <w:rFonts w:asciiTheme="majorHAnsi" w:eastAsiaTheme="majorEastAsia" w:hAnsiTheme="majorHAnsi" w:cstheme="majorBidi"/>
      <w:b/>
      <w:bCs/>
      <w:color w:val="4F81BD" w:themeColor="accent1"/>
      <w:sz w:val="26"/>
      <w:szCs w:val="26"/>
      <w:lang w:val="it-IT"/>
    </w:rPr>
  </w:style>
  <w:style w:type="character" w:styleId="Collegamentoipertestuale">
    <w:name w:val="Hyperlink"/>
    <w:basedOn w:val="Carpredefinitoparagrafo"/>
    <w:uiPriority w:val="99"/>
    <w:unhideWhenUsed/>
    <w:rsid w:val="0046453E"/>
    <w:rPr>
      <w:color w:val="0000FF"/>
      <w:u w:val="single"/>
    </w:rPr>
  </w:style>
  <w:style w:type="paragraph" w:styleId="Testofumetto">
    <w:name w:val="Balloon Text"/>
    <w:basedOn w:val="Normale"/>
    <w:link w:val="TestofumettoCarattere"/>
    <w:uiPriority w:val="99"/>
    <w:semiHidden/>
    <w:unhideWhenUsed/>
    <w:rsid w:val="0083592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35921"/>
    <w:rPr>
      <w:rFonts w:ascii="Tahoma" w:eastAsia="Times New Roman" w:hAnsi="Tahoma" w:cs="Tahoma"/>
      <w:sz w:val="16"/>
      <w:szCs w:val="16"/>
      <w:lang w:val="it-IT"/>
    </w:rPr>
  </w:style>
  <w:style w:type="paragraph" w:customStyle="1" w:styleId="Standard">
    <w:name w:val="Standard"/>
    <w:rsid w:val="00697DDB"/>
    <w:pPr>
      <w:suppressAutoHyphens/>
      <w:autoSpaceDE/>
      <w:textAlignment w:val="baseline"/>
    </w:pPr>
    <w:rPr>
      <w:rFonts w:ascii="Times New Roman" w:eastAsia="SimSun" w:hAnsi="Times New Roman" w:cs="Mangal"/>
      <w:kern w:val="3"/>
      <w:sz w:val="24"/>
      <w:szCs w:val="24"/>
      <w:lang w:val="it-IT" w:eastAsia="zh-CN" w:bidi="hi-IN"/>
    </w:rPr>
  </w:style>
  <w:style w:type="paragraph" w:customStyle="1" w:styleId="Textbody">
    <w:name w:val="Text body"/>
    <w:basedOn w:val="Standard"/>
    <w:rsid w:val="005B698F"/>
    <w:pPr>
      <w:spacing w:after="120"/>
    </w:pPr>
  </w:style>
  <w:style w:type="paragraph" w:styleId="Revisione">
    <w:name w:val="Revision"/>
    <w:hidden/>
    <w:uiPriority w:val="99"/>
    <w:semiHidden/>
    <w:rsid w:val="00CF37AB"/>
    <w:pPr>
      <w:widowControl/>
      <w:autoSpaceDE/>
      <w:autoSpaceDN/>
    </w:pPr>
    <w:rPr>
      <w:rFonts w:ascii="Times New Roman" w:eastAsia="Times New Roman" w:hAnsi="Times New Roman" w:cs="Times New Roman"/>
      <w:lang w:val="it-IT"/>
    </w:rPr>
  </w:style>
  <w:style w:type="paragraph" w:customStyle="1" w:styleId="Predefinito">
    <w:name w:val="Predefinito"/>
    <w:rsid w:val="006469DB"/>
    <w:pPr>
      <w:adjustRightInd w:val="0"/>
    </w:pPr>
    <w:rPr>
      <w:rFonts w:ascii="Times New Roman" w:eastAsia="Times New Roman" w:hAnsi="Times New Roman" w:cs="Times New Roman"/>
      <w:sz w:val="24"/>
      <w:szCs w:val="24"/>
      <w:lang w:val="it-IT" w:eastAsia="it-IT" w:bidi="hi-IN"/>
    </w:rPr>
  </w:style>
  <w:style w:type="table" w:styleId="Grigliatabella">
    <w:name w:val="Table Grid"/>
    <w:basedOn w:val="Tabellanormale"/>
    <w:uiPriority w:val="59"/>
    <w:rsid w:val="00EE2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rsid w:val="00FA34AD"/>
    <w:pPr>
      <w:widowControl/>
      <w:autoSpaceDE/>
      <w:autoSpaceDN/>
    </w:pPr>
    <w:rPr>
      <w:rFonts w:ascii="Courier New" w:hAnsi="Courier New"/>
      <w:sz w:val="20"/>
      <w:szCs w:val="20"/>
      <w:lang w:val="x-none" w:eastAsia="x-none"/>
    </w:rPr>
  </w:style>
  <w:style w:type="character" w:customStyle="1" w:styleId="TestonormaleCarattere">
    <w:name w:val="Testo normale Carattere"/>
    <w:basedOn w:val="Carpredefinitoparagrafo"/>
    <w:link w:val="Testonormale"/>
    <w:rsid w:val="00FA34AD"/>
    <w:rPr>
      <w:rFonts w:ascii="Courier New" w:eastAsia="Times New Roman" w:hAnsi="Courier New" w:cs="Times New Roman"/>
      <w:sz w:val="20"/>
      <w:szCs w:val="20"/>
      <w:lang w:val="x-none" w:eastAsia="x-none"/>
    </w:rPr>
  </w:style>
  <w:style w:type="paragraph" w:styleId="Testonotaapidipagina">
    <w:name w:val="footnote text"/>
    <w:basedOn w:val="Normale"/>
    <w:link w:val="TestonotaapidipaginaCarattere"/>
    <w:rsid w:val="00FA34AD"/>
    <w:pPr>
      <w:widowControl/>
      <w:autoSpaceDE/>
      <w:autoSpaceDN/>
      <w:jc w:val="both"/>
    </w:pPr>
    <w:rPr>
      <w:sz w:val="20"/>
      <w:szCs w:val="20"/>
      <w:lang w:eastAsia="it-IT"/>
    </w:rPr>
  </w:style>
  <w:style w:type="character" w:customStyle="1" w:styleId="TestonotaapidipaginaCarattere">
    <w:name w:val="Testo nota a piè di pagina Carattere"/>
    <w:basedOn w:val="Carpredefinitoparagrafo"/>
    <w:link w:val="Testonotaapidipagina"/>
    <w:rsid w:val="00FA34AD"/>
    <w:rPr>
      <w:rFonts w:ascii="Times New Roman" w:eastAsia="Times New Roman" w:hAnsi="Times New Roman" w:cs="Times New Roman"/>
      <w:sz w:val="20"/>
      <w:szCs w:val="20"/>
      <w:lang w:val="it-IT" w:eastAsia="it-IT"/>
    </w:rPr>
  </w:style>
  <w:style w:type="paragraph" w:customStyle="1" w:styleId="Default">
    <w:name w:val="Default"/>
    <w:rsid w:val="0024721F"/>
    <w:pPr>
      <w:widowControl/>
      <w:adjustRightInd w:val="0"/>
    </w:pPr>
    <w:rPr>
      <w:rFonts w:ascii="Times New Roman" w:hAnsi="Times New Roman" w:cs="Times New Roman"/>
      <w:color w:val="000000"/>
      <w:sz w:val="24"/>
      <w:szCs w:val="24"/>
      <w:lang w:val="it-IT"/>
    </w:rPr>
  </w:style>
  <w:style w:type="paragraph" w:styleId="NormaleWeb">
    <w:name w:val="Normal (Web)"/>
    <w:basedOn w:val="Standard"/>
    <w:rsid w:val="00ED6FED"/>
    <w:pPr>
      <w:spacing w:before="100" w:after="119"/>
    </w:pPr>
    <w:rPr>
      <w:rFonts w:eastAsia="PMingLiU, 新細明體"/>
      <w:lang w:eastAsia="zh-TW"/>
    </w:rPr>
  </w:style>
  <w:style w:type="character" w:customStyle="1" w:styleId="CorpotestoCarattere">
    <w:name w:val="Corpo testo Carattere"/>
    <w:basedOn w:val="Carpredefinitoparagrafo"/>
    <w:link w:val="Corpotesto"/>
    <w:uiPriority w:val="1"/>
    <w:rsid w:val="0095508A"/>
    <w:rPr>
      <w:rFonts w:ascii="Times New Roman" w:eastAsia="Times New Roman" w:hAnsi="Times New Roman" w:cs="Times New Roman"/>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740482">
      <w:bodyDiv w:val="1"/>
      <w:marLeft w:val="0"/>
      <w:marRight w:val="0"/>
      <w:marTop w:val="0"/>
      <w:marBottom w:val="0"/>
      <w:divBdr>
        <w:top w:val="none" w:sz="0" w:space="0" w:color="auto"/>
        <w:left w:val="none" w:sz="0" w:space="0" w:color="auto"/>
        <w:bottom w:val="none" w:sz="0" w:space="0" w:color="auto"/>
        <w:right w:val="none" w:sz="0" w:space="0" w:color="auto"/>
      </w:divBdr>
      <w:divsChild>
        <w:div w:id="681206427">
          <w:marLeft w:val="0"/>
          <w:marRight w:val="0"/>
          <w:marTop w:val="0"/>
          <w:marBottom w:val="0"/>
          <w:divBdr>
            <w:top w:val="none" w:sz="0" w:space="0" w:color="auto"/>
            <w:left w:val="none" w:sz="0" w:space="0" w:color="auto"/>
            <w:bottom w:val="none" w:sz="0" w:space="0" w:color="auto"/>
            <w:right w:val="none" w:sz="0" w:space="0" w:color="auto"/>
          </w:divBdr>
        </w:div>
        <w:div w:id="1773164751">
          <w:marLeft w:val="0"/>
          <w:marRight w:val="0"/>
          <w:marTop w:val="0"/>
          <w:marBottom w:val="0"/>
          <w:divBdr>
            <w:top w:val="none" w:sz="0" w:space="0" w:color="auto"/>
            <w:left w:val="none" w:sz="0" w:space="0" w:color="auto"/>
            <w:bottom w:val="none" w:sz="0" w:space="0" w:color="auto"/>
            <w:right w:val="none" w:sz="0" w:space="0" w:color="auto"/>
          </w:divBdr>
        </w:div>
      </w:divsChild>
    </w:div>
    <w:div w:id="689527520">
      <w:bodyDiv w:val="1"/>
      <w:marLeft w:val="0"/>
      <w:marRight w:val="0"/>
      <w:marTop w:val="0"/>
      <w:marBottom w:val="0"/>
      <w:divBdr>
        <w:top w:val="none" w:sz="0" w:space="0" w:color="auto"/>
        <w:left w:val="none" w:sz="0" w:space="0" w:color="auto"/>
        <w:bottom w:val="none" w:sz="0" w:space="0" w:color="auto"/>
        <w:right w:val="none" w:sz="0" w:space="0" w:color="auto"/>
      </w:divBdr>
      <w:divsChild>
        <w:div w:id="2112237626">
          <w:marLeft w:val="0"/>
          <w:marRight w:val="0"/>
          <w:marTop w:val="0"/>
          <w:marBottom w:val="0"/>
          <w:divBdr>
            <w:top w:val="none" w:sz="0" w:space="0" w:color="auto"/>
            <w:left w:val="none" w:sz="0" w:space="0" w:color="auto"/>
            <w:bottom w:val="none" w:sz="0" w:space="0" w:color="auto"/>
            <w:right w:val="none" w:sz="0" w:space="0" w:color="auto"/>
          </w:divBdr>
        </w:div>
        <w:div w:id="720639015">
          <w:marLeft w:val="0"/>
          <w:marRight w:val="0"/>
          <w:marTop w:val="0"/>
          <w:marBottom w:val="0"/>
          <w:divBdr>
            <w:top w:val="none" w:sz="0" w:space="0" w:color="auto"/>
            <w:left w:val="none" w:sz="0" w:space="0" w:color="auto"/>
            <w:bottom w:val="none" w:sz="0" w:space="0" w:color="auto"/>
            <w:right w:val="none" w:sz="0" w:space="0" w:color="auto"/>
          </w:divBdr>
        </w:div>
      </w:divsChild>
    </w:div>
    <w:div w:id="902638947">
      <w:bodyDiv w:val="1"/>
      <w:marLeft w:val="0"/>
      <w:marRight w:val="0"/>
      <w:marTop w:val="0"/>
      <w:marBottom w:val="0"/>
      <w:divBdr>
        <w:top w:val="none" w:sz="0" w:space="0" w:color="auto"/>
        <w:left w:val="none" w:sz="0" w:space="0" w:color="auto"/>
        <w:bottom w:val="none" w:sz="0" w:space="0" w:color="auto"/>
        <w:right w:val="none" w:sz="0" w:space="0" w:color="auto"/>
      </w:divBdr>
      <w:divsChild>
        <w:div w:id="1022783584">
          <w:marLeft w:val="0"/>
          <w:marRight w:val="0"/>
          <w:marTop w:val="0"/>
          <w:marBottom w:val="0"/>
          <w:divBdr>
            <w:top w:val="none" w:sz="0" w:space="0" w:color="auto"/>
            <w:left w:val="none" w:sz="0" w:space="0" w:color="auto"/>
            <w:bottom w:val="none" w:sz="0" w:space="0" w:color="auto"/>
            <w:right w:val="none" w:sz="0" w:space="0" w:color="auto"/>
          </w:divBdr>
        </w:div>
        <w:div w:id="1179811473">
          <w:marLeft w:val="0"/>
          <w:marRight w:val="0"/>
          <w:marTop w:val="0"/>
          <w:marBottom w:val="0"/>
          <w:divBdr>
            <w:top w:val="none" w:sz="0" w:space="0" w:color="auto"/>
            <w:left w:val="none" w:sz="0" w:space="0" w:color="auto"/>
            <w:bottom w:val="none" w:sz="0" w:space="0" w:color="auto"/>
            <w:right w:val="none" w:sz="0" w:space="0" w:color="auto"/>
          </w:divBdr>
        </w:div>
      </w:divsChild>
    </w:div>
    <w:div w:id="1505625543">
      <w:bodyDiv w:val="1"/>
      <w:marLeft w:val="0"/>
      <w:marRight w:val="0"/>
      <w:marTop w:val="0"/>
      <w:marBottom w:val="0"/>
      <w:divBdr>
        <w:top w:val="none" w:sz="0" w:space="0" w:color="auto"/>
        <w:left w:val="none" w:sz="0" w:space="0" w:color="auto"/>
        <w:bottom w:val="none" w:sz="0" w:space="0" w:color="auto"/>
        <w:right w:val="none" w:sz="0" w:space="0" w:color="auto"/>
      </w:divBdr>
      <w:divsChild>
        <w:div w:id="730032580">
          <w:marLeft w:val="0"/>
          <w:marRight w:val="0"/>
          <w:marTop w:val="0"/>
          <w:marBottom w:val="0"/>
          <w:divBdr>
            <w:top w:val="none" w:sz="0" w:space="0" w:color="auto"/>
            <w:left w:val="none" w:sz="0" w:space="0" w:color="auto"/>
            <w:bottom w:val="none" w:sz="0" w:space="0" w:color="auto"/>
            <w:right w:val="none" w:sz="0" w:space="0" w:color="auto"/>
          </w:divBdr>
        </w:div>
        <w:div w:id="443496751">
          <w:marLeft w:val="0"/>
          <w:marRight w:val="0"/>
          <w:marTop w:val="0"/>
          <w:marBottom w:val="0"/>
          <w:divBdr>
            <w:top w:val="none" w:sz="0" w:space="0" w:color="auto"/>
            <w:left w:val="none" w:sz="0" w:space="0" w:color="auto"/>
            <w:bottom w:val="none" w:sz="0" w:space="0" w:color="auto"/>
            <w:right w:val="none" w:sz="0" w:space="0" w:color="auto"/>
          </w:divBdr>
        </w:div>
        <w:div w:id="1399940414">
          <w:marLeft w:val="0"/>
          <w:marRight w:val="0"/>
          <w:marTop w:val="0"/>
          <w:marBottom w:val="0"/>
          <w:divBdr>
            <w:top w:val="none" w:sz="0" w:space="0" w:color="auto"/>
            <w:left w:val="none" w:sz="0" w:space="0" w:color="auto"/>
            <w:bottom w:val="none" w:sz="0" w:space="0" w:color="auto"/>
            <w:right w:val="none" w:sz="0" w:space="0" w:color="auto"/>
          </w:divBdr>
        </w:div>
        <w:div w:id="249894232">
          <w:marLeft w:val="0"/>
          <w:marRight w:val="0"/>
          <w:marTop w:val="0"/>
          <w:marBottom w:val="0"/>
          <w:divBdr>
            <w:top w:val="none" w:sz="0" w:space="0" w:color="auto"/>
            <w:left w:val="none" w:sz="0" w:space="0" w:color="auto"/>
            <w:bottom w:val="none" w:sz="0" w:space="0" w:color="auto"/>
            <w:right w:val="none" w:sz="0" w:space="0" w:color="auto"/>
          </w:divBdr>
        </w:div>
        <w:div w:id="1368338915">
          <w:marLeft w:val="0"/>
          <w:marRight w:val="0"/>
          <w:marTop w:val="0"/>
          <w:marBottom w:val="0"/>
          <w:divBdr>
            <w:top w:val="none" w:sz="0" w:space="0" w:color="auto"/>
            <w:left w:val="none" w:sz="0" w:space="0" w:color="auto"/>
            <w:bottom w:val="none" w:sz="0" w:space="0" w:color="auto"/>
            <w:right w:val="none" w:sz="0" w:space="0" w:color="auto"/>
          </w:divBdr>
        </w:div>
        <w:div w:id="1698774194">
          <w:marLeft w:val="0"/>
          <w:marRight w:val="0"/>
          <w:marTop w:val="0"/>
          <w:marBottom w:val="0"/>
          <w:divBdr>
            <w:top w:val="none" w:sz="0" w:space="0" w:color="auto"/>
            <w:left w:val="none" w:sz="0" w:space="0" w:color="auto"/>
            <w:bottom w:val="none" w:sz="0" w:space="0" w:color="auto"/>
            <w:right w:val="none" w:sz="0" w:space="0" w:color="auto"/>
          </w:divBdr>
        </w:div>
        <w:div w:id="132715815">
          <w:marLeft w:val="0"/>
          <w:marRight w:val="0"/>
          <w:marTop w:val="0"/>
          <w:marBottom w:val="0"/>
          <w:divBdr>
            <w:top w:val="none" w:sz="0" w:space="0" w:color="auto"/>
            <w:left w:val="none" w:sz="0" w:space="0" w:color="auto"/>
            <w:bottom w:val="none" w:sz="0" w:space="0" w:color="auto"/>
            <w:right w:val="none" w:sz="0" w:space="0" w:color="auto"/>
          </w:divBdr>
        </w:div>
        <w:div w:id="255674694">
          <w:marLeft w:val="0"/>
          <w:marRight w:val="0"/>
          <w:marTop w:val="0"/>
          <w:marBottom w:val="0"/>
          <w:divBdr>
            <w:top w:val="none" w:sz="0" w:space="0" w:color="auto"/>
            <w:left w:val="none" w:sz="0" w:space="0" w:color="auto"/>
            <w:bottom w:val="none" w:sz="0" w:space="0" w:color="auto"/>
            <w:right w:val="none" w:sz="0" w:space="0" w:color="auto"/>
          </w:divBdr>
        </w:div>
        <w:div w:id="796601381">
          <w:marLeft w:val="0"/>
          <w:marRight w:val="0"/>
          <w:marTop w:val="0"/>
          <w:marBottom w:val="0"/>
          <w:divBdr>
            <w:top w:val="none" w:sz="0" w:space="0" w:color="auto"/>
            <w:left w:val="none" w:sz="0" w:space="0" w:color="auto"/>
            <w:bottom w:val="none" w:sz="0" w:space="0" w:color="auto"/>
            <w:right w:val="none" w:sz="0" w:space="0" w:color="auto"/>
          </w:divBdr>
        </w:div>
        <w:div w:id="278226236">
          <w:marLeft w:val="0"/>
          <w:marRight w:val="0"/>
          <w:marTop w:val="0"/>
          <w:marBottom w:val="0"/>
          <w:divBdr>
            <w:top w:val="none" w:sz="0" w:space="0" w:color="auto"/>
            <w:left w:val="none" w:sz="0" w:space="0" w:color="auto"/>
            <w:bottom w:val="none" w:sz="0" w:space="0" w:color="auto"/>
            <w:right w:val="none" w:sz="0" w:space="0" w:color="auto"/>
          </w:divBdr>
        </w:div>
        <w:div w:id="1457286649">
          <w:marLeft w:val="0"/>
          <w:marRight w:val="0"/>
          <w:marTop w:val="0"/>
          <w:marBottom w:val="0"/>
          <w:divBdr>
            <w:top w:val="none" w:sz="0" w:space="0" w:color="auto"/>
            <w:left w:val="none" w:sz="0" w:space="0" w:color="auto"/>
            <w:bottom w:val="none" w:sz="0" w:space="0" w:color="auto"/>
            <w:right w:val="none" w:sz="0" w:space="0" w:color="auto"/>
          </w:divBdr>
        </w:div>
        <w:div w:id="408775504">
          <w:marLeft w:val="0"/>
          <w:marRight w:val="0"/>
          <w:marTop w:val="0"/>
          <w:marBottom w:val="0"/>
          <w:divBdr>
            <w:top w:val="none" w:sz="0" w:space="0" w:color="auto"/>
            <w:left w:val="none" w:sz="0" w:space="0" w:color="auto"/>
            <w:bottom w:val="none" w:sz="0" w:space="0" w:color="auto"/>
            <w:right w:val="none" w:sz="0" w:space="0" w:color="auto"/>
          </w:divBdr>
        </w:div>
        <w:div w:id="370804319">
          <w:marLeft w:val="0"/>
          <w:marRight w:val="0"/>
          <w:marTop w:val="0"/>
          <w:marBottom w:val="0"/>
          <w:divBdr>
            <w:top w:val="none" w:sz="0" w:space="0" w:color="auto"/>
            <w:left w:val="none" w:sz="0" w:space="0" w:color="auto"/>
            <w:bottom w:val="none" w:sz="0" w:space="0" w:color="auto"/>
            <w:right w:val="none" w:sz="0" w:space="0" w:color="auto"/>
          </w:divBdr>
        </w:div>
        <w:div w:id="1798453539">
          <w:marLeft w:val="0"/>
          <w:marRight w:val="0"/>
          <w:marTop w:val="0"/>
          <w:marBottom w:val="0"/>
          <w:divBdr>
            <w:top w:val="none" w:sz="0" w:space="0" w:color="auto"/>
            <w:left w:val="none" w:sz="0" w:space="0" w:color="auto"/>
            <w:bottom w:val="none" w:sz="0" w:space="0" w:color="auto"/>
            <w:right w:val="none" w:sz="0" w:space="0" w:color="auto"/>
          </w:divBdr>
        </w:div>
        <w:div w:id="431358662">
          <w:marLeft w:val="0"/>
          <w:marRight w:val="0"/>
          <w:marTop w:val="0"/>
          <w:marBottom w:val="0"/>
          <w:divBdr>
            <w:top w:val="none" w:sz="0" w:space="0" w:color="auto"/>
            <w:left w:val="none" w:sz="0" w:space="0" w:color="auto"/>
            <w:bottom w:val="none" w:sz="0" w:space="0" w:color="auto"/>
            <w:right w:val="none" w:sz="0" w:space="0" w:color="auto"/>
          </w:divBdr>
        </w:div>
        <w:div w:id="1878732872">
          <w:marLeft w:val="0"/>
          <w:marRight w:val="0"/>
          <w:marTop w:val="0"/>
          <w:marBottom w:val="0"/>
          <w:divBdr>
            <w:top w:val="none" w:sz="0" w:space="0" w:color="auto"/>
            <w:left w:val="none" w:sz="0" w:space="0" w:color="auto"/>
            <w:bottom w:val="none" w:sz="0" w:space="0" w:color="auto"/>
            <w:right w:val="none" w:sz="0" w:space="0" w:color="auto"/>
          </w:divBdr>
        </w:div>
        <w:div w:id="1415131126">
          <w:marLeft w:val="0"/>
          <w:marRight w:val="0"/>
          <w:marTop w:val="0"/>
          <w:marBottom w:val="0"/>
          <w:divBdr>
            <w:top w:val="none" w:sz="0" w:space="0" w:color="auto"/>
            <w:left w:val="none" w:sz="0" w:space="0" w:color="auto"/>
            <w:bottom w:val="none" w:sz="0" w:space="0" w:color="auto"/>
            <w:right w:val="none" w:sz="0" w:space="0" w:color="auto"/>
          </w:divBdr>
        </w:div>
        <w:div w:id="1982660854">
          <w:marLeft w:val="0"/>
          <w:marRight w:val="0"/>
          <w:marTop w:val="0"/>
          <w:marBottom w:val="0"/>
          <w:divBdr>
            <w:top w:val="none" w:sz="0" w:space="0" w:color="auto"/>
            <w:left w:val="none" w:sz="0" w:space="0" w:color="auto"/>
            <w:bottom w:val="none" w:sz="0" w:space="0" w:color="auto"/>
            <w:right w:val="none" w:sz="0" w:space="0" w:color="auto"/>
          </w:divBdr>
        </w:div>
        <w:div w:id="1869486081">
          <w:marLeft w:val="0"/>
          <w:marRight w:val="0"/>
          <w:marTop w:val="0"/>
          <w:marBottom w:val="0"/>
          <w:divBdr>
            <w:top w:val="none" w:sz="0" w:space="0" w:color="auto"/>
            <w:left w:val="none" w:sz="0" w:space="0" w:color="auto"/>
            <w:bottom w:val="none" w:sz="0" w:space="0" w:color="auto"/>
            <w:right w:val="none" w:sz="0" w:space="0" w:color="auto"/>
          </w:divBdr>
        </w:div>
        <w:div w:id="2074811526">
          <w:marLeft w:val="0"/>
          <w:marRight w:val="0"/>
          <w:marTop w:val="0"/>
          <w:marBottom w:val="0"/>
          <w:divBdr>
            <w:top w:val="none" w:sz="0" w:space="0" w:color="auto"/>
            <w:left w:val="none" w:sz="0" w:space="0" w:color="auto"/>
            <w:bottom w:val="none" w:sz="0" w:space="0" w:color="auto"/>
            <w:right w:val="none" w:sz="0" w:space="0" w:color="auto"/>
          </w:divBdr>
        </w:div>
      </w:divsChild>
    </w:div>
    <w:div w:id="1567570182">
      <w:bodyDiv w:val="1"/>
      <w:marLeft w:val="0"/>
      <w:marRight w:val="0"/>
      <w:marTop w:val="0"/>
      <w:marBottom w:val="0"/>
      <w:divBdr>
        <w:top w:val="none" w:sz="0" w:space="0" w:color="auto"/>
        <w:left w:val="none" w:sz="0" w:space="0" w:color="auto"/>
        <w:bottom w:val="none" w:sz="0" w:space="0" w:color="auto"/>
        <w:right w:val="none" w:sz="0" w:space="0" w:color="auto"/>
      </w:divBdr>
      <w:divsChild>
        <w:div w:id="1709328852">
          <w:marLeft w:val="0"/>
          <w:marRight w:val="0"/>
          <w:marTop w:val="0"/>
          <w:marBottom w:val="0"/>
          <w:divBdr>
            <w:top w:val="none" w:sz="0" w:space="0" w:color="auto"/>
            <w:left w:val="none" w:sz="0" w:space="0" w:color="auto"/>
            <w:bottom w:val="none" w:sz="0" w:space="0" w:color="auto"/>
            <w:right w:val="none" w:sz="0" w:space="0" w:color="auto"/>
          </w:divBdr>
        </w:div>
        <w:div w:id="166508960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gelo.lombardi@comune.rho.mi.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EA7D2-30E5-4EEA-BCFE-F9172625C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32</Pages>
  <Words>16548</Words>
  <Characters>94327</Characters>
  <Application>Microsoft Office Word</Application>
  <DocSecurity>0</DocSecurity>
  <Lines>786</Lines>
  <Paragraphs>221</Paragraphs>
  <ScaleCrop>false</ScaleCrop>
  <HeadingPairs>
    <vt:vector size="2" baseType="variant">
      <vt:variant>
        <vt:lpstr>Titolo</vt:lpstr>
      </vt:variant>
      <vt:variant>
        <vt:i4>1</vt:i4>
      </vt:variant>
    </vt:vector>
  </HeadingPairs>
  <TitlesOfParts>
    <vt:vector size="1" baseType="lpstr">
      <vt:lpstr>Capitolato appalto cimitero 2022-24</vt:lpstr>
    </vt:vector>
  </TitlesOfParts>
  <Company/>
  <LinksUpToDate>false</LinksUpToDate>
  <CharactersWithSpaces>110654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 appalto cimitero 2022-24</dc:title>
  <dc:creator>d.caruso</dc:creator>
  <cp:lastModifiedBy>Angelo Lombardi</cp:lastModifiedBy>
  <cp:revision>22</cp:revision>
  <cp:lastPrinted>2023-11-27T07:30:00Z</cp:lastPrinted>
  <dcterms:created xsi:type="dcterms:W3CDTF">2023-11-27T07:30:00Z</dcterms:created>
  <dcterms:modified xsi:type="dcterms:W3CDTF">2023-12-07T19:00:00Z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2021-11-04T00:00:00Z</vt:filetime>
  </property>
  <property fmtid="{D5CDD505-2E9C-101B-9397-08002B2CF9AE}" pid="3" name="Creator">
    <vt:lpwstr>PDFCreator Free 4.3.0</vt:lpwstr>
  </property>
  <property fmtid="{D5CDD505-2E9C-101B-9397-08002B2CF9AE}" pid="4" name="LastSaved">
    <vt:filetime>2023-04-29T00:00:00Z</vt:filetime>
  </property>
</Properties>
</file>